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F299DF" w14:textId="77777777" w:rsidR="009935F7" w:rsidRDefault="009935F7" w:rsidP="009935F7">
      <w:pPr>
        <w:jc w:val="center"/>
        <w:rPr>
          <w:rFonts w:cs="Times New Roman"/>
          <w:b/>
          <w:bCs/>
          <w:sz w:val="40"/>
          <w:szCs w:val="40"/>
        </w:rPr>
      </w:pPr>
      <w:r>
        <w:rPr>
          <w:rFonts w:cs="Times New Roman"/>
          <w:b/>
          <w:bCs/>
          <w:sz w:val="40"/>
          <w:szCs w:val="40"/>
        </w:rPr>
        <w:t>Swashakt Evidence Programme</w:t>
      </w:r>
    </w:p>
    <w:p w14:paraId="2805DF3F" w14:textId="77777777" w:rsidR="009935F7" w:rsidRDefault="009935F7" w:rsidP="00903279">
      <w:pPr>
        <w:jc w:val="center"/>
        <w:rPr>
          <w:rFonts w:cs="Times New Roman"/>
          <w:b/>
          <w:bCs/>
          <w:sz w:val="40"/>
          <w:szCs w:val="40"/>
        </w:rPr>
      </w:pPr>
    </w:p>
    <w:p w14:paraId="61070F8C" w14:textId="4479BC60" w:rsidR="00903279" w:rsidRDefault="00903279" w:rsidP="00903279">
      <w:pPr>
        <w:pStyle w:val="Title"/>
        <w:jc w:val="center"/>
      </w:pPr>
      <w:r w:rsidRPr="00903279">
        <w:t>Gramyashakti: developing rural women’s spice processing enterprises in three Indian states</w:t>
      </w:r>
    </w:p>
    <w:p w14:paraId="0D3C7F34" w14:textId="77777777" w:rsidR="00903279" w:rsidRPr="00903279" w:rsidRDefault="00903279" w:rsidP="00903279">
      <w:pPr>
        <w:jc w:val="center"/>
      </w:pPr>
    </w:p>
    <w:p w14:paraId="0452488F" w14:textId="64E89693" w:rsidR="009935F7" w:rsidRPr="00E87334" w:rsidRDefault="00903279" w:rsidP="00903279">
      <w:pPr>
        <w:pStyle w:val="Subtitle"/>
        <w:jc w:val="center"/>
      </w:pPr>
      <w:r w:rsidRPr="00903279">
        <w:t>Implementing partner</w:t>
      </w:r>
      <w:r>
        <w:t>: ACCESS Development Services</w:t>
      </w:r>
    </w:p>
    <w:p w14:paraId="63B6532A" w14:textId="77777777" w:rsidR="009935F7" w:rsidRPr="00E87334" w:rsidRDefault="009935F7" w:rsidP="009935F7">
      <w:pPr>
        <w:jc w:val="center"/>
        <w:rPr>
          <w:rFonts w:cs="Times New Roman"/>
          <w:b/>
          <w:bCs/>
          <w:sz w:val="36"/>
          <w:szCs w:val="36"/>
        </w:rPr>
      </w:pPr>
    </w:p>
    <w:p w14:paraId="64A15B75" w14:textId="77777777" w:rsidR="009935F7" w:rsidRPr="0006512D" w:rsidRDefault="009935F7" w:rsidP="009935F7">
      <w:pPr>
        <w:jc w:val="center"/>
        <w:rPr>
          <w:rFonts w:cs="Times New Roman"/>
          <w:b/>
          <w:bCs/>
          <w:sz w:val="40"/>
          <w:szCs w:val="40"/>
        </w:rPr>
      </w:pPr>
    </w:p>
    <w:p w14:paraId="1D3E723F" w14:textId="77777777" w:rsidR="009935F7" w:rsidRPr="0006512D" w:rsidRDefault="009935F7" w:rsidP="009935F7">
      <w:pPr>
        <w:jc w:val="center"/>
        <w:rPr>
          <w:rFonts w:cs="Times New Roman"/>
          <w:sz w:val="32"/>
          <w:szCs w:val="32"/>
        </w:rPr>
      </w:pPr>
      <w:r w:rsidRPr="0006512D">
        <w:rPr>
          <w:rFonts w:cs="Times New Roman"/>
          <w:sz w:val="32"/>
          <w:szCs w:val="32"/>
        </w:rPr>
        <w:t>Pre-analysis Plan</w:t>
      </w:r>
    </w:p>
    <w:p w14:paraId="6DEAA40E" w14:textId="0E00EBE6" w:rsidR="00EB000F" w:rsidRPr="00251726" w:rsidRDefault="009935F7" w:rsidP="00EB000F">
      <w:r>
        <w:br w:type="page"/>
      </w:r>
    </w:p>
    <w:sdt>
      <w:sdtPr>
        <w:rPr>
          <w:rFonts w:asciiTheme="minorHAnsi" w:eastAsiaTheme="minorHAnsi" w:hAnsiTheme="minorHAnsi" w:cstheme="minorBidi"/>
          <w:color w:val="auto"/>
          <w:sz w:val="22"/>
          <w:szCs w:val="22"/>
          <w:lang w:val="en-IN"/>
        </w:rPr>
        <w:id w:val="-1108045673"/>
        <w:docPartObj>
          <w:docPartGallery w:val="Table of Contents"/>
          <w:docPartUnique/>
        </w:docPartObj>
      </w:sdtPr>
      <w:sdtEndPr>
        <w:rPr>
          <w:rFonts w:ascii="Times New Roman" w:hAnsi="Times New Roman"/>
          <w:b/>
          <w:bCs/>
          <w:noProof/>
        </w:rPr>
      </w:sdtEndPr>
      <w:sdtContent>
        <w:p w14:paraId="7D9F0A11" w14:textId="4FFF950C" w:rsidR="00B02858" w:rsidRPr="00251726" w:rsidRDefault="00EB000F">
          <w:pPr>
            <w:pStyle w:val="TOCHeading"/>
            <w:rPr>
              <w:lang w:val="en-IN"/>
            </w:rPr>
          </w:pPr>
          <w:r w:rsidRPr="00251726">
            <w:rPr>
              <w:lang w:val="en-IN"/>
            </w:rPr>
            <w:t xml:space="preserve">Table of Contents </w:t>
          </w:r>
        </w:p>
        <w:p w14:paraId="26D503B6" w14:textId="04730187" w:rsidR="001474FF" w:rsidRDefault="00B02858">
          <w:pPr>
            <w:pStyle w:val="TOC1"/>
            <w:tabs>
              <w:tab w:val="left" w:pos="440"/>
              <w:tab w:val="right" w:leader="dot" w:pos="9016"/>
            </w:tabs>
            <w:rPr>
              <w:rFonts w:asciiTheme="minorHAnsi" w:eastAsiaTheme="minorEastAsia" w:hAnsiTheme="minorHAnsi"/>
              <w:noProof/>
              <w:lang w:val="en-US"/>
            </w:rPr>
          </w:pPr>
          <w:r w:rsidRPr="05028278">
            <w:fldChar w:fldCharType="begin"/>
          </w:r>
          <w:r w:rsidRPr="00251726">
            <w:instrText xml:space="preserve"> TOC \o "1-3" \h \z \u </w:instrText>
          </w:r>
          <w:r w:rsidRPr="05028278">
            <w:fldChar w:fldCharType="separate"/>
          </w:r>
          <w:hyperlink w:anchor="_Toc85200828" w:history="1">
            <w:r w:rsidR="001474FF" w:rsidRPr="00041379">
              <w:rPr>
                <w:rStyle w:val="Hyperlink"/>
                <w:noProof/>
              </w:rPr>
              <w:t>1</w:t>
            </w:r>
            <w:r w:rsidR="001474FF">
              <w:rPr>
                <w:rFonts w:asciiTheme="minorHAnsi" w:eastAsiaTheme="minorEastAsia" w:hAnsiTheme="minorHAnsi"/>
                <w:noProof/>
                <w:lang w:val="en-US"/>
              </w:rPr>
              <w:tab/>
            </w:r>
            <w:r w:rsidR="001474FF" w:rsidRPr="00041379">
              <w:rPr>
                <w:rStyle w:val="Hyperlink"/>
                <w:noProof/>
              </w:rPr>
              <w:t>Introduction</w:t>
            </w:r>
            <w:r w:rsidR="001474FF">
              <w:rPr>
                <w:noProof/>
                <w:webHidden/>
              </w:rPr>
              <w:tab/>
            </w:r>
            <w:r w:rsidR="001474FF">
              <w:rPr>
                <w:noProof/>
                <w:webHidden/>
              </w:rPr>
              <w:fldChar w:fldCharType="begin"/>
            </w:r>
            <w:r w:rsidR="001474FF">
              <w:rPr>
                <w:noProof/>
                <w:webHidden/>
              </w:rPr>
              <w:instrText xml:space="preserve"> PAGEREF _Toc85200828 \h </w:instrText>
            </w:r>
            <w:r w:rsidR="001474FF">
              <w:rPr>
                <w:noProof/>
                <w:webHidden/>
              </w:rPr>
            </w:r>
            <w:r w:rsidR="001474FF">
              <w:rPr>
                <w:noProof/>
                <w:webHidden/>
              </w:rPr>
              <w:fldChar w:fldCharType="separate"/>
            </w:r>
            <w:r w:rsidR="001474FF">
              <w:rPr>
                <w:noProof/>
                <w:webHidden/>
              </w:rPr>
              <w:t>4</w:t>
            </w:r>
            <w:r w:rsidR="001474FF">
              <w:rPr>
                <w:noProof/>
                <w:webHidden/>
              </w:rPr>
              <w:fldChar w:fldCharType="end"/>
            </w:r>
          </w:hyperlink>
        </w:p>
        <w:p w14:paraId="54FC26EC" w14:textId="1086E5FA" w:rsidR="001474FF" w:rsidRDefault="009971FA">
          <w:pPr>
            <w:pStyle w:val="TOC2"/>
            <w:tabs>
              <w:tab w:val="left" w:pos="880"/>
              <w:tab w:val="right" w:leader="dot" w:pos="9016"/>
            </w:tabs>
            <w:rPr>
              <w:rFonts w:asciiTheme="minorHAnsi" w:eastAsiaTheme="minorEastAsia" w:hAnsiTheme="minorHAnsi"/>
              <w:noProof/>
              <w:lang w:val="en-US"/>
            </w:rPr>
          </w:pPr>
          <w:hyperlink w:anchor="_Toc85200829" w:history="1">
            <w:r w:rsidR="001474FF" w:rsidRPr="00041379">
              <w:rPr>
                <w:rStyle w:val="Hyperlink"/>
                <w:noProof/>
              </w:rPr>
              <w:t>1.1</w:t>
            </w:r>
            <w:r w:rsidR="001474FF">
              <w:rPr>
                <w:rFonts w:asciiTheme="minorHAnsi" w:eastAsiaTheme="minorEastAsia" w:hAnsiTheme="minorHAnsi"/>
                <w:noProof/>
                <w:lang w:val="en-US"/>
              </w:rPr>
              <w:tab/>
            </w:r>
            <w:r w:rsidR="001474FF" w:rsidRPr="00041379">
              <w:rPr>
                <w:rStyle w:val="Hyperlink"/>
                <w:noProof/>
              </w:rPr>
              <w:t>Abstract</w:t>
            </w:r>
            <w:r w:rsidR="001474FF">
              <w:rPr>
                <w:noProof/>
                <w:webHidden/>
              </w:rPr>
              <w:tab/>
            </w:r>
            <w:r w:rsidR="001474FF">
              <w:rPr>
                <w:noProof/>
                <w:webHidden/>
              </w:rPr>
              <w:fldChar w:fldCharType="begin"/>
            </w:r>
            <w:r w:rsidR="001474FF">
              <w:rPr>
                <w:noProof/>
                <w:webHidden/>
              </w:rPr>
              <w:instrText xml:space="preserve"> PAGEREF _Toc85200829 \h </w:instrText>
            </w:r>
            <w:r w:rsidR="001474FF">
              <w:rPr>
                <w:noProof/>
                <w:webHidden/>
              </w:rPr>
            </w:r>
            <w:r w:rsidR="001474FF">
              <w:rPr>
                <w:noProof/>
                <w:webHidden/>
              </w:rPr>
              <w:fldChar w:fldCharType="separate"/>
            </w:r>
            <w:r w:rsidR="001474FF">
              <w:rPr>
                <w:noProof/>
                <w:webHidden/>
              </w:rPr>
              <w:t>4</w:t>
            </w:r>
            <w:r w:rsidR="001474FF">
              <w:rPr>
                <w:noProof/>
                <w:webHidden/>
              </w:rPr>
              <w:fldChar w:fldCharType="end"/>
            </w:r>
          </w:hyperlink>
        </w:p>
        <w:p w14:paraId="686E0259" w14:textId="414FB4AF" w:rsidR="001474FF" w:rsidRDefault="009971FA">
          <w:pPr>
            <w:pStyle w:val="TOC2"/>
            <w:tabs>
              <w:tab w:val="left" w:pos="880"/>
              <w:tab w:val="right" w:leader="dot" w:pos="9016"/>
            </w:tabs>
            <w:rPr>
              <w:rFonts w:asciiTheme="minorHAnsi" w:eastAsiaTheme="minorEastAsia" w:hAnsiTheme="minorHAnsi"/>
              <w:noProof/>
              <w:lang w:val="en-US"/>
            </w:rPr>
          </w:pPr>
          <w:hyperlink w:anchor="_Toc85200830" w:history="1">
            <w:r w:rsidR="001474FF" w:rsidRPr="00041379">
              <w:rPr>
                <w:rStyle w:val="Hyperlink"/>
                <w:noProof/>
              </w:rPr>
              <w:t>1.2</w:t>
            </w:r>
            <w:r w:rsidR="001474FF">
              <w:rPr>
                <w:rFonts w:asciiTheme="minorHAnsi" w:eastAsiaTheme="minorEastAsia" w:hAnsiTheme="minorHAnsi"/>
                <w:noProof/>
                <w:lang w:val="en-US"/>
              </w:rPr>
              <w:tab/>
            </w:r>
            <w:r w:rsidR="001474FF" w:rsidRPr="00041379">
              <w:rPr>
                <w:rStyle w:val="Hyperlink"/>
                <w:noProof/>
              </w:rPr>
              <w:t>Background</w:t>
            </w:r>
            <w:r w:rsidR="001474FF">
              <w:rPr>
                <w:noProof/>
                <w:webHidden/>
              </w:rPr>
              <w:tab/>
            </w:r>
            <w:r w:rsidR="001474FF">
              <w:rPr>
                <w:noProof/>
                <w:webHidden/>
              </w:rPr>
              <w:fldChar w:fldCharType="begin"/>
            </w:r>
            <w:r w:rsidR="001474FF">
              <w:rPr>
                <w:noProof/>
                <w:webHidden/>
              </w:rPr>
              <w:instrText xml:space="preserve"> PAGEREF _Toc85200830 \h </w:instrText>
            </w:r>
            <w:r w:rsidR="001474FF">
              <w:rPr>
                <w:noProof/>
                <w:webHidden/>
              </w:rPr>
            </w:r>
            <w:r w:rsidR="001474FF">
              <w:rPr>
                <w:noProof/>
                <w:webHidden/>
              </w:rPr>
              <w:fldChar w:fldCharType="separate"/>
            </w:r>
            <w:r w:rsidR="001474FF">
              <w:rPr>
                <w:noProof/>
                <w:webHidden/>
              </w:rPr>
              <w:t>4</w:t>
            </w:r>
            <w:r w:rsidR="001474FF">
              <w:rPr>
                <w:noProof/>
                <w:webHidden/>
              </w:rPr>
              <w:fldChar w:fldCharType="end"/>
            </w:r>
          </w:hyperlink>
        </w:p>
        <w:p w14:paraId="5F5D0FA2" w14:textId="7537ABCF" w:rsidR="001474FF" w:rsidRDefault="009971FA">
          <w:pPr>
            <w:pStyle w:val="TOC2"/>
            <w:tabs>
              <w:tab w:val="left" w:pos="880"/>
              <w:tab w:val="right" w:leader="dot" w:pos="9016"/>
            </w:tabs>
            <w:rPr>
              <w:rFonts w:asciiTheme="minorHAnsi" w:eastAsiaTheme="minorEastAsia" w:hAnsiTheme="minorHAnsi"/>
              <w:noProof/>
              <w:lang w:val="en-US"/>
            </w:rPr>
          </w:pPr>
          <w:hyperlink w:anchor="_Toc85200831" w:history="1">
            <w:r w:rsidR="001474FF" w:rsidRPr="00041379">
              <w:rPr>
                <w:rStyle w:val="Hyperlink"/>
                <w:noProof/>
              </w:rPr>
              <w:t>1.3</w:t>
            </w:r>
            <w:r w:rsidR="001474FF">
              <w:rPr>
                <w:rFonts w:asciiTheme="minorHAnsi" w:eastAsiaTheme="minorEastAsia" w:hAnsiTheme="minorHAnsi"/>
                <w:noProof/>
                <w:lang w:val="en-US"/>
              </w:rPr>
              <w:tab/>
            </w:r>
            <w:r w:rsidR="001474FF" w:rsidRPr="00041379">
              <w:rPr>
                <w:rStyle w:val="Hyperlink"/>
                <w:noProof/>
              </w:rPr>
              <w:t>Theory of Change</w:t>
            </w:r>
            <w:r w:rsidR="001474FF">
              <w:rPr>
                <w:noProof/>
                <w:webHidden/>
              </w:rPr>
              <w:tab/>
            </w:r>
            <w:r w:rsidR="001474FF">
              <w:rPr>
                <w:noProof/>
                <w:webHidden/>
              </w:rPr>
              <w:fldChar w:fldCharType="begin"/>
            </w:r>
            <w:r w:rsidR="001474FF">
              <w:rPr>
                <w:noProof/>
                <w:webHidden/>
              </w:rPr>
              <w:instrText xml:space="preserve"> PAGEREF _Toc85200831 \h </w:instrText>
            </w:r>
            <w:r w:rsidR="001474FF">
              <w:rPr>
                <w:noProof/>
                <w:webHidden/>
              </w:rPr>
            </w:r>
            <w:r w:rsidR="001474FF">
              <w:rPr>
                <w:noProof/>
                <w:webHidden/>
              </w:rPr>
              <w:fldChar w:fldCharType="separate"/>
            </w:r>
            <w:r w:rsidR="001474FF">
              <w:rPr>
                <w:noProof/>
                <w:webHidden/>
              </w:rPr>
              <w:t>4</w:t>
            </w:r>
            <w:r w:rsidR="001474FF">
              <w:rPr>
                <w:noProof/>
                <w:webHidden/>
              </w:rPr>
              <w:fldChar w:fldCharType="end"/>
            </w:r>
          </w:hyperlink>
        </w:p>
        <w:p w14:paraId="102DAAFF" w14:textId="5A5FF2C5" w:rsidR="001474FF" w:rsidRDefault="009971FA">
          <w:pPr>
            <w:pStyle w:val="TOC1"/>
            <w:tabs>
              <w:tab w:val="left" w:pos="440"/>
              <w:tab w:val="right" w:leader="dot" w:pos="9016"/>
            </w:tabs>
            <w:rPr>
              <w:rFonts w:asciiTheme="minorHAnsi" w:eastAsiaTheme="minorEastAsia" w:hAnsiTheme="minorHAnsi"/>
              <w:noProof/>
              <w:lang w:val="en-US"/>
            </w:rPr>
          </w:pPr>
          <w:hyperlink w:anchor="_Toc85200832" w:history="1">
            <w:r w:rsidR="001474FF" w:rsidRPr="00041379">
              <w:rPr>
                <w:rStyle w:val="Hyperlink"/>
                <w:noProof/>
              </w:rPr>
              <w:t>2</w:t>
            </w:r>
            <w:r w:rsidR="001474FF">
              <w:rPr>
                <w:rFonts w:asciiTheme="minorHAnsi" w:eastAsiaTheme="minorEastAsia" w:hAnsiTheme="minorHAnsi"/>
                <w:noProof/>
                <w:lang w:val="en-US"/>
              </w:rPr>
              <w:tab/>
            </w:r>
            <w:r w:rsidR="001474FF" w:rsidRPr="00041379">
              <w:rPr>
                <w:rStyle w:val="Hyperlink"/>
                <w:noProof/>
              </w:rPr>
              <w:t>Introduction to Gramyashakti</w:t>
            </w:r>
            <w:r w:rsidR="001474FF">
              <w:rPr>
                <w:noProof/>
                <w:webHidden/>
              </w:rPr>
              <w:tab/>
            </w:r>
            <w:r w:rsidR="001474FF">
              <w:rPr>
                <w:noProof/>
                <w:webHidden/>
              </w:rPr>
              <w:fldChar w:fldCharType="begin"/>
            </w:r>
            <w:r w:rsidR="001474FF">
              <w:rPr>
                <w:noProof/>
                <w:webHidden/>
              </w:rPr>
              <w:instrText xml:space="preserve"> PAGEREF _Toc85200832 \h </w:instrText>
            </w:r>
            <w:r w:rsidR="001474FF">
              <w:rPr>
                <w:noProof/>
                <w:webHidden/>
              </w:rPr>
            </w:r>
            <w:r w:rsidR="001474FF">
              <w:rPr>
                <w:noProof/>
                <w:webHidden/>
              </w:rPr>
              <w:fldChar w:fldCharType="separate"/>
            </w:r>
            <w:r w:rsidR="001474FF">
              <w:rPr>
                <w:noProof/>
                <w:webHidden/>
              </w:rPr>
              <w:t>7</w:t>
            </w:r>
            <w:r w:rsidR="001474FF">
              <w:rPr>
                <w:noProof/>
                <w:webHidden/>
              </w:rPr>
              <w:fldChar w:fldCharType="end"/>
            </w:r>
          </w:hyperlink>
        </w:p>
        <w:p w14:paraId="4305B6C1" w14:textId="44D9254D" w:rsidR="001474FF" w:rsidRDefault="009971FA">
          <w:pPr>
            <w:pStyle w:val="TOC2"/>
            <w:tabs>
              <w:tab w:val="left" w:pos="880"/>
              <w:tab w:val="right" w:leader="dot" w:pos="9016"/>
            </w:tabs>
            <w:rPr>
              <w:rFonts w:asciiTheme="minorHAnsi" w:eastAsiaTheme="minorEastAsia" w:hAnsiTheme="minorHAnsi"/>
              <w:noProof/>
              <w:lang w:val="en-US"/>
            </w:rPr>
          </w:pPr>
          <w:hyperlink w:anchor="_Toc85200833" w:history="1">
            <w:r w:rsidR="001474FF" w:rsidRPr="00041379">
              <w:rPr>
                <w:rStyle w:val="Hyperlink"/>
                <w:noProof/>
              </w:rPr>
              <w:t>2.1</w:t>
            </w:r>
            <w:r w:rsidR="001474FF">
              <w:rPr>
                <w:rFonts w:asciiTheme="minorHAnsi" w:eastAsiaTheme="minorEastAsia" w:hAnsiTheme="minorHAnsi"/>
                <w:noProof/>
                <w:lang w:val="en-US"/>
              </w:rPr>
              <w:tab/>
            </w:r>
            <w:r w:rsidR="001474FF" w:rsidRPr="00041379">
              <w:rPr>
                <w:rStyle w:val="Hyperlink"/>
                <w:noProof/>
              </w:rPr>
              <w:t>Background and motivation for the project</w:t>
            </w:r>
            <w:r w:rsidR="001474FF">
              <w:rPr>
                <w:noProof/>
                <w:webHidden/>
              </w:rPr>
              <w:tab/>
            </w:r>
            <w:r w:rsidR="001474FF">
              <w:rPr>
                <w:noProof/>
                <w:webHidden/>
              </w:rPr>
              <w:fldChar w:fldCharType="begin"/>
            </w:r>
            <w:r w:rsidR="001474FF">
              <w:rPr>
                <w:noProof/>
                <w:webHidden/>
              </w:rPr>
              <w:instrText xml:space="preserve"> PAGEREF _Toc85200833 \h </w:instrText>
            </w:r>
            <w:r w:rsidR="001474FF">
              <w:rPr>
                <w:noProof/>
                <w:webHidden/>
              </w:rPr>
            </w:r>
            <w:r w:rsidR="001474FF">
              <w:rPr>
                <w:noProof/>
                <w:webHidden/>
              </w:rPr>
              <w:fldChar w:fldCharType="separate"/>
            </w:r>
            <w:r w:rsidR="001474FF">
              <w:rPr>
                <w:noProof/>
                <w:webHidden/>
              </w:rPr>
              <w:t>7</w:t>
            </w:r>
            <w:r w:rsidR="001474FF">
              <w:rPr>
                <w:noProof/>
                <w:webHidden/>
              </w:rPr>
              <w:fldChar w:fldCharType="end"/>
            </w:r>
          </w:hyperlink>
        </w:p>
        <w:p w14:paraId="4D40D3D8" w14:textId="12022E2E" w:rsidR="001474FF" w:rsidRDefault="009971FA">
          <w:pPr>
            <w:pStyle w:val="TOC2"/>
            <w:tabs>
              <w:tab w:val="left" w:pos="880"/>
              <w:tab w:val="right" w:leader="dot" w:pos="9016"/>
            </w:tabs>
            <w:rPr>
              <w:rFonts w:asciiTheme="minorHAnsi" w:eastAsiaTheme="minorEastAsia" w:hAnsiTheme="minorHAnsi"/>
              <w:noProof/>
              <w:lang w:val="en-US"/>
            </w:rPr>
          </w:pPr>
          <w:hyperlink w:anchor="_Toc85200834" w:history="1">
            <w:r w:rsidR="001474FF" w:rsidRPr="00041379">
              <w:rPr>
                <w:rStyle w:val="Hyperlink"/>
                <w:noProof/>
              </w:rPr>
              <w:t>2.2</w:t>
            </w:r>
            <w:r w:rsidR="001474FF">
              <w:rPr>
                <w:rFonts w:asciiTheme="minorHAnsi" w:eastAsiaTheme="minorEastAsia" w:hAnsiTheme="minorHAnsi"/>
                <w:noProof/>
                <w:lang w:val="en-US"/>
              </w:rPr>
              <w:tab/>
            </w:r>
            <w:r w:rsidR="001474FF" w:rsidRPr="00041379">
              <w:rPr>
                <w:rStyle w:val="Hyperlink"/>
                <w:noProof/>
              </w:rPr>
              <w:t>Collectivizing women’s spice processing</w:t>
            </w:r>
            <w:r w:rsidR="001474FF">
              <w:rPr>
                <w:noProof/>
                <w:webHidden/>
              </w:rPr>
              <w:tab/>
            </w:r>
            <w:r w:rsidR="001474FF">
              <w:rPr>
                <w:noProof/>
                <w:webHidden/>
              </w:rPr>
              <w:fldChar w:fldCharType="begin"/>
            </w:r>
            <w:r w:rsidR="001474FF">
              <w:rPr>
                <w:noProof/>
                <w:webHidden/>
              </w:rPr>
              <w:instrText xml:space="preserve"> PAGEREF _Toc85200834 \h </w:instrText>
            </w:r>
            <w:r w:rsidR="001474FF">
              <w:rPr>
                <w:noProof/>
                <w:webHidden/>
              </w:rPr>
            </w:r>
            <w:r w:rsidR="001474FF">
              <w:rPr>
                <w:noProof/>
                <w:webHidden/>
              </w:rPr>
              <w:fldChar w:fldCharType="separate"/>
            </w:r>
            <w:r w:rsidR="001474FF">
              <w:rPr>
                <w:noProof/>
                <w:webHidden/>
              </w:rPr>
              <w:t>7</w:t>
            </w:r>
            <w:r w:rsidR="001474FF">
              <w:rPr>
                <w:noProof/>
                <w:webHidden/>
              </w:rPr>
              <w:fldChar w:fldCharType="end"/>
            </w:r>
          </w:hyperlink>
        </w:p>
        <w:p w14:paraId="4B0BD51E" w14:textId="2FA8AAC4" w:rsidR="001474FF" w:rsidRDefault="009971FA">
          <w:pPr>
            <w:pStyle w:val="TOC3"/>
            <w:tabs>
              <w:tab w:val="left" w:pos="1320"/>
              <w:tab w:val="right" w:leader="dot" w:pos="9016"/>
            </w:tabs>
            <w:rPr>
              <w:rFonts w:asciiTheme="minorHAnsi" w:eastAsiaTheme="minorEastAsia" w:hAnsiTheme="minorHAnsi"/>
              <w:noProof/>
              <w:lang w:val="en-US"/>
            </w:rPr>
          </w:pPr>
          <w:hyperlink w:anchor="_Toc85200835" w:history="1">
            <w:r w:rsidR="001474FF" w:rsidRPr="00041379">
              <w:rPr>
                <w:rStyle w:val="Hyperlink"/>
                <w:noProof/>
              </w:rPr>
              <w:t>2.2.1</w:t>
            </w:r>
            <w:r w:rsidR="001474FF">
              <w:rPr>
                <w:rFonts w:asciiTheme="minorHAnsi" w:eastAsiaTheme="minorEastAsia" w:hAnsiTheme="minorHAnsi"/>
                <w:noProof/>
                <w:lang w:val="en-US"/>
              </w:rPr>
              <w:tab/>
            </w:r>
            <w:r w:rsidR="001474FF" w:rsidRPr="00041379">
              <w:rPr>
                <w:rStyle w:val="Hyperlink"/>
                <w:noProof/>
              </w:rPr>
              <w:t>Description of intervention</w:t>
            </w:r>
            <w:r w:rsidR="001474FF">
              <w:rPr>
                <w:noProof/>
                <w:webHidden/>
              </w:rPr>
              <w:tab/>
            </w:r>
            <w:r w:rsidR="001474FF">
              <w:rPr>
                <w:noProof/>
                <w:webHidden/>
              </w:rPr>
              <w:fldChar w:fldCharType="begin"/>
            </w:r>
            <w:r w:rsidR="001474FF">
              <w:rPr>
                <w:noProof/>
                <w:webHidden/>
              </w:rPr>
              <w:instrText xml:space="preserve"> PAGEREF _Toc85200835 \h </w:instrText>
            </w:r>
            <w:r w:rsidR="001474FF">
              <w:rPr>
                <w:noProof/>
                <w:webHidden/>
              </w:rPr>
            </w:r>
            <w:r w:rsidR="001474FF">
              <w:rPr>
                <w:noProof/>
                <w:webHidden/>
              </w:rPr>
              <w:fldChar w:fldCharType="separate"/>
            </w:r>
            <w:r w:rsidR="001474FF">
              <w:rPr>
                <w:noProof/>
                <w:webHidden/>
              </w:rPr>
              <w:t>7</w:t>
            </w:r>
            <w:r w:rsidR="001474FF">
              <w:rPr>
                <w:noProof/>
                <w:webHidden/>
              </w:rPr>
              <w:fldChar w:fldCharType="end"/>
            </w:r>
          </w:hyperlink>
        </w:p>
        <w:p w14:paraId="1FFBBCF6" w14:textId="436A5075" w:rsidR="001474FF" w:rsidRDefault="009971FA">
          <w:pPr>
            <w:pStyle w:val="TOC3"/>
            <w:tabs>
              <w:tab w:val="left" w:pos="1320"/>
              <w:tab w:val="right" w:leader="dot" w:pos="9016"/>
            </w:tabs>
            <w:rPr>
              <w:rFonts w:asciiTheme="minorHAnsi" w:eastAsiaTheme="minorEastAsia" w:hAnsiTheme="minorHAnsi"/>
              <w:noProof/>
              <w:lang w:val="en-US"/>
            </w:rPr>
          </w:pPr>
          <w:hyperlink w:anchor="_Toc85200836" w:history="1">
            <w:r w:rsidR="001474FF" w:rsidRPr="00041379">
              <w:rPr>
                <w:rStyle w:val="Hyperlink"/>
                <w:noProof/>
              </w:rPr>
              <w:t>2.2.2</w:t>
            </w:r>
            <w:r w:rsidR="001474FF">
              <w:rPr>
                <w:rFonts w:asciiTheme="minorHAnsi" w:eastAsiaTheme="minorEastAsia" w:hAnsiTheme="minorHAnsi"/>
                <w:noProof/>
                <w:lang w:val="en-US"/>
              </w:rPr>
              <w:tab/>
            </w:r>
            <w:r w:rsidR="001474FF" w:rsidRPr="00041379">
              <w:rPr>
                <w:rStyle w:val="Hyperlink"/>
                <w:noProof/>
              </w:rPr>
              <w:t>Geographic and population characteristics of project area</w:t>
            </w:r>
            <w:r w:rsidR="001474FF">
              <w:rPr>
                <w:noProof/>
                <w:webHidden/>
              </w:rPr>
              <w:tab/>
            </w:r>
            <w:r w:rsidR="001474FF">
              <w:rPr>
                <w:noProof/>
                <w:webHidden/>
              </w:rPr>
              <w:fldChar w:fldCharType="begin"/>
            </w:r>
            <w:r w:rsidR="001474FF">
              <w:rPr>
                <w:noProof/>
                <w:webHidden/>
              </w:rPr>
              <w:instrText xml:space="preserve"> PAGEREF _Toc85200836 \h </w:instrText>
            </w:r>
            <w:r w:rsidR="001474FF">
              <w:rPr>
                <w:noProof/>
                <w:webHidden/>
              </w:rPr>
            </w:r>
            <w:r w:rsidR="001474FF">
              <w:rPr>
                <w:noProof/>
                <w:webHidden/>
              </w:rPr>
              <w:fldChar w:fldCharType="separate"/>
            </w:r>
            <w:r w:rsidR="001474FF">
              <w:rPr>
                <w:noProof/>
                <w:webHidden/>
              </w:rPr>
              <w:t>8</w:t>
            </w:r>
            <w:r w:rsidR="001474FF">
              <w:rPr>
                <w:noProof/>
                <w:webHidden/>
              </w:rPr>
              <w:fldChar w:fldCharType="end"/>
            </w:r>
          </w:hyperlink>
        </w:p>
        <w:p w14:paraId="178CF3C6" w14:textId="4DF980BF" w:rsidR="001474FF" w:rsidRDefault="009971FA">
          <w:pPr>
            <w:pStyle w:val="TOC3"/>
            <w:tabs>
              <w:tab w:val="left" w:pos="1320"/>
              <w:tab w:val="right" w:leader="dot" w:pos="9016"/>
            </w:tabs>
            <w:rPr>
              <w:rFonts w:asciiTheme="minorHAnsi" w:eastAsiaTheme="minorEastAsia" w:hAnsiTheme="minorHAnsi"/>
              <w:noProof/>
              <w:lang w:val="en-US"/>
            </w:rPr>
          </w:pPr>
          <w:hyperlink w:anchor="_Toc85200837" w:history="1">
            <w:r w:rsidR="001474FF" w:rsidRPr="00041379">
              <w:rPr>
                <w:rStyle w:val="Hyperlink"/>
                <w:noProof/>
              </w:rPr>
              <w:t>2.2.3</w:t>
            </w:r>
            <w:r w:rsidR="001474FF">
              <w:rPr>
                <w:rFonts w:asciiTheme="minorHAnsi" w:eastAsiaTheme="minorEastAsia" w:hAnsiTheme="minorHAnsi"/>
                <w:noProof/>
                <w:lang w:val="en-US"/>
              </w:rPr>
              <w:tab/>
            </w:r>
            <w:r w:rsidR="001474FF" w:rsidRPr="00041379">
              <w:rPr>
                <w:rStyle w:val="Hyperlink"/>
                <w:noProof/>
              </w:rPr>
              <w:t>Timeline</w:t>
            </w:r>
            <w:r w:rsidR="001474FF">
              <w:rPr>
                <w:noProof/>
                <w:webHidden/>
              </w:rPr>
              <w:tab/>
            </w:r>
            <w:r w:rsidR="001474FF">
              <w:rPr>
                <w:noProof/>
                <w:webHidden/>
              </w:rPr>
              <w:fldChar w:fldCharType="begin"/>
            </w:r>
            <w:r w:rsidR="001474FF">
              <w:rPr>
                <w:noProof/>
                <w:webHidden/>
              </w:rPr>
              <w:instrText xml:space="preserve"> PAGEREF _Toc85200837 \h </w:instrText>
            </w:r>
            <w:r w:rsidR="001474FF">
              <w:rPr>
                <w:noProof/>
                <w:webHidden/>
              </w:rPr>
            </w:r>
            <w:r w:rsidR="001474FF">
              <w:rPr>
                <w:noProof/>
                <w:webHidden/>
              </w:rPr>
              <w:fldChar w:fldCharType="separate"/>
            </w:r>
            <w:r w:rsidR="001474FF">
              <w:rPr>
                <w:noProof/>
                <w:webHidden/>
              </w:rPr>
              <w:t>9</w:t>
            </w:r>
            <w:r w:rsidR="001474FF">
              <w:rPr>
                <w:noProof/>
                <w:webHidden/>
              </w:rPr>
              <w:fldChar w:fldCharType="end"/>
            </w:r>
          </w:hyperlink>
        </w:p>
        <w:p w14:paraId="1570B492" w14:textId="01854D85" w:rsidR="001474FF" w:rsidRDefault="009971FA">
          <w:pPr>
            <w:pStyle w:val="TOC2"/>
            <w:tabs>
              <w:tab w:val="left" w:pos="880"/>
              <w:tab w:val="right" w:leader="dot" w:pos="9016"/>
            </w:tabs>
            <w:rPr>
              <w:rFonts w:asciiTheme="minorHAnsi" w:eastAsiaTheme="minorEastAsia" w:hAnsiTheme="minorHAnsi"/>
              <w:noProof/>
              <w:lang w:val="en-US"/>
            </w:rPr>
          </w:pPr>
          <w:hyperlink w:anchor="_Toc85200838" w:history="1">
            <w:r w:rsidR="001474FF" w:rsidRPr="00041379">
              <w:rPr>
                <w:rStyle w:val="Hyperlink"/>
                <w:noProof/>
              </w:rPr>
              <w:t>2.3</w:t>
            </w:r>
            <w:r w:rsidR="001474FF">
              <w:rPr>
                <w:rFonts w:asciiTheme="minorHAnsi" w:eastAsiaTheme="minorEastAsia" w:hAnsiTheme="minorHAnsi"/>
                <w:noProof/>
                <w:lang w:val="en-US"/>
              </w:rPr>
              <w:tab/>
            </w:r>
            <w:r w:rsidR="001474FF" w:rsidRPr="00041379">
              <w:rPr>
                <w:rStyle w:val="Hyperlink"/>
                <w:noProof/>
              </w:rPr>
              <w:t>Research Questions</w:t>
            </w:r>
            <w:r w:rsidR="001474FF">
              <w:rPr>
                <w:noProof/>
                <w:webHidden/>
              </w:rPr>
              <w:tab/>
            </w:r>
            <w:r w:rsidR="001474FF">
              <w:rPr>
                <w:noProof/>
                <w:webHidden/>
              </w:rPr>
              <w:fldChar w:fldCharType="begin"/>
            </w:r>
            <w:r w:rsidR="001474FF">
              <w:rPr>
                <w:noProof/>
                <w:webHidden/>
              </w:rPr>
              <w:instrText xml:space="preserve"> PAGEREF _Toc85200838 \h </w:instrText>
            </w:r>
            <w:r w:rsidR="001474FF">
              <w:rPr>
                <w:noProof/>
                <w:webHidden/>
              </w:rPr>
            </w:r>
            <w:r w:rsidR="001474FF">
              <w:rPr>
                <w:noProof/>
                <w:webHidden/>
              </w:rPr>
              <w:fldChar w:fldCharType="separate"/>
            </w:r>
            <w:r w:rsidR="001474FF">
              <w:rPr>
                <w:noProof/>
                <w:webHidden/>
              </w:rPr>
              <w:t>9</w:t>
            </w:r>
            <w:r w:rsidR="001474FF">
              <w:rPr>
                <w:noProof/>
                <w:webHidden/>
              </w:rPr>
              <w:fldChar w:fldCharType="end"/>
            </w:r>
          </w:hyperlink>
        </w:p>
        <w:p w14:paraId="1FCBFD03" w14:textId="0969FE97" w:rsidR="001474FF" w:rsidRDefault="009971FA">
          <w:pPr>
            <w:pStyle w:val="TOC1"/>
            <w:tabs>
              <w:tab w:val="left" w:pos="440"/>
              <w:tab w:val="right" w:leader="dot" w:pos="9016"/>
            </w:tabs>
            <w:rPr>
              <w:rFonts w:asciiTheme="minorHAnsi" w:eastAsiaTheme="minorEastAsia" w:hAnsiTheme="minorHAnsi"/>
              <w:noProof/>
              <w:lang w:val="en-US"/>
            </w:rPr>
          </w:pPr>
          <w:hyperlink w:anchor="_Toc85200839" w:history="1">
            <w:r w:rsidR="001474FF" w:rsidRPr="00041379">
              <w:rPr>
                <w:rStyle w:val="Hyperlink"/>
                <w:noProof/>
              </w:rPr>
              <w:t>3</w:t>
            </w:r>
            <w:r w:rsidR="001474FF">
              <w:rPr>
                <w:rFonts w:asciiTheme="minorHAnsi" w:eastAsiaTheme="minorEastAsia" w:hAnsiTheme="minorHAnsi"/>
                <w:noProof/>
                <w:lang w:val="en-US"/>
              </w:rPr>
              <w:tab/>
            </w:r>
            <w:r w:rsidR="001474FF" w:rsidRPr="00041379">
              <w:rPr>
                <w:rStyle w:val="Hyperlink"/>
                <w:noProof/>
              </w:rPr>
              <w:t>Research Strategy</w:t>
            </w:r>
            <w:r w:rsidR="001474FF">
              <w:rPr>
                <w:noProof/>
                <w:webHidden/>
              </w:rPr>
              <w:tab/>
            </w:r>
            <w:r w:rsidR="001474FF">
              <w:rPr>
                <w:noProof/>
                <w:webHidden/>
              </w:rPr>
              <w:fldChar w:fldCharType="begin"/>
            </w:r>
            <w:r w:rsidR="001474FF">
              <w:rPr>
                <w:noProof/>
                <w:webHidden/>
              </w:rPr>
              <w:instrText xml:space="preserve"> PAGEREF _Toc85200839 \h </w:instrText>
            </w:r>
            <w:r w:rsidR="001474FF">
              <w:rPr>
                <w:noProof/>
                <w:webHidden/>
              </w:rPr>
            </w:r>
            <w:r w:rsidR="001474FF">
              <w:rPr>
                <w:noProof/>
                <w:webHidden/>
              </w:rPr>
              <w:fldChar w:fldCharType="separate"/>
            </w:r>
            <w:r w:rsidR="001474FF">
              <w:rPr>
                <w:noProof/>
                <w:webHidden/>
              </w:rPr>
              <w:t>10</w:t>
            </w:r>
            <w:r w:rsidR="001474FF">
              <w:rPr>
                <w:noProof/>
                <w:webHidden/>
              </w:rPr>
              <w:fldChar w:fldCharType="end"/>
            </w:r>
          </w:hyperlink>
        </w:p>
        <w:p w14:paraId="6FB629DD" w14:textId="09EB8A62" w:rsidR="001474FF" w:rsidRDefault="009971FA">
          <w:pPr>
            <w:pStyle w:val="TOC2"/>
            <w:tabs>
              <w:tab w:val="left" w:pos="880"/>
              <w:tab w:val="right" w:leader="dot" w:pos="9016"/>
            </w:tabs>
            <w:rPr>
              <w:rFonts w:asciiTheme="minorHAnsi" w:eastAsiaTheme="minorEastAsia" w:hAnsiTheme="minorHAnsi"/>
              <w:noProof/>
              <w:lang w:val="en-US"/>
            </w:rPr>
          </w:pPr>
          <w:hyperlink w:anchor="_Toc85200840" w:history="1">
            <w:r w:rsidR="001474FF" w:rsidRPr="00041379">
              <w:rPr>
                <w:rStyle w:val="Hyperlink"/>
                <w:noProof/>
              </w:rPr>
              <w:t>3.1</w:t>
            </w:r>
            <w:r w:rsidR="001474FF">
              <w:rPr>
                <w:rFonts w:asciiTheme="minorHAnsi" w:eastAsiaTheme="minorEastAsia" w:hAnsiTheme="minorHAnsi"/>
                <w:noProof/>
                <w:lang w:val="en-US"/>
              </w:rPr>
              <w:tab/>
            </w:r>
            <w:r w:rsidR="001474FF" w:rsidRPr="00041379">
              <w:rPr>
                <w:rStyle w:val="Hyperlink"/>
                <w:noProof/>
              </w:rPr>
              <w:t>Evaluation approach &amp; design</w:t>
            </w:r>
            <w:r w:rsidR="001474FF">
              <w:rPr>
                <w:noProof/>
                <w:webHidden/>
              </w:rPr>
              <w:tab/>
            </w:r>
            <w:r w:rsidR="001474FF">
              <w:rPr>
                <w:noProof/>
                <w:webHidden/>
              </w:rPr>
              <w:fldChar w:fldCharType="begin"/>
            </w:r>
            <w:r w:rsidR="001474FF">
              <w:rPr>
                <w:noProof/>
                <w:webHidden/>
              </w:rPr>
              <w:instrText xml:space="preserve"> PAGEREF _Toc85200840 \h </w:instrText>
            </w:r>
            <w:r w:rsidR="001474FF">
              <w:rPr>
                <w:noProof/>
                <w:webHidden/>
              </w:rPr>
            </w:r>
            <w:r w:rsidR="001474FF">
              <w:rPr>
                <w:noProof/>
                <w:webHidden/>
              </w:rPr>
              <w:fldChar w:fldCharType="separate"/>
            </w:r>
            <w:r w:rsidR="001474FF">
              <w:rPr>
                <w:noProof/>
                <w:webHidden/>
              </w:rPr>
              <w:t>10</w:t>
            </w:r>
            <w:r w:rsidR="001474FF">
              <w:rPr>
                <w:noProof/>
                <w:webHidden/>
              </w:rPr>
              <w:fldChar w:fldCharType="end"/>
            </w:r>
          </w:hyperlink>
        </w:p>
        <w:p w14:paraId="3A70F1F4" w14:textId="12A5AAC7" w:rsidR="001474FF" w:rsidRDefault="009971FA">
          <w:pPr>
            <w:pStyle w:val="TOC2"/>
            <w:tabs>
              <w:tab w:val="left" w:pos="1100"/>
              <w:tab w:val="right" w:leader="dot" w:pos="9016"/>
            </w:tabs>
            <w:rPr>
              <w:rFonts w:asciiTheme="minorHAnsi" w:eastAsiaTheme="minorEastAsia" w:hAnsiTheme="minorHAnsi"/>
              <w:noProof/>
              <w:lang w:val="en-US"/>
            </w:rPr>
          </w:pPr>
          <w:hyperlink w:anchor="_Toc85200841" w:history="1">
            <w:r w:rsidR="001474FF" w:rsidRPr="00041379">
              <w:rPr>
                <w:rStyle w:val="Hyperlink"/>
                <w:noProof/>
              </w:rPr>
              <w:t>3.1.1</w:t>
            </w:r>
            <w:r w:rsidR="001474FF">
              <w:rPr>
                <w:rFonts w:asciiTheme="minorHAnsi" w:eastAsiaTheme="minorEastAsia" w:hAnsiTheme="minorHAnsi"/>
                <w:noProof/>
                <w:lang w:val="en-US"/>
              </w:rPr>
              <w:tab/>
            </w:r>
            <w:r w:rsidR="001474FF" w:rsidRPr="00041379">
              <w:rPr>
                <w:rStyle w:val="Hyperlink"/>
                <w:noProof/>
              </w:rPr>
              <w:t>Randomisation</w:t>
            </w:r>
            <w:r w:rsidR="001474FF">
              <w:rPr>
                <w:noProof/>
                <w:webHidden/>
              </w:rPr>
              <w:tab/>
            </w:r>
            <w:r w:rsidR="001474FF">
              <w:rPr>
                <w:noProof/>
                <w:webHidden/>
              </w:rPr>
              <w:fldChar w:fldCharType="begin"/>
            </w:r>
            <w:r w:rsidR="001474FF">
              <w:rPr>
                <w:noProof/>
                <w:webHidden/>
              </w:rPr>
              <w:instrText xml:space="preserve"> PAGEREF _Toc85200841 \h </w:instrText>
            </w:r>
            <w:r w:rsidR="001474FF">
              <w:rPr>
                <w:noProof/>
                <w:webHidden/>
              </w:rPr>
            </w:r>
            <w:r w:rsidR="001474FF">
              <w:rPr>
                <w:noProof/>
                <w:webHidden/>
              </w:rPr>
              <w:fldChar w:fldCharType="separate"/>
            </w:r>
            <w:r w:rsidR="001474FF">
              <w:rPr>
                <w:noProof/>
                <w:webHidden/>
              </w:rPr>
              <w:t>11</w:t>
            </w:r>
            <w:r w:rsidR="001474FF">
              <w:rPr>
                <w:noProof/>
                <w:webHidden/>
              </w:rPr>
              <w:fldChar w:fldCharType="end"/>
            </w:r>
          </w:hyperlink>
        </w:p>
        <w:p w14:paraId="19FF026C" w14:textId="155BC936" w:rsidR="001474FF" w:rsidRDefault="009971FA">
          <w:pPr>
            <w:pStyle w:val="TOC2"/>
            <w:tabs>
              <w:tab w:val="left" w:pos="1100"/>
              <w:tab w:val="right" w:leader="dot" w:pos="9016"/>
            </w:tabs>
            <w:rPr>
              <w:rFonts w:asciiTheme="minorHAnsi" w:eastAsiaTheme="minorEastAsia" w:hAnsiTheme="minorHAnsi"/>
              <w:noProof/>
              <w:lang w:val="en-US"/>
            </w:rPr>
          </w:pPr>
          <w:hyperlink w:anchor="_Toc85200842" w:history="1">
            <w:r w:rsidR="001474FF" w:rsidRPr="00041379">
              <w:rPr>
                <w:rStyle w:val="Hyperlink"/>
                <w:noProof/>
              </w:rPr>
              <w:t>3.1.2</w:t>
            </w:r>
            <w:r w:rsidR="001474FF">
              <w:rPr>
                <w:rFonts w:asciiTheme="minorHAnsi" w:eastAsiaTheme="minorEastAsia" w:hAnsiTheme="minorHAnsi"/>
                <w:noProof/>
                <w:lang w:val="en-US"/>
              </w:rPr>
              <w:tab/>
            </w:r>
            <w:r w:rsidR="001474FF" w:rsidRPr="00041379">
              <w:rPr>
                <w:rStyle w:val="Hyperlink"/>
                <w:noProof/>
              </w:rPr>
              <w:t>Household listing and selection</w:t>
            </w:r>
            <w:r w:rsidR="001474FF">
              <w:rPr>
                <w:noProof/>
                <w:webHidden/>
              </w:rPr>
              <w:tab/>
            </w:r>
            <w:r w:rsidR="001474FF">
              <w:rPr>
                <w:noProof/>
                <w:webHidden/>
              </w:rPr>
              <w:fldChar w:fldCharType="begin"/>
            </w:r>
            <w:r w:rsidR="001474FF">
              <w:rPr>
                <w:noProof/>
                <w:webHidden/>
              </w:rPr>
              <w:instrText xml:space="preserve"> PAGEREF _Toc85200842 \h </w:instrText>
            </w:r>
            <w:r w:rsidR="001474FF">
              <w:rPr>
                <w:noProof/>
                <w:webHidden/>
              </w:rPr>
            </w:r>
            <w:r w:rsidR="001474FF">
              <w:rPr>
                <w:noProof/>
                <w:webHidden/>
              </w:rPr>
              <w:fldChar w:fldCharType="separate"/>
            </w:r>
            <w:r w:rsidR="001474FF">
              <w:rPr>
                <w:noProof/>
                <w:webHidden/>
              </w:rPr>
              <w:t>12</w:t>
            </w:r>
            <w:r w:rsidR="001474FF">
              <w:rPr>
                <w:noProof/>
                <w:webHidden/>
              </w:rPr>
              <w:fldChar w:fldCharType="end"/>
            </w:r>
          </w:hyperlink>
        </w:p>
        <w:p w14:paraId="670CA879" w14:textId="42371314" w:rsidR="001474FF" w:rsidRDefault="009971FA">
          <w:pPr>
            <w:pStyle w:val="TOC2"/>
            <w:tabs>
              <w:tab w:val="left" w:pos="1100"/>
              <w:tab w:val="right" w:leader="dot" w:pos="9016"/>
            </w:tabs>
            <w:rPr>
              <w:rFonts w:asciiTheme="minorHAnsi" w:eastAsiaTheme="minorEastAsia" w:hAnsiTheme="minorHAnsi"/>
              <w:noProof/>
              <w:lang w:val="en-US"/>
            </w:rPr>
          </w:pPr>
          <w:hyperlink w:anchor="_Toc85200843" w:history="1">
            <w:r w:rsidR="001474FF" w:rsidRPr="00041379">
              <w:rPr>
                <w:rStyle w:val="Hyperlink"/>
                <w:noProof/>
              </w:rPr>
              <w:t>3.1.3</w:t>
            </w:r>
            <w:r w:rsidR="001474FF">
              <w:rPr>
                <w:rFonts w:asciiTheme="minorHAnsi" w:eastAsiaTheme="minorEastAsia" w:hAnsiTheme="minorHAnsi"/>
                <w:noProof/>
                <w:lang w:val="en-US"/>
              </w:rPr>
              <w:tab/>
            </w:r>
            <w:r w:rsidR="001474FF" w:rsidRPr="00041379">
              <w:rPr>
                <w:rStyle w:val="Hyperlink"/>
                <w:noProof/>
              </w:rPr>
              <w:t>Minimum detectable effect</w:t>
            </w:r>
            <w:r w:rsidR="001474FF">
              <w:rPr>
                <w:noProof/>
                <w:webHidden/>
              </w:rPr>
              <w:tab/>
            </w:r>
            <w:r w:rsidR="001474FF">
              <w:rPr>
                <w:noProof/>
                <w:webHidden/>
              </w:rPr>
              <w:fldChar w:fldCharType="begin"/>
            </w:r>
            <w:r w:rsidR="001474FF">
              <w:rPr>
                <w:noProof/>
                <w:webHidden/>
              </w:rPr>
              <w:instrText xml:space="preserve"> PAGEREF _Toc85200843 \h </w:instrText>
            </w:r>
            <w:r w:rsidR="001474FF">
              <w:rPr>
                <w:noProof/>
                <w:webHidden/>
              </w:rPr>
            </w:r>
            <w:r w:rsidR="001474FF">
              <w:rPr>
                <w:noProof/>
                <w:webHidden/>
              </w:rPr>
              <w:fldChar w:fldCharType="separate"/>
            </w:r>
            <w:r w:rsidR="001474FF">
              <w:rPr>
                <w:noProof/>
                <w:webHidden/>
              </w:rPr>
              <w:t>12</w:t>
            </w:r>
            <w:r w:rsidR="001474FF">
              <w:rPr>
                <w:noProof/>
                <w:webHidden/>
              </w:rPr>
              <w:fldChar w:fldCharType="end"/>
            </w:r>
          </w:hyperlink>
        </w:p>
        <w:p w14:paraId="6BA80F7C" w14:textId="00523755" w:rsidR="001474FF" w:rsidRDefault="009971FA">
          <w:pPr>
            <w:pStyle w:val="TOC2"/>
            <w:tabs>
              <w:tab w:val="left" w:pos="1100"/>
              <w:tab w:val="right" w:leader="dot" w:pos="9016"/>
            </w:tabs>
            <w:rPr>
              <w:rFonts w:asciiTheme="minorHAnsi" w:eastAsiaTheme="minorEastAsia" w:hAnsiTheme="minorHAnsi"/>
              <w:noProof/>
              <w:lang w:val="en-US"/>
            </w:rPr>
          </w:pPr>
          <w:hyperlink w:anchor="_Toc85200844" w:history="1">
            <w:r w:rsidR="001474FF" w:rsidRPr="00041379">
              <w:rPr>
                <w:rStyle w:val="Hyperlink"/>
                <w:noProof/>
              </w:rPr>
              <w:t>3.1.4</w:t>
            </w:r>
            <w:r w:rsidR="001474FF">
              <w:rPr>
                <w:rFonts w:asciiTheme="minorHAnsi" w:eastAsiaTheme="minorEastAsia" w:hAnsiTheme="minorHAnsi"/>
                <w:noProof/>
                <w:lang w:val="en-US"/>
              </w:rPr>
              <w:tab/>
            </w:r>
            <w:r w:rsidR="001474FF" w:rsidRPr="00041379">
              <w:rPr>
                <w:rStyle w:val="Hyperlink"/>
                <w:noProof/>
              </w:rPr>
              <w:t>Attrition from the sample</w:t>
            </w:r>
            <w:r w:rsidR="001474FF">
              <w:rPr>
                <w:noProof/>
                <w:webHidden/>
              </w:rPr>
              <w:tab/>
            </w:r>
            <w:r w:rsidR="001474FF">
              <w:rPr>
                <w:noProof/>
                <w:webHidden/>
              </w:rPr>
              <w:fldChar w:fldCharType="begin"/>
            </w:r>
            <w:r w:rsidR="001474FF">
              <w:rPr>
                <w:noProof/>
                <w:webHidden/>
              </w:rPr>
              <w:instrText xml:space="preserve"> PAGEREF _Toc85200844 \h </w:instrText>
            </w:r>
            <w:r w:rsidR="001474FF">
              <w:rPr>
                <w:noProof/>
                <w:webHidden/>
              </w:rPr>
            </w:r>
            <w:r w:rsidR="001474FF">
              <w:rPr>
                <w:noProof/>
                <w:webHidden/>
              </w:rPr>
              <w:fldChar w:fldCharType="separate"/>
            </w:r>
            <w:r w:rsidR="001474FF">
              <w:rPr>
                <w:noProof/>
                <w:webHidden/>
              </w:rPr>
              <w:t>12</w:t>
            </w:r>
            <w:r w:rsidR="001474FF">
              <w:rPr>
                <w:noProof/>
                <w:webHidden/>
              </w:rPr>
              <w:fldChar w:fldCharType="end"/>
            </w:r>
          </w:hyperlink>
        </w:p>
        <w:p w14:paraId="2966E69C" w14:textId="0072F324" w:rsidR="001474FF" w:rsidRDefault="009971FA">
          <w:pPr>
            <w:pStyle w:val="TOC1"/>
            <w:tabs>
              <w:tab w:val="left" w:pos="440"/>
              <w:tab w:val="right" w:leader="dot" w:pos="9016"/>
            </w:tabs>
            <w:rPr>
              <w:rFonts w:asciiTheme="minorHAnsi" w:eastAsiaTheme="minorEastAsia" w:hAnsiTheme="minorHAnsi"/>
              <w:noProof/>
              <w:lang w:val="en-US"/>
            </w:rPr>
          </w:pPr>
          <w:hyperlink w:anchor="_Toc85200845" w:history="1">
            <w:r w:rsidR="001474FF" w:rsidRPr="00041379">
              <w:rPr>
                <w:rStyle w:val="Hyperlink"/>
                <w:noProof/>
              </w:rPr>
              <w:t>4</w:t>
            </w:r>
            <w:r w:rsidR="001474FF">
              <w:rPr>
                <w:rFonts w:asciiTheme="minorHAnsi" w:eastAsiaTheme="minorEastAsia" w:hAnsiTheme="minorHAnsi"/>
                <w:noProof/>
                <w:lang w:val="en-US"/>
              </w:rPr>
              <w:tab/>
            </w:r>
            <w:r w:rsidR="001474FF" w:rsidRPr="00041379">
              <w:rPr>
                <w:rStyle w:val="Hyperlink"/>
                <w:noProof/>
              </w:rPr>
              <w:t>Fieldwork</w:t>
            </w:r>
            <w:r w:rsidR="001474FF">
              <w:rPr>
                <w:noProof/>
                <w:webHidden/>
              </w:rPr>
              <w:tab/>
            </w:r>
            <w:r w:rsidR="001474FF">
              <w:rPr>
                <w:noProof/>
                <w:webHidden/>
              </w:rPr>
              <w:fldChar w:fldCharType="begin"/>
            </w:r>
            <w:r w:rsidR="001474FF">
              <w:rPr>
                <w:noProof/>
                <w:webHidden/>
              </w:rPr>
              <w:instrText xml:space="preserve"> PAGEREF _Toc85200845 \h </w:instrText>
            </w:r>
            <w:r w:rsidR="001474FF">
              <w:rPr>
                <w:noProof/>
                <w:webHidden/>
              </w:rPr>
            </w:r>
            <w:r w:rsidR="001474FF">
              <w:rPr>
                <w:noProof/>
                <w:webHidden/>
              </w:rPr>
              <w:fldChar w:fldCharType="separate"/>
            </w:r>
            <w:r w:rsidR="001474FF">
              <w:rPr>
                <w:noProof/>
                <w:webHidden/>
              </w:rPr>
              <w:t>13</w:t>
            </w:r>
            <w:r w:rsidR="001474FF">
              <w:rPr>
                <w:noProof/>
                <w:webHidden/>
              </w:rPr>
              <w:fldChar w:fldCharType="end"/>
            </w:r>
          </w:hyperlink>
        </w:p>
        <w:p w14:paraId="6BA9AB23" w14:textId="0F9FB8EA" w:rsidR="001474FF" w:rsidRDefault="009971FA">
          <w:pPr>
            <w:pStyle w:val="TOC2"/>
            <w:tabs>
              <w:tab w:val="left" w:pos="880"/>
              <w:tab w:val="right" w:leader="dot" w:pos="9016"/>
            </w:tabs>
            <w:rPr>
              <w:rFonts w:asciiTheme="minorHAnsi" w:eastAsiaTheme="minorEastAsia" w:hAnsiTheme="minorHAnsi"/>
              <w:noProof/>
              <w:lang w:val="en-US"/>
            </w:rPr>
          </w:pPr>
          <w:hyperlink w:anchor="_Toc85200846" w:history="1">
            <w:r w:rsidR="001474FF" w:rsidRPr="00041379">
              <w:rPr>
                <w:rStyle w:val="Hyperlink"/>
                <w:noProof/>
              </w:rPr>
              <w:t>4.1</w:t>
            </w:r>
            <w:r w:rsidR="001474FF">
              <w:rPr>
                <w:rFonts w:asciiTheme="minorHAnsi" w:eastAsiaTheme="minorEastAsia" w:hAnsiTheme="minorHAnsi"/>
                <w:noProof/>
                <w:lang w:val="en-US"/>
              </w:rPr>
              <w:tab/>
            </w:r>
            <w:r w:rsidR="001474FF" w:rsidRPr="00041379">
              <w:rPr>
                <w:rStyle w:val="Hyperlink"/>
                <w:noProof/>
              </w:rPr>
              <w:t>Data sources</w:t>
            </w:r>
            <w:r w:rsidR="001474FF">
              <w:rPr>
                <w:noProof/>
                <w:webHidden/>
              </w:rPr>
              <w:tab/>
            </w:r>
            <w:r w:rsidR="001474FF">
              <w:rPr>
                <w:noProof/>
                <w:webHidden/>
              </w:rPr>
              <w:fldChar w:fldCharType="begin"/>
            </w:r>
            <w:r w:rsidR="001474FF">
              <w:rPr>
                <w:noProof/>
                <w:webHidden/>
              </w:rPr>
              <w:instrText xml:space="preserve"> PAGEREF _Toc85200846 \h </w:instrText>
            </w:r>
            <w:r w:rsidR="001474FF">
              <w:rPr>
                <w:noProof/>
                <w:webHidden/>
              </w:rPr>
            </w:r>
            <w:r w:rsidR="001474FF">
              <w:rPr>
                <w:noProof/>
                <w:webHidden/>
              </w:rPr>
              <w:fldChar w:fldCharType="separate"/>
            </w:r>
            <w:r w:rsidR="001474FF">
              <w:rPr>
                <w:noProof/>
                <w:webHidden/>
              </w:rPr>
              <w:t>13</w:t>
            </w:r>
            <w:r w:rsidR="001474FF">
              <w:rPr>
                <w:noProof/>
                <w:webHidden/>
              </w:rPr>
              <w:fldChar w:fldCharType="end"/>
            </w:r>
          </w:hyperlink>
        </w:p>
        <w:p w14:paraId="67174DF5" w14:textId="42E63D2C" w:rsidR="001474FF" w:rsidRDefault="009971FA">
          <w:pPr>
            <w:pStyle w:val="TOC3"/>
            <w:tabs>
              <w:tab w:val="left" w:pos="1320"/>
              <w:tab w:val="right" w:leader="dot" w:pos="9016"/>
            </w:tabs>
            <w:rPr>
              <w:rFonts w:asciiTheme="minorHAnsi" w:eastAsiaTheme="minorEastAsia" w:hAnsiTheme="minorHAnsi"/>
              <w:noProof/>
              <w:lang w:val="en-US"/>
            </w:rPr>
          </w:pPr>
          <w:hyperlink w:anchor="_Toc85200847" w:history="1">
            <w:r w:rsidR="001474FF" w:rsidRPr="00041379">
              <w:rPr>
                <w:rStyle w:val="Hyperlink"/>
                <w:noProof/>
              </w:rPr>
              <w:t>4.1.1</w:t>
            </w:r>
            <w:r w:rsidR="001474FF">
              <w:rPr>
                <w:rFonts w:asciiTheme="minorHAnsi" w:eastAsiaTheme="minorEastAsia" w:hAnsiTheme="minorHAnsi"/>
                <w:noProof/>
                <w:lang w:val="en-US"/>
              </w:rPr>
              <w:tab/>
            </w:r>
            <w:r w:rsidR="001474FF" w:rsidRPr="00041379">
              <w:rPr>
                <w:rStyle w:val="Hyperlink"/>
                <w:noProof/>
              </w:rPr>
              <w:t>Household (HQ) and Village (VQ) Questionnaires</w:t>
            </w:r>
            <w:r w:rsidR="001474FF">
              <w:rPr>
                <w:noProof/>
                <w:webHidden/>
              </w:rPr>
              <w:tab/>
            </w:r>
            <w:r w:rsidR="001474FF">
              <w:rPr>
                <w:noProof/>
                <w:webHidden/>
              </w:rPr>
              <w:fldChar w:fldCharType="begin"/>
            </w:r>
            <w:r w:rsidR="001474FF">
              <w:rPr>
                <w:noProof/>
                <w:webHidden/>
              </w:rPr>
              <w:instrText xml:space="preserve"> PAGEREF _Toc85200847 \h </w:instrText>
            </w:r>
            <w:r w:rsidR="001474FF">
              <w:rPr>
                <w:noProof/>
                <w:webHidden/>
              </w:rPr>
            </w:r>
            <w:r w:rsidR="001474FF">
              <w:rPr>
                <w:noProof/>
                <w:webHidden/>
              </w:rPr>
              <w:fldChar w:fldCharType="separate"/>
            </w:r>
            <w:r w:rsidR="001474FF">
              <w:rPr>
                <w:noProof/>
                <w:webHidden/>
              </w:rPr>
              <w:t>13</w:t>
            </w:r>
            <w:r w:rsidR="001474FF">
              <w:rPr>
                <w:noProof/>
                <w:webHidden/>
              </w:rPr>
              <w:fldChar w:fldCharType="end"/>
            </w:r>
          </w:hyperlink>
        </w:p>
        <w:p w14:paraId="04168DBE" w14:textId="228553ED" w:rsidR="001474FF" w:rsidRDefault="009971FA">
          <w:pPr>
            <w:pStyle w:val="TOC3"/>
            <w:tabs>
              <w:tab w:val="left" w:pos="1320"/>
              <w:tab w:val="right" w:leader="dot" w:pos="9016"/>
            </w:tabs>
            <w:rPr>
              <w:rFonts w:asciiTheme="minorHAnsi" w:eastAsiaTheme="minorEastAsia" w:hAnsiTheme="minorHAnsi"/>
              <w:noProof/>
              <w:lang w:val="en-US"/>
            </w:rPr>
          </w:pPr>
          <w:hyperlink w:anchor="_Toc85200848" w:history="1">
            <w:r w:rsidR="001474FF" w:rsidRPr="00041379">
              <w:rPr>
                <w:rStyle w:val="Hyperlink"/>
                <w:noProof/>
              </w:rPr>
              <w:t>4.1.2</w:t>
            </w:r>
            <w:r w:rsidR="001474FF">
              <w:rPr>
                <w:rFonts w:asciiTheme="minorHAnsi" w:eastAsiaTheme="minorEastAsia" w:hAnsiTheme="minorHAnsi"/>
                <w:noProof/>
                <w:lang w:val="en-US"/>
              </w:rPr>
              <w:tab/>
            </w:r>
            <w:r w:rsidR="001474FF" w:rsidRPr="00041379">
              <w:rPr>
                <w:rStyle w:val="Hyperlink"/>
                <w:noProof/>
              </w:rPr>
              <w:t>Women’s Questionnaire (WQ)</w:t>
            </w:r>
            <w:r w:rsidR="001474FF">
              <w:rPr>
                <w:noProof/>
                <w:webHidden/>
              </w:rPr>
              <w:tab/>
            </w:r>
            <w:r w:rsidR="001474FF">
              <w:rPr>
                <w:noProof/>
                <w:webHidden/>
              </w:rPr>
              <w:fldChar w:fldCharType="begin"/>
            </w:r>
            <w:r w:rsidR="001474FF">
              <w:rPr>
                <w:noProof/>
                <w:webHidden/>
              </w:rPr>
              <w:instrText xml:space="preserve"> PAGEREF _Toc85200848 \h </w:instrText>
            </w:r>
            <w:r w:rsidR="001474FF">
              <w:rPr>
                <w:noProof/>
                <w:webHidden/>
              </w:rPr>
            </w:r>
            <w:r w:rsidR="001474FF">
              <w:rPr>
                <w:noProof/>
                <w:webHidden/>
              </w:rPr>
              <w:fldChar w:fldCharType="separate"/>
            </w:r>
            <w:r w:rsidR="001474FF">
              <w:rPr>
                <w:noProof/>
                <w:webHidden/>
              </w:rPr>
              <w:t>13</w:t>
            </w:r>
            <w:r w:rsidR="001474FF">
              <w:rPr>
                <w:noProof/>
                <w:webHidden/>
              </w:rPr>
              <w:fldChar w:fldCharType="end"/>
            </w:r>
          </w:hyperlink>
        </w:p>
        <w:p w14:paraId="70486E6A" w14:textId="1987FCDB" w:rsidR="001474FF" w:rsidRDefault="009971FA">
          <w:pPr>
            <w:pStyle w:val="TOC3"/>
            <w:tabs>
              <w:tab w:val="left" w:pos="1320"/>
              <w:tab w:val="right" w:leader="dot" w:pos="9016"/>
            </w:tabs>
            <w:rPr>
              <w:rFonts w:asciiTheme="minorHAnsi" w:eastAsiaTheme="minorEastAsia" w:hAnsiTheme="minorHAnsi"/>
              <w:noProof/>
              <w:lang w:val="en-US"/>
            </w:rPr>
          </w:pPr>
          <w:hyperlink w:anchor="_Toc85200849" w:history="1">
            <w:r w:rsidR="001474FF" w:rsidRPr="00041379">
              <w:rPr>
                <w:rStyle w:val="Hyperlink"/>
                <w:noProof/>
              </w:rPr>
              <w:t>4.1.3</w:t>
            </w:r>
            <w:r w:rsidR="001474FF">
              <w:rPr>
                <w:rFonts w:asciiTheme="minorHAnsi" w:eastAsiaTheme="minorEastAsia" w:hAnsiTheme="minorHAnsi"/>
                <w:noProof/>
                <w:lang w:val="en-US"/>
              </w:rPr>
              <w:tab/>
            </w:r>
            <w:r w:rsidR="001474FF" w:rsidRPr="00041379">
              <w:rPr>
                <w:rStyle w:val="Hyperlink"/>
                <w:noProof/>
              </w:rPr>
              <w:t>Qualitative evaluation for impact assessment</w:t>
            </w:r>
            <w:r w:rsidR="001474FF">
              <w:rPr>
                <w:noProof/>
                <w:webHidden/>
              </w:rPr>
              <w:tab/>
            </w:r>
            <w:r w:rsidR="001474FF">
              <w:rPr>
                <w:noProof/>
                <w:webHidden/>
              </w:rPr>
              <w:fldChar w:fldCharType="begin"/>
            </w:r>
            <w:r w:rsidR="001474FF">
              <w:rPr>
                <w:noProof/>
                <w:webHidden/>
              </w:rPr>
              <w:instrText xml:space="preserve"> PAGEREF _Toc85200849 \h </w:instrText>
            </w:r>
            <w:r w:rsidR="001474FF">
              <w:rPr>
                <w:noProof/>
                <w:webHidden/>
              </w:rPr>
            </w:r>
            <w:r w:rsidR="001474FF">
              <w:rPr>
                <w:noProof/>
                <w:webHidden/>
              </w:rPr>
              <w:fldChar w:fldCharType="separate"/>
            </w:r>
            <w:r w:rsidR="001474FF">
              <w:rPr>
                <w:noProof/>
                <w:webHidden/>
              </w:rPr>
              <w:t>14</w:t>
            </w:r>
            <w:r w:rsidR="001474FF">
              <w:rPr>
                <w:noProof/>
                <w:webHidden/>
              </w:rPr>
              <w:fldChar w:fldCharType="end"/>
            </w:r>
          </w:hyperlink>
        </w:p>
        <w:p w14:paraId="25C0C1C9" w14:textId="54797D8B" w:rsidR="001474FF" w:rsidRDefault="009971FA">
          <w:pPr>
            <w:pStyle w:val="TOC2"/>
            <w:tabs>
              <w:tab w:val="left" w:pos="880"/>
              <w:tab w:val="right" w:leader="dot" w:pos="9016"/>
            </w:tabs>
            <w:rPr>
              <w:rFonts w:asciiTheme="minorHAnsi" w:eastAsiaTheme="minorEastAsia" w:hAnsiTheme="minorHAnsi"/>
              <w:noProof/>
              <w:lang w:val="en-US"/>
            </w:rPr>
          </w:pPr>
          <w:hyperlink w:anchor="_Toc85200850" w:history="1">
            <w:r w:rsidR="001474FF" w:rsidRPr="00041379">
              <w:rPr>
                <w:rStyle w:val="Hyperlink"/>
                <w:noProof/>
              </w:rPr>
              <w:t>4.2</w:t>
            </w:r>
            <w:r w:rsidR="001474FF">
              <w:rPr>
                <w:rFonts w:asciiTheme="minorHAnsi" w:eastAsiaTheme="minorEastAsia" w:hAnsiTheme="minorHAnsi"/>
                <w:noProof/>
                <w:lang w:val="en-US"/>
              </w:rPr>
              <w:tab/>
            </w:r>
            <w:r w:rsidR="001474FF" w:rsidRPr="00041379">
              <w:rPr>
                <w:rStyle w:val="Hyperlink"/>
                <w:noProof/>
              </w:rPr>
              <w:t>Data collection &amp; processing</w:t>
            </w:r>
            <w:r w:rsidR="001474FF">
              <w:rPr>
                <w:noProof/>
                <w:webHidden/>
              </w:rPr>
              <w:tab/>
            </w:r>
            <w:r w:rsidR="001474FF">
              <w:rPr>
                <w:noProof/>
                <w:webHidden/>
              </w:rPr>
              <w:fldChar w:fldCharType="begin"/>
            </w:r>
            <w:r w:rsidR="001474FF">
              <w:rPr>
                <w:noProof/>
                <w:webHidden/>
              </w:rPr>
              <w:instrText xml:space="preserve"> PAGEREF _Toc85200850 \h </w:instrText>
            </w:r>
            <w:r w:rsidR="001474FF">
              <w:rPr>
                <w:noProof/>
                <w:webHidden/>
              </w:rPr>
            </w:r>
            <w:r w:rsidR="001474FF">
              <w:rPr>
                <w:noProof/>
                <w:webHidden/>
              </w:rPr>
              <w:fldChar w:fldCharType="separate"/>
            </w:r>
            <w:r w:rsidR="001474FF">
              <w:rPr>
                <w:noProof/>
                <w:webHidden/>
              </w:rPr>
              <w:t>15</w:t>
            </w:r>
            <w:r w:rsidR="001474FF">
              <w:rPr>
                <w:noProof/>
                <w:webHidden/>
              </w:rPr>
              <w:fldChar w:fldCharType="end"/>
            </w:r>
          </w:hyperlink>
        </w:p>
        <w:p w14:paraId="6ED6F76F" w14:textId="2E951531" w:rsidR="001474FF" w:rsidRDefault="009971FA">
          <w:pPr>
            <w:pStyle w:val="TOC2"/>
            <w:tabs>
              <w:tab w:val="left" w:pos="880"/>
              <w:tab w:val="right" w:leader="dot" w:pos="9016"/>
            </w:tabs>
            <w:rPr>
              <w:rFonts w:asciiTheme="minorHAnsi" w:eastAsiaTheme="minorEastAsia" w:hAnsiTheme="minorHAnsi"/>
              <w:noProof/>
              <w:lang w:val="en-US"/>
            </w:rPr>
          </w:pPr>
          <w:hyperlink w:anchor="_Toc85200851" w:history="1">
            <w:r w:rsidR="001474FF" w:rsidRPr="00041379">
              <w:rPr>
                <w:rStyle w:val="Hyperlink"/>
                <w:noProof/>
              </w:rPr>
              <w:t>4.3</w:t>
            </w:r>
            <w:r w:rsidR="001474FF">
              <w:rPr>
                <w:rFonts w:asciiTheme="minorHAnsi" w:eastAsiaTheme="minorEastAsia" w:hAnsiTheme="minorHAnsi"/>
                <w:noProof/>
                <w:lang w:val="en-US"/>
              </w:rPr>
              <w:tab/>
            </w:r>
            <w:r w:rsidR="001474FF" w:rsidRPr="00041379">
              <w:rPr>
                <w:rStyle w:val="Hyperlink"/>
                <w:noProof/>
              </w:rPr>
              <w:t>Quality assurance</w:t>
            </w:r>
            <w:r w:rsidR="001474FF">
              <w:rPr>
                <w:noProof/>
                <w:webHidden/>
              </w:rPr>
              <w:tab/>
            </w:r>
            <w:r w:rsidR="001474FF">
              <w:rPr>
                <w:noProof/>
                <w:webHidden/>
              </w:rPr>
              <w:fldChar w:fldCharType="begin"/>
            </w:r>
            <w:r w:rsidR="001474FF">
              <w:rPr>
                <w:noProof/>
                <w:webHidden/>
              </w:rPr>
              <w:instrText xml:space="preserve"> PAGEREF _Toc85200851 \h </w:instrText>
            </w:r>
            <w:r w:rsidR="001474FF">
              <w:rPr>
                <w:noProof/>
                <w:webHidden/>
              </w:rPr>
            </w:r>
            <w:r w:rsidR="001474FF">
              <w:rPr>
                <w:noProof/>
                <w:webHidden/>
              </w:rPr>
              <w:fldChar w:fldCharType="separate"/>
            </w:r>
            <w:r w:rsidR="001474FF">
              <w:rPr>
                <w:noProof/>
                <w:webHidden/>
              </w:rPr>
              <w:t>15</w:t>
            </w:r>
            <w:r w:rsidR="001474FF">
              <w:rPr>
                <w:noProof/>
                <w:webHidden/>
              </w:rPr>
              <w:fldChar w:fldCharType="end"/>
            </w:r>
          </w:hyperlink>
        </w:p>
        <w:p w14:paraId="47DF5F1A" w14:textId="29C6598A" w:rsidR="001474FF" w:rsidRDefault="009971FA">
          <w:pPr>
            <w:pStyle w:val="TOC1"/>
            <w:tabs>
              <w:tab w:val="left" w:pos="440"/>
              <w:tab w:val="right" w:leader="dot" w:pos="9016"/>
            </w:tabs>
            <w:rPr>
              <w:rFonts w:asciiTheme="minorHAnsi" w:eastAsiaTheme="minorEastAsia" w:hAnsiTheme="minorHAnsi"/>
              <w:noProof/>
              <w:lang w:val="en-US"/>
            </w:rPr>
          </w:pPr>
          <w:hyperlink w:anchor="_Toc85200852" w:history="1">
            <w:r w:rsidR="001474FF" w:rsidRPr="00041379">
              <w:rPr>
                <w:rStyle w:val="Hyperlink"/>
                <w:noProof/>
              </w:rPr>
              <w:t>5</w:t>
            </w:r>
            <w:r w:rsidR="001474FF">
              <w:rPr>
                <w:rFonts w:asciiTheme="minorHAnsi" w:eastAsiaTheme="minorEastAsia" w:hAnsiTheme="minorHAnsi"/>
                <w:noProof/>
                <w:lang w:val="en-US"/>
              </w:rPr>
              <w:tab/>
            </w:r>
            <w:r w:rsidR="001474FF" w:rsidRPr="00041379">
              <w:rPr>
                <w:rStyle w:val="Hyperlink"/>
                <w:noProof/>
              </w:rPr>
              <w:t>Empirical Analysis</w:t>
            </w:r>
            <w:r w:rsidR="001474FF">
              <w:rPr>
                <w:noProof/>
                <w:webHidden/>
              </w:rPr>
              <w:tab/>
            </w:r>
            <w:r w:rsidR="001474FF">
              <w:rPr>
                <w:noProof/>
                <w:webHidden/>
              </w:rPr>
              <w:fldChar w:fldCharType="begin"/>
            </w:r>
            <w:r w:rsidR="001474FF">
              <w:rPr>
                <w:noProof/>
                <w:webHidden/>
              </w:rPr>
              <w:instrText xml:space="preserve"> PAGEREF _Toc85200852 \h </w:instrText>
            </w:r>
            <w:r w:rsidR="001474FF">
              <w:rPr>
                <w:noProof/>
                <w:webHidden/>
              </w:rPr>
            </w:r>
            <w:r w:rsidR="001474FF">
              <w:rPr>
                <w:noProof/>
                <w:webHidden/>
              </w:rPr>
              <w:fldChar w:fldCharType="separate"/>
            </w:r>
            <w:r w:rsidR="001474FF">
              <w:rPr>
                <w:noProof/>
                <w:webHidden/>
              </w:rPr>
              <w:t>16</w:t>
            </w:r>
            <w:r w:rsidR="001474FF">
              <w:rPr>
                <w:noProof/>
                <w:webHidden/>
              </w:rPr>
              <w:fldChar w:fldCharType="end"/>
            </w:r>
          </w:hyperlink>
        </w:p>
        <w:p w14:paraId="5F5032FF" w14:textId="175638D5" w:rsidR="001474FF" w:rsidRDefault="009971FA">
          <w:pPr>
            <w:pStyle w:val="TOC2"/>
            <w:tabs>
              <w:tab w:val="left" w:pos="880"/>
              <w:tab w:val="right" w:leader="dot" w:pos="9016"/>
            </w:tabs>
            <w:rPr>
              <w:rFonts w:asciiTheme="minorHAnsi" w:eastAsiaTheme="minorEastAsia" w:hAnsiTheme="minorHAnsi"/>
              <w:noProof/>
              <w:lang w:val="en-US"/>
            </w:rPr>
          </w:pPr>
          <w:hyperlink w:anchor="_Toc85200853" w:history="1">
            <w:r w:rsidR="001474FF" w:rsidRPr="00041379">
              <w:rPr>
                <w:rStyle w:val="Hyperlink"/>
                <w:noProof/>
              </w:rPr>
              <w:t>5.1</w:t>
            </w:r>
            <w:r w:rsidR="001474FF">
              <w:rPr>
                <w:rFonts w:asciiTheme="minorHAnsi" w:eastAsiaTheme="minorEastAsia" w:hAnsiTheme="minorHAnsi"/>
                <w:noProof/>
                <w:lang w:val="en-US"/>
              </w:rPr>
              <w:tab/>
            </w:r>
            <w:r w:rsidR="001474FF" w:rsidRPr="00041379">
              <w:rPr>
                <w:rStyle w:val="Hyperlink"/>
                <w:noProof/>
              </w:rPr>
              <w:t>Output and outcome variables</w:t>
            </w:r>
            <w:r w:rsidR="001474FF">
              <w:rPr>
                <w:noProof/>
                <w:webHidden/>
              </w:rPr>
              <w:tab/>
            </w:r>
            <w:r w:rsidR="001474FF">
              <w:rPr>
                <w:noProof/>
                <w:webHidden/>
              </w:rPr>
              <w:fldChar w:fldCharType="begin"/>
            </w:r>
            <w:r w:rsidR="001474FF">
              <w:rPr>
                <w:noProof/>
                <w:webHidden/>
              </w:rPr>
              <w:instrText xml:space="preserve"> PAGEREF _Toc85200853 \h </w:instrText>
            </w:r>
            <w:r w:rsidR="001474FF">
              <w:rPr>
                <w:noProof/>
                <w:webHidden/>
              </w:rPr>
            </w:r>
            <w:r w:rsidR="001474FF">
              <w:rPr>
                <w:noProof/>
                <w:webHidden/>
              </w:rPr>
              <w:fldChar w:fldCharType="separate"/>
            </w:r>
            <w:r w:rsidR="001474FF">
              <w:rPr>
                <w:noProof/>
                <w:webHidden/>
              </w:rPr>
              <w:t>16</w:t>
            </w:r>
            <w:r w:rsidR="001474FF">
              <w:rPr>
                <w:noProof/>
                <w:webHidden/>
              </w:rPr>
              <w:fldChar w:fldCharType="end"/>
            </w:r>
          </w:hyperlink>
        </w:p>
        <w:p w14:paraId="22C15693" w14:textId="3F54A37A" w:rsidR="001474FF" w:rsidRDefault="009971FA">
          <w:pPr>
            <w:pStyle w:val="TOC2"/>
            <w:tabs>
              <w:tab w:val="left" w:pos="880"/>
              <w:tab w:val="right" w:leader="dot" w:pos="9016"/>
            </w:tabs>
            <w:rPr>
              <w:rFonts w:asciiTheme="minorHAnsi" w:eastAsiaTheme="minorEastAsia" w:hAnsiTheme="minorHAnsi"/>
              <w:noProof/>
              <w:lang w:val="en-US"/>
            </w:rPr>
          </w:pPr>
          <w:hyperlink w:anchor="_Toc85200854" w:history="1">
            <w:r w:rsidR="001474FF" w:rsidRPr="00041379">
              <w:rPr>
                <w:rStyle w:val="Hyperlink"/>
                <w:noProof/>
              </w:rPr>
              <w:t>5.2</w:t>
            </w:r>
            <w:r w:rsidR="001474FF">
              <w:rPr>
                <w:rFonts w:asciiTheme="minorHAnsi" w:eastAsiaTheme="minorEastAsia" w:hAnsiTheme="minorHAnsi"/>
                <w:noProof/>
                <w:lang w:val="en-US"/>
              </w:rPr>
              <w:tab/>
            </w:r>
            <w:r w:rsidR="001474FF" w:rsidRPr="00041379">
              <w:rPr>
                <w:rStyle w:val="Hyperlink"/>
                <w:noProof/>
              </w:rPr>
              <w:t>Covariate balance</w:t>
            </w:r>
            <w:r w:rsidR="001474FF">
              <w:rPr>
                <w:noProof/>
                <w:webHidden/>
              </w:rPr>
              <w:tab/>
            </w:r>
            <w:r w:rsidR="001474FF">
              <w:rPr>
                <w:noProof/>
                <w:webHidden/>
              </w:rPr>
              <w:fldChar w:fldCharType="begin"/>
            </w:r>
            <w:r w:rsidR="001474FF">
              <w:rPr>
                <w:noProof/>
                <w:webHidden/>
              </w:rPr>
              <w:instrText xml:space="preserve"> PAGEREF _Toc85200854 \h </w:instrText>
            </w:r>
            <w:r w:rsidR="001474FF">
              <w:rPr>
                <w:noProof/>
                <w:webHidden/>
              </w:rPr>
            </w:r>
            <w:r w:rsidR="001474FF">
              <w:rPr>
                <w:noProof/>
                <w:webHidden/>
              </w:rPr>
              <w:fldChar w:fldCharType="separate"/>
            </w:r>
            <w:r w:rsidR="001474FF">
              <w:rPr>
                <w:noProof/>
                <w:webHidden/>
              </w:rPr>
              <w:t>21</w:t>
            </w:r>
            <w:r w:rsidR="001474FF">
              <w:rPr>
                <w:noProof/>
                <w:webHidden/>
              </w:rPr>
              <w:fldChar w:fldCharType="end"/>
            </w:r>
          </w:hyperlink>
        </w:p>
        <w:p w14:paraId="6E231B7E" w14:textId="68D2BF88" w:rsidR="001474FF" w:rsidRDefault="009971FA">
          <w:pPr>
            <w:pStyle w:val="TOC3"/>
            <w:tabs>
              <w:tab w:val="left" w:pos="1320"/>
              <w:tab w:val="right" w:leader="dot" w:pos="9016"/>
            </w:tabs>
            <w:rPr>
              <w:rFonts w:asciiTheme="minorHAnsi" w:eastAsiaTheme="minorEastAsia" w:hAnsiTheme="minorHAnsi"/>
              <w:noProof/>
              <w:lang w:val="en-US"/>
            </w:rPr>
          </w:pPr>
          <w:hyperlink w:anchor="_Toc85200855" w:history="1">
            <w:r w:rsidR="001474FF" w:rsidRPr="00041379">
              <w:rPr>
                <w:rStyle w:val="Hyperlink"/>
                <w:noProof/>
              </w:rPr>
              <w:t>5.2.1</w:t>
            </w:r>
            <w:r w:rsidR="001474FF">
              <w:rPr>
                <w:rFonts w:asciiTheme="minorHAnsi" w:eastAsiaTheme="minorEastAsia" w:hAnsiTheme="minorHAnsi"/>
                <w:noProof/>
                <w:lang w:val="en-US"/>
              </w:rPr>
              <w:tab/>
            </w:r>
            <w:r w:rsidR="001474FF" w:rsidRPr="00041379">
              <w:rPr>
                <w:rStyle w:val="Hyperlink"/>
                <w:noProof/>
              </w:rPr>
              <w:t>Intent to treat (ITT)</w:t>
            </w:r>
            <w:r w:rsidR="001474FF">
              <w:rPr>
                <w:noProof/>
                <w:webHidden/>
              </w:rPr>
              <w:tab/>
            </w:r>
            <w:r w:rsidR="001474FF">
              <w:rPr>
                <w:noProof/>
                <w:webHidden/>
              </w:rPr>
              <w:fldChar w:fldCharType="begin"/>
            </w:r>
            <w:r w:rsidR="001474FF">
              <w:rPr>
                <w:noProof/>
                <w:webHidden/>
              </w:rPr>
              <w:instrText xml:space="preserve"> PAGEREF _Toc85200855 \h </w:instrText>
            </w:r>
            <w:r w:rsidR="001474FF">
              <w:rPr>
                <w:noProof/>
                <w:webHidden/>
              </w:rPr>
            </w:r>
            <w:r w:rsidR="001474FF">
              <w:rPr>
                <w:noProof/>
                <w:webHidden/>
              </w:rPr>
              <w:fldChar w:fldCharType="separate"/>
            </w:r>
            <w:r w:rsidR="001474FF">
              <w:rPr>
                <w:noProof/>
                <w:webHidden/>
              </w:rPr>
              <w:t>21</w:t>
            </w:r>
            <w:r w:rsidR="001474FF">
              <w:rPr>
                <w:noProof/>
                <w:webHidden/>
              </w:rPr>
              <w:fldChar w:fldCharType="end"/>
            </w:r>
          </w:hyperlink>
        </w:p>
        <w:p w14:paraId="53E2A5A9" w14:textId="01A7B4EC" w:rsidR="001474FF" w:rsidRDefault="009971FA">
          <w:pPr>
            <w:pStyle w:val="TOC3"/>
            <w:tabs>
              <w:tab w:val="left" w:pos="1320"/>
              <w:tab w:val="right" w:leader="dot" w:pos="9016"/>
            </w:tabs>
            <w:rPr>
              <w:rFonts w:asciiTheme="minorHAnsi" w:eastAsiaTheme="minorEastAsia" w:hAnsiTheme="minorHAnsi"/>
              <w:noProof/>
              <w:lang w:val="en-US"/>
            </w:rPr>
          </w:pPr>
          <w:hyperlink w:anchor="_Toc85200856" w:history="1">
            <w:r w:rsidR="001474FF" w:rsidRPr="00041379">
              <w:rPr>
                <w:rStyle w:val="Hyperlink"/>
                <w:noProof/>
              </w:rPr>
              <w:t>5.2.2</w:t>
            </w:r>
            <w:r w:rsidR="001474FF">
              <w:rPr>
                <w:rFonts w:asciiTheme="minorHAnsi" w:eastAsiaTheme="minorEastAsia" w:hAnsiTheme="minorHAnsi"/>
                <w:noProof/>
                <w:lang w:val="en-US"/>
              </w:rPr>
              <w:tab/>
            </w:r>
            <w:r w:rsidR="001474FF" w:rsidRPr="00041379">
              <w:rPr>
                <w:rStyle w:val="Hyperlink"/>
                <w:noProof/>
              </w:rPr>
              <w:t>Treatment on the treated (TTT)</w:t>
            </w:r>
            <w:r w:rsidR="001474FF">
              <w:rPr>
                <w:noProof/>
                <w:webHidden/>
              </w:rPr>
              <w:tab/>
            </w:r>
            <w:r w:rsidR="001474FF">
              <w:rPr>
                <w:noProof/>
                <w:webHidden/>
              </w:rPr>
              <w:fldChar w:fldCharType="begin"/>
            </w:r>
            <w:r w:rsidR="001474FF">
              <w:rPr>
                <w:noProof/>
                <w:webHidden/>
              </w:rPr>
              <w:instrText xml:space="preserve"> PAGEREF _Toc85200856 \h </w:instrText>
            </w:r>
            <w:r w:rsidR="001474FF">
              <w:rPr>
                <w:noProof/>
                <w:webHidden/>
              </w:rPr>
            </w:r>
            <w:r w:rsidR="001474FF">
              <w:rPr>
                <w:noProof/>
                <w:webHidden/>
              </w:rPr>
              <w:fldChar w:fldCharType="separate"/>
            </w:r>
            <w:r w:rsidR="001474FF">
              <w:rPr>
                <w:noProof/>
                <w:webHidden/>
              </w:rPr>
              <w:t>22</w:t>
            </w:r>
            <w:r w:rsidR="001474FF">
              <w:rPr>
                <w:noProof/>
                <w:webHidden/>
              </w:rPr>
              <w:fldChar w:fldCharType="end"/>
            </w:r>
          </w:hyperlink>
        </w:p>
        <w:p w14:paraId="38FA2C05" w14:textId="2E1AE2C0" w:rsidR="001474FF" w:rsidRDefault="009971FA">
          <w:pPr>
            <w:pStyle w:val="TOC2"/>
            <w:tabs>
              <w:tab w:val="left" w:pos="880"/>
              <w:tab w:val="right" w:leader="dot" w:pos="9016"/>
            </w:tabs>
            <w:rPr>
              <w:rFonts w:asciiTheme="minorHAnsi" w:eastAsiaTheme="minorEastAsia" w:hAnsiTheme="minorHAnsi"/>
              <w:noProof/>
              <w:lang w:val="en-US"/>
            </w:rPr>
          </w:pPr>
          <w:hyperlink w:anchor="_Toc85200857" w:history="1">
            <w:r w:rsidR="001474FF" w:rsidRPr="00041379">
              <w:rPr>
                <w:rStyle w:val="Hyperlink"/>
                <w:noProof/>
              </w:rPr>
              <w:t>5.3</w:t>
            </w:r>
            <w:r w:rsidR="001474FF">
              <w:rPr>
                <w:rFonts w:asciiTheme="minorHAnsi" w:eastAsiaTheme="minorEastAsia" w:hAnsiTheme="minorHAnsi"/>
                <w:noProof/>
                <w:lang w:val="en-US"/>
              </w:rPr>
              <w:tab/>
            </w:r>
            <w:r w:rsidR="001474FF" w:rsidRPr="00041379">
              <w:rPr>
                <w:rStyle w:val="Hyperlink"/>
                <w:noProof/>
              </w:rPr>
              <w:t>Heterogeneous Effects</w:t>
            </w:r>
            <w:r w:rsidR="001474FF">
              <w:rPr>
                <w:noProof/>
                <w:webHidden/>
              </w:rPr>
              <w:tab/>
            </w:r>
            <w:r w:rsidR="001474FF">
              <w:rPr>
                <w:noProof/>
                <w:webHidden/>
              </w:rPr>
              <w:fldChar w:fldCharType="begin"/>
            </w:r>
            <w:r w:rsidR="001474FF">
              <w:rPr>
                <w:noProof/>
                <w:webHidden/>
              </w:rPr>
              <w:instrText xml:space="preserve"> PAGEREF _Toc85200857 \h </w:instrText>
            </w:r>
            <w:r w:rsidR="001474FF">
              <w:rPr>
                <w:noProof/>
                <w:webHidden/>
              </w:rPr>
            </w:r>
            <w:r w:rsidR="001474FF">
              <w:rPr>
                <w:noProof/>
                <w:webHidden/>
              </w:rPr>
              <w:fldChar w:fldCharType="separate"/>
            </w:r>
            <w:r w:rsidR="001474FF">
              <w:rPr>
                <w:noProof/>
                <w:webHidden/>
              </w:rPr>
              <w:t>22</w:t>
            </w:r>
            <w:r w:rsidR="001474FF">
              <w:rPr>
                <w:noProof/>
                <w:webHidden/>
              </w:rPr>
              <w:fldChar w:fldCharType="end"/>
            </w:r>
          </w:hyperlink>
        </w:p>
        <w:p w14:paraId="70779DAC" w14:textId="17E32A0B" w:rsidR="001474FF" w:rsidRDefault="009971FA">
          <w:pPr>
            <w:pStyle w:val="TOC2"/>
            <w:tabs>
              <w:tab w:val="left" w:pos="880"/>
              <w:tab w:val="right" w:leader="dot" w:pos="9016"/>
            </w:tabs>
            <w:rPr>
              <w:rFonts w:asciiTheme="minorHAnsi" w:eastAsiaTheme="minorEastAsia" w:hAnsiTheme="minorHAnsi"/>
              <w:noProof/>
              <w:lang w:val="en-US"/>
            </w:rPr>
          </w:pPr>
          <w:hyperlink w:anchor="_Toc85200858" w:history="1">
            <w:r w:rsidR="001474FF" w:rsidRPr="00041379">
              <w:rPr>
                <w:rStyle w:val="Hyperlink"/>
                <w:noProof/>
              </w:rPr>
              <w:t>5.4</w:t>
            </w:r>
            <w:r w:rsidR="001474FF">
              <w:rPr>
                <w:rFonts w:asciiTheme="minorHAnsi" w:eastAsiaTheme="minorEastAsia" w:hAnsiTheme="minorHAnsi"/>
                <w:noProof/>
                <w:lang w:val="en-US"/>
              </w:rPr>
              <w:tab/>
            </w:r>
            <w:r w:rsidR="001474FF" w:rsidRPr="00041379">
              <w:rPr>
                <w:rStyle w:val="Hyperlink"/>
                <w:noProof/>
              </w:rPr>
              <w:t>Standard Error adjustments</w:t>
            </w:r>
            <w:r w:rsidR="001474FF">
              <w:rPr>
                <w:noProof/>
                <w:webHidden/>
              </w:rPr>
              <w:tab/>
            </w:r>
            <w:r w:rsidR="001474FF">
              <w:rPr>
                <w:noProof/>
                <w:webHidden/>
              </w:rPr>
              <w:fldChar w:fldCharType="begin"/>
            </w:r>
            <w:r w:rsidR="001474FF">
              <w:rPr>
                <w:noProof/>
                <w:webHidden/>
              </w:rPr>
              <w:instrText xml:space="preserve"> PAGEREF _Toc85200858 \h </w:instrText>
            </w:r>
            <w:r w:rsidR="001474FF">
              <w:rPr>
                <w:noProof/>
                <w:webHidden/>
              </w:rPr>
            </w:r>
            <w:r w:rsidR="001474FF">
              <w:rPr>
                <w:noProof/>
                <w:webHidden/>
              </w:rPr>
              <w:fldChar w:fldCharType="separate"/>
            </w:r>
            <w:r w:rsidR="001474FF">
              <w:rPr>
                <w:noProof/>
                <w:webHidden/>
              </w:rPr>
              <w:t>22</w:t>
            </w:r>
            <w:r w:rsidR="001474FF">
              <w:rPr>
                <w:noProof/>
                <w:webHidden/>
              </w:rPr>
              <w:fldChar w:fldCharType="end"/>
            </w:r>
          </w:hyperlink>
        </w:p>
        <w:p w14:paraId="37E8B1DE" w14:textId="398718EA" w:rsidR="001474FF" w:rsidRDefault="009971FA">
          <w:pPr>
            <w:pStyle w:val="TOC2"/>
            <w:tabs>
              <w:tab w:val="left" w:pos="1100"/>
              <w:tab w:val="right" w:leader="dot" w:pos="9016"/>
            </w:tabs>
            <w:rPr>
              <w:rFonts w:asciiTheme="minorHAnsi" w:eastAsiaTheme="minorEastAsia" w:hAnsiTheme="minorHAnsi"/>
              <w:noProof/>
              <w:lang w:val="en-US"/>
            </w:rPr>
          </w:pPr>
          <w:hyperlink w:anchor="_Toc85200859" w:history="1">
            <w:r w:rsidR="001474FF" w:rsidRPr="00041379">
              <w:rPr>
                <w:rStyle w:val="Hyperlink"/>
                <w:noProof/>
              </w:rPr>
              <w:t>5.4.1</w:t>
            </w:r>
            <w:r w:rsidR="001474FF">
              <w:rPr>
                <w:rFonts w:asciiTheme="minorHAnsi" w:eastAsiaTheme="minorEastAsia" w:hAnsiTheme="minorHAnsi"/>
                <w:noProof/>
                <w:lang w:val="en-US"/>
              </w:rPr>
              <w:tab/>
            </w:r>
            <w:r w:rsidR="001474FF" w:rsidRPr="00041379">
              <w:rPr>
                <w:rStyle w:val="Hyperlink"/>
                <w:noProof/>
              </w:rPr>
              <w:t>Clustering</w:t>
            </w:r>
            <w:r w:rsidR="001474FF">
              <w:rPr>
                <w:noProof/>
                <w:webHidden/>
              </w:rPr>
              <w:tab/>
            </w:r>
            <w:r w:rsidR="001474FF">
              <w:rPr>
                <w:noProof/>
                <w:webHidden/>
              </w:rPr>
              <w:fldChar w:fldCharType="begin"/>
            </w:r>
            <w:r w:rsidR="001474FF">
              <w:rPr>
                <w:noProof/>
                <w:webHidden/>
              </w:rPr>
              <w:instrText xml:space="preserve"> PAGEREF _Toc85200859 \h </w:instrText>
            </w:r>
            <w:r w:rsidR="001474FF">
              <w:rPr>
                <w:noProof/>
                <w:webHidden/>
              </w:rPr>
            </w:r>
            <w:r w:rsidR="001474FF">
              <w:rPr>
                <w:noProof/>
                <w:webHidden/>
              </w:rPr>
              <w:fldChar w:fldCharType="separate"/>
            </w:r>
            <w:r w:rsidR="001474FF">
              <w:rPr>
                <w:noProof/>
                <w:webHidden/>
              </w:rPr>
              <w:t>22</w:t>
            </w:r>
            <w:r w:rsidR="001474FF">
              <w:rPr>
                <w:noProof/>
                <w:webHidden/>
              </w:rPr>
              <w:fldChar w:fldCharType="end"/>
            </w:r>
          </w:hyperlink>
        </w:p>
        <w:p w14:paraId="74FC5827" w14:textId="4CABA175" w:rsidR="001474FF" w:rsidRDefault="009971FA">
          <w:pPr>
            <w:pStyle w:val="TOC2"/>
            <w:tabs>
              <w:tab w:val="left" w:pos="1100"/>
              <w:tab w:val="right" w:leader="dot" w:pos="9016"/>
            </w:tabs>
            <w:rPr>
              <w:rFonts w:asciiTheme="minorHAnsi" w:eastAsiaTheme="minorEastAsia" w:hAnsiTheme="minorHAnsi"/>
              <w:noProof/>
              <w:lang w:val="en-US"/>
            </w:rPr>
          </w:pPr>
          <w:hyperlink w:anchor="_Toc85200860" w:history="1">
            <w:r w:rsidR="001474FF" w:rsidRPr="00041379">
              <w:rPr>
                <w:rStyle w:val="Hyperlink"/>
                <w:noProof/>
              </w:rPr>
              <w:t>5.4.2</w:t>
            </w:r>
            <w:r w:rsidR="001474FF">
              <w:rPr>
                <w:rFonts w:asciiTheme="minorHAnsi" w:eastAsiaTheme="minorEastAsia" w:hAnsiTheme="minorHAnsi"/>
                <w:noProof/>
                <w:lang w:val="en-US"/>
              </w:rPr>
              <w:tab/>
            </w:r>
            <w:r w:rsidR="001474FF" w:rsidRPr="00041379">
              <w:rPr>
                <w:rStyle w:val="Hyperlink"/>
                <w:noProof/>
              </w:rPr>
              <w:t>Multiple hypothesis testing</w:t>
            </w:r>
            <w:r w:rsidR="001474FF">
              <w:rPr>
                <w:noProof/>
                <w:webHidden/>
              </w:rPr>
              <w:tab/>
            </w:r>
            <w:r w:rsidR="001474FF">
              <w:rPr>
                <w:noProof/>
                <w:webHidden/>
              </w:rPr>
              <w:fldChar w:fldCharType="begin"/>
            </w:r>
            <w:r w:rsidR="001474FF">
              <w:rPr>
                <w:noProof/>
                <w:webHidden/>
              </w:rPr>
              <w:instrText xml:space="preserve"> PAGEREF _Toc85200860 \h </w:instrText>
            </w:r>
            <w:r w:rsidR="001474FF">
              <w:rPr>
                <w:noProof/>
                <w:webHidden/>
              </w:rPr>
            </w:r>
            <w:r w:rsidR="001474FF">
              <w:rPr>
                <w:noProof/>
                <w:webHidden/>
              </w:rPr>
              <w:fldChar w:fldCharType="separate"/>
            </w:r>
            <w:r w:rsidR="001474FF">
              <w:rPr>
                <w:noProof/>
                <w:webHidden/>
              </w:rPr>
              <w:t>22</w:t>
            </w:r>
            <w:r w:rsidR="001474FF">
              <w:rPr>
                <w:noProof/>
                <w:webHidden/>
              </w:rPr>
              <w:fldChar w:fldCharType="end"/>
            </w:r>
          </w:hyperlink>
        </w:p>
        <w:p w14:paraId="0FCECD74" w14:textId="6E1BF768" w:rsidR="001474FF" w:rsidRDefault="009971FA">
          <w:pPr>
            <w:pStyle w:val="TOC1"/>
            <w:tabs>
              <w:tab w:val="left" w:pos="440"/>
              <w:tab w:val="right" w:leader="dot" w:pos="9016"/>
            </w:tabs>
            <w:rPr>
              <w:rFonts w:asciiTheme="minorHAnsi" w:eastAsiaTheme="minorEastAsia" w:hAnsiTheme="minorHAnsi"/>
              <w:noProof/>
              <w:lang w:val="en-US"/>
            </w:rPr>
          </w:pPr>
          <w:hyperlink w:anchor="_Toc85200861" w:history="1">
            <w:r w:rsidR="001474FF" w:rsidRPr="00041379">
              <w:rPr>
                <w:rStyle w:val="Hyperlink"/>
                <w:noProof/>
              </w:rPr>
              <w:t>6</w:t>
            </w:r>
            <w:r w:rsidR="001474FF">
              <w:rPr>
                <w:rFonts w:asciiTheme="minorHAnsi" w:eastAsiaTheme="minorEastAsia" w:hAnsiTheme="minorHAnsi"/>
                <w:noProof/>
                <w:lang w:val="en-US"/>
              </w:rPr>
              <w:tab/>
            </w:r>
            <w:r w:rsidR="001474FF" w:rsidRPr="00041379">
              <w:rPr>
                <w:rStyle w:val="Hyperlink"/>
                <w:noProof/>
              </w:rPr>
              <w:t>Process Evaluation</w:t>
            </w:r>
            <w:r w:rsidR="001474FF">
              <w:rPr>
                <w:noProof/>
                <w:webHidden/>
              </w:rPr>
              <w:tab/>
            </w:r>
            <w:r w:rsidR="001474FF">
              <w:rPr>
                <w:noProof/>
                <w:webHidden/>
              </w:rPr>
              <w:fldChar w:fldCharType="begin"/>
            </w:r>
            <w:r w:rsidR="001474FF">
              <w:rPr>
                <w:noProof/>
                <w:webHidden/>
              </w:rPr>
              <w:instrText xml:space="preserve"> PAGEREF _Toc85200861 \h </w:instrText>
            </w:r>
            <w:r w:rsidR="001474FF">
              <w:rPr>
                <w:noProof/>
                <w:webHidden/>
              </w:rPr>
            </w:r>
            <w:r w:rsidR="001474FF">
              <w:rPr>
                <w:noProof/>
                <w:webHidden/>
              </w:rPr>
              <w:fldChar w:fldCharType="separate"/>
            </w:r>
            <w:r w:rsidR="001474FF">
              <w:rPr>
                <w:noProof/>
                <w:webHidden/>
              </w:rPr>
              <w:t>22</w:t>
            </w:r>
            <w:r w:rsidR="001474FF">
              <w:rPr>
                <w:noProof/>
                <w:webHidden/>
              </w:rPr>
              <w:fldChar w:fldCharType="end"/>
            </w:r>
          </w:hyperlink>
        </w:p>
        <w:p w14:paraId="0BAC833B" w14:textId="7C0190D2" w:rsidR="001474FF" w:rsidRDefault="009971FA">
          <w:pPr>
            <w:pStyle w:val="TOC1"/>
            <w:tabs>
              <w:tab w:val="left" w:pos="440"/>
              <w:tab w:val="right" w:leader="dot" w:pos="9016"/>
            </w:tabs>
            <w:rPr>
              <w:rFonts w:asciiTheme="minorHAnsi" w:eastAsiaTheme="minorEastAsia" w:hAnsiTheme="minorHAnsi"/>
              <w:noProof/>
              <w:lang w:val="en-US"/>
            </w:rPr>
          </w:pPr>
          <w:hyperlink w:anchor="_Toc85200862" w:history="1">
            <w:r w:rsidR="001474FF" w:rsidRPr="00041379">
              <w:rPr>
                <w:rStyle w:val="Hyperlink"/>
                <w:noProof/>
              </w:rPr>
              <w:t>7</w:t>
            </w:r>
            <w:r w:rsidR="001474FF">
              <w:rPr>
                <w:rFonts w:asciiTheme="minorHAnsi" w:eastAsiaTheme="minorEastAsia" w:hAnsiTheme="minorHAnsi"/>
                <w:noProof/>
                <w:lang w:val="en-US"/>
              </w:rPr>
              <w:tab/>
            </w:r>
            <w:r w:rsidR="001474FF" w:rsidRPr="00041379">
              <w:rPr>
                <w:rStyle w:val="Hyperlink"/>
                <w:noProof/>
              </w:rPr>
              <w:t>Ethical Considerations</w:t>
            </w:r>
            <w:r w:rsidR="001474FF">
              <w:rPr>
                <w:noProof/>
                <w:webHidden/>
              </w:rPr>
              <w:tab/>
            </w:r>
            <w:r w:rsidR="001474FF">
              <w:rPr>
                <w:noProof/>
                <w:webHidden/>
              </w:rPr>
              <w:fldChar w:fldCharType="begin"/>
            </w:r>
            <w:r w:rsidR="001474FF">
              <w:rPr>
                <w:noProof/>
                <w:webHidden/>
              </w:rPr>
              <w:instrText xml:space="preserve"> PAGEREF _Toc85200862 \h </w:instrText>
            </w:r>
            <w:r w:rsidR="001474FF">
              <w:rPr>
                <w:noProof/>
                <w:webHidden/>
              </w:rPr>
            </w:r>
            <w:r w:rsidR="001474FF">
              <w:rPr>
                <w:noProof/>
                <w:webHidden/>
              </w:rPr>
              <w:fldChar w:fldCharType="separate"/>
            </w:r>
            <w:r w:rsidR="001474FF">
              <w:rPr>
                <w:noProof/>
                <w:webHidden/>
              </w:rPr>
              <w:t>23</w:t>
            </w:r>
            <w:r w:rsidR="001474FF">
              <w:rPr>
                <w:noProof/>
                <w:webHidden/>
              </w:rPr>
              <w:fldChar w:fldCharType="end"/>
            </w:r>
          </w:hyperlink>
        </w:p>
        <w:p w14:paraId="743328BA" w14:textId="08F56CB6" w:rsidR="001474FF" w:rsidRDefault="009971FA">
          <w:pPr>
            <w:pStyle w:val="TOC1"/>
            <w:tabs>
              <w:tab w:val="left" w:pos="440"/>
              <w:tab w:val="right" w:leader="dot" w:pos="9016"/>
            </w:tabs>
            <w:rPr>
              <w:rFonts w:asciiTheme="minorHAnsi" w:eastAsiaTheme="minorEastAsia" w:hAnsiTheme="minorHAnsi"/>
              <w:noProof/>
              <w:lang w:val="en-US"/>
            </w:rPr>
          </w:pPr>
          <w:hyperlink w:anchor="_Toc85200863" w:history="1">
            <w:r w:rsidR="001474FF" w:rsidRPr="00041379">
              <w:rPr>
                <w:rStyle w:val="Hyperlink"/>
                <w:noProof/>
              </w:rPr>
              <w:t>8</w:t>
            </w:r>
            <w:r w:rsidR="001474FF">
              <w:rPr>
                <w:rFonts w:asciiTheme="minorHAnsi" w:eastAsiaTheme="minorEastAsia" w:hAnsiTheme="minorHAnsi"/>
                <w:noProof/>
                <w:lang w:val="en-US"/>
              </w:rPr>
              <w:tab/>
            </w:r>
            <w:r w:rsidR="001474FF" w:rsidRPr="00041379">
              <w:rPr>
                <w:rStyle w:val="Hyperlink"/>
                <w:noProof/>
              </w:rPr>
              <w:t>Replication</w:t>
            </w:r>
            <w:r w:rsidR="001474FF">
              <w:rPr>
                <w:noProof/>
                <w:webHidden/>
              </w:rPr>
              <w:tab/>
            </w:r>
            <w:r w:rsidR="001474FF">
              <w:rPr>
                <w:noProof/>
                <w:webHidden/>
              </w:rPr>
              <w:fldChar w:fldCharType="begin"/>
            </w:r>
            <w:r w:rsidR="001474FF">
              <w:rPr>
                <w:noProof/>
                <w:webHidden/>
              </w:rPr>
              <w:instrText xml:space="preserve"> PAGEREF _Toc85200863 \h </w:instrText>
            </w:r>
            <w:r w:rsidR="001474FF">
              <w:rPr>
                <w:noProof/>
                <w:webHidden/>
              </w:rPr>
            </w:r>
            <w:r w:rsidR="001474FF">
              <w:rPr>
                <w:noProof/>
                <w:webHidden/>
              </w:rPr>
              <w:fldChar w:fldCharType="separate"/>
            </w:r>
            <w:r w:rsidR="001474FF">
              <w:rPr>
                <w:noProof/>
                <w:webHidden/>
              </w:rPr>
              <w:t>23</w:t>
            </w:r>
            <w:r w:rsidR="001474FF">
              <w:rPr>
                <w:noProof/>
                <w:webHidden/>
              </w:rPr>
              <w:fldChar w:fldCharType="end"/>
            </w:r>
          </w:hyperlink>
        </w:p>
        <w:p w14:paraId="69AE4D8C" w14:textId="28FAC9DE" w:rsidR="001474FF" w:rsidRDefault="009971FA">
          <w:pPr>
            <w:pStyle w:val="TOC1"/>
            <w:tabs>
              <w:tab w:val="left" w:pos="440"/>
              <w:tab w:val="right" w:leader="dot" w:pos="9016"/>
            </w:tabs>
            <w:rPr>
              <w:rFonts w:asciiTheme="minorHAnsi" w:eastAsiaTheme="minorEastAsia" w:hAnsiTheme="minorHAnsi"/>
              <w:noProof/>
              <w:lang w:val="en-US"/>
            </w:rPr>
          </w:pPr>
          <w:hyperlink w:anchor="_Toc85200864" w:history="1">
            <w:r w:rsidR="001474FF" w:rsidRPr="00041379">
              <w:rPr>
                <w:rStyle w:val="Hyperlink"/>
                <w:noProof/>
              </w:rPr>
              <w:t>9</w:t>
            </w:r>
            <w:r w:rsidR="001474FF">
              <w:rPr>
                <w:rFonts w:asciiTheme="minorHAnsi" w:eastAsiaTheme="minorEastAsia" w:hAnsiTheme="minorHAnsi"/>
                <w:noProof/>
                <w:lang w:val="en-US"/>
              </w:rPr>
              <w:tab/>
            </w:r>
            <w:r w:rsidR="001474FF" w:rsidRPr="00041379">
              <w:rPr>
                <w:rStyle w:val="Hyperlink"/>
                <w:noProof/>
              </w:rPr>
              <w:t>Cost Effectiveness Analysis</w:t>
            </w:r>
            <w:r w:rsidR="001474FF">
              <w:rPr>
                <w:noProof/>
                <w:webHidden/>
              </w:rPr>
              <w:tab/>
            </w:r>
            <w:r w:rsidR="001474FF">
              <w:rPr>
                <w:noProof/>
                <w:webHidden/>
              </w:rPr>
              <w:fldChar w:fldCharType="begin"/>
            </w:r>
            <w:r w:rsidR="001474FF">
              <w:rPr>
                <w:noProof/>
                <w:webHidden/>
              </w:rPr>
              <w:instrText xml:space="preserve"> PAGEREF _Toc85200864 \h </w:instrText>
            </w:r>
            <w:r w:rsidR="001474FF">
              <w:rPr>
                <w:noProof/>
                <w:webHidden/>
              </w:rPr>
            </w:r>
            <w:r w:rsidR="001474FF">
              <w:rPr>
                <w:noProof/>
                <w:webHidden/>
              </w:rPr>
              <w:fldChar w:fldCharType="separate"/>
            </w:r>
            <w:r w:rsidR="001474FF">
              <w:rPr>
                <w:noProof/>
                <w:webHidden/>
              </w:rPr>
              <w:t>23</w:t>
            </w:r>
            <w:r w:rsidR="001474FF">
              <w:rPr>
                <w:noProof/>
                <w:webHidden/>
              </w:rPr>
              <w:fldChar w:fldCharType="end"/>
            </w:r>
          </w:hyperlink>
        </w:p>
        <w:p w14:paraId="5EE1D5F0" w14:textId="222D9E4D" w:rsidR="001474FF" w:rsidRDefault="009971FA">
          <w:pPr>
            <w:pStyle w:val="TOC1"/>
            <w:tabs>
              <w:tab w:val="left" w:pos="660"/>
              <w:tab w:val="right" w:leader="dot" w:pos="9016"/>
            </w:tabs>
            <w:rPr>
              <w:rFonts w:asciiTheme="minorHAnsi" w:eastAsiaTheme="minorEastAsia" w:hAnsiTheme="minorHAnsi"/>
              <w:noProof/>
              <w:lang w:val="en-US"/>
            </w:rPr>
          </w:pPr>
          <w:hyperlink w:anchor="_Toc85200865" w:history="1">
            <w:r w:rsidR="001474FF" w:rsidRPr="00041379">
              <w:rPr>
                <w:rStyle w:val="Hyperlink"/>
                <w:noProof/>
              </w:rPr>
              <w:t>10</w:t>
            </w:r>
            <w:r w:rsidR="001474FF">
              <w:rPr>
                <w:rFonts w:asciiTheme="minorHAnsi" w:eastAsiaTheme="minorEastAsia" w:hAnsiTheme="minorHAnsi"/>
                <w:noProof/>
                <w:lang w:val="en-US"/>
              </w:rPr>
              <w:tab/>
            </w:r>
            <w:r w:rsidR="001474FF" w:rsidRPr="00041379">
              <w:rPr>
                <w:rStyle w:val="Hyperlink"/>
                <w:noProof/>
              </w:rPr>
              <w:t>Appendix</w:t>
            </w:r>
            <w:r w:rsidR="001474FF">
              <w:rPr>
                <w:noProof/>
                <w:webHidden/>
              </w:rPr>
              <w:tab/>
            </w:r>
            <w:r w:rsidR="001474FF">
              <w:rPr>
                <w:noProof/>
                <w:webHidden/>
              </w:rPr>
              <w:fldChar w:fldCharType="begin"/>
            </w:r>
            <w:r w:rsidR="001474FF">
              <w:rPr>
                <w:noProof/>
                <w:webHidden/>
              </w:rPr>
              <w:instrText xml:space="preserve"> PAGEREF _Toc85200865 \h </w:instrText>
            </w:r>
            <w:r w:rsidR="001474FF">
              <w:rPr>
                <w:noProof/>
                <w:webHidden/>
              </w:rPr>
            </w:r>
            <w:r w:rsidR="001474FF">
              <w:rPr>
                <w:noProof/>
                <w:webHidden/>
              </w:rPr>
              <w:fldChar w:fldCharType="separate"/>
            </w:r>
            <w:r w:rsidR="001474FF">
              <w:rPr>
                <w:noProof/>
                <w:webHidden/>
              </w:rPr>
              <w:t>24</w:t>
            </w:r>
            <w:r w:rsidR="001474FF">
              <w:rPr>
                <w:noProof/>
                <w:webHidden/>
              </w:rPr>
              <w:fldChar w:fldCharType="end"/>
            </w:r>
          </w:hyperlink>
        </w:p>
        <w:p w14:paraId="18D94F7A" w14:textId="265206BD" w:rsidR="001474FF" w:rsidRDefault="009971FA">
          <w:pPr>
            <w:pStyle w:val="TOC1"/>
            <w:tabs>
              <w:tab w:val="right" w:leader="dot" w:pos="9016"/>
            </w:tabs>
            <w:rPr>
              <w:rFonts w:asciiTheme="minorHAnsi" w:eastAsiaTheme="minorEastAsia" w:hAnsiTheme="minorHAnsi"/>
              <w:noProof/>
              <w:lang w:val="en-US"/>
            </w:rPr>
          </w:pPr>
          <w:hyperlink w:anchor="_Toc85200866" w:history="1">
            <w:r w:rsidR="001474FF" w:rsidRPr="00041379">
              <w:rPr>
                <w:rStyle w:val="Hyperlink"/>
                <w:noProof/>
              </w:rPr>
              <w:t>References</w:t>
            </w:r>
            <w:r w:rsidR="001474FF">
              <w:rPr>
                <w:noProof/>
                <w:webHidden/>
              </w:rPr>
              <w:tab/>
            </w:r>
            <w:r w:rsidR="001474FF">
              <w:rPr>
                <w:noProof/>
                <w:webHidden/>
              </w:rPr>
              <w:fldChar w:fldCharType="begin"/>
            </w:r>
            <w:r w:rsidR="001474FF">
              <w:rPr>
                <w:noProof/>
                <w:webHidden/>
              </w:rPr>
              <w:instrText xml:space="preserve"> PAGEREF _Toc85200866 \h </w:instrText>
            </w:r>
            <w:r w:rsidR="001474FF">
              <w:rPr>
                <w:noProof/>
                <w:webHidden/>
              </w:rPr>
            </w:r>
            <w:r w:rsidR="001474FF">
              <w:rPr>
                <w:noProof/>
                <w:webHidden/>
              </w:rPr>
              <w:fldChar w:fldCharType="separate"/>
            </w:r>
            <w:r w:rsidR="001474FF">
              <w:rPr>
                <w:noProof/>
                <w:webHidden/>
              </w:rPr>
              <w:t>27</w:t>
            </w:r>
            <w:r w:rsidR="001474FF">
              <w:rPr>
                <w:noProof/>
                <w:webHidden/>
              </w:rPr>
              <w:fldChar w:fldCharType="end"/>
            </w:r>
          </w:hyperlink>
        </w:p>
        <w:p w14:paraId="595220BD" w14:textId="63CAB563" w:rsidR="00B02858" w:rsidRPr="00251726" w:rsidRDefault="00B02858">
          <w:r w:rsidRPr="05028278">
            <w:rPr>
              <w:b/>
              <w:bCs/>
              <w:noProof/>
            </w:rPr>
            <w:fldChar w:fldCharType="end"/>
          </w:r>
          <w:commentRangeStart w:id="0"/>
          <w:commentRangeEnd w:id="0"/>
          <w:r>
            <w:rPr>
              <w:rStyle w:val="CommentReference"/>
            </w:rPr>
            <w:commentReference w:id="0"/>
          </w:r>
        </w:p>
      </w:sdtContent>
    </w:sdt>
    <w:p w14:paraId="367FC442" w14:textId="3BFD0953" w:rsidR="00160358" w:rsidRPr="00D81463" w:rsidRDefault="00B3344A" w:rsidP="00D81463">
      <w:pPr>
        <w:pStyle w:val="Heading3"/>
      </w:pPr>
      <w:r w:rsidRPr="00251726">
        <w:br w:type="page"/>
      </w:r>
    </w:p>
    <w:p w14:paraId="0DBB3302" w14:textId="77777777" w:rsidR="00B02858" w:rsidRPr="00251726" w:rsidRDefault="00B02858" w:rsidP="00B02858"/>
    <w:p w14:paraId="1143BE0C" w14:textId="70D47AD1" w:rsidR="00FA2259" w:rsidRPr="00251726" w:rsidRDefault="00FA2259" w:rsidP="00D83C14">
      <w:pPr>
        <w:pStyle w:val="Heading1"/>
        <w:numPr>
          <w:ilvl w:val="0"/>
          <w:numId w:val="3"/>
        </w:numPr>
      </w:pPr>
      <w:bookmarkStart w:id="1" w:name="_Toc85200828"/>
      <w:r w:rsidRPr="00251726">
        <w:t>Introduction</w:t>
      </w:r>
      <w:bookmarkEnd w:id="1"/>
      <w:r w:rsidRPr="00251726">
        <w:t xml:space="preserve"> </w:t>
      </w:r>
    </w:p>
    <w:p w14:paraId="594512F1" w14:textId="29EA9E00" w:rsidR="00B3344A" w:rsidRDefault="00FA2259" w:rsidP="00D83C14">
      <w:pPr>
        <w:pStyle w:val="Heading2"/>
        <w:numPr>
          <w:ilvl w:val="1"/>
          <w:numId w:val="3"/>
        </w:numPr>
      </w:pPr>
      <w:bookmarkStart w:id="2" w:name="_Toc85200829"/>
      <w:commentRangeStart w:id="3"/>
      <w:r w:rsidRPr="00251726">
        <w:t>Abstract</w:t>
      </w:r>
      <w:bookmarkEnd w:id="2"/>
    </w:p>
    <w:p w14:paraId="28BC3C3F" w14:textId="29CB3AEE" w:rsidR="005D0991" w:rsidRPr="005D0991" w:rsidRDefault="3C9E88AA" w:rsidP="00D81463">
      <w:r>
        <w:t>We study the impact of value chain development in women’s farmer producer organisations on household and women</w:t>
      </w:r>
      <w:r w:rsidR="0248CBA3">
        <w:t xml:space="preserve">’s economic outcomes and their agency in the enterprise and the household. </w:t>
      </w:r>
      <w:r w:rsidR="15F122AB">
        <w:t>The project “</w:t>
      </w:r>
      <w:proofErr w:type="spellStart"/>
      <w:r w:rsidR="15F122AB">
        <w:t>Gramya</w:t>
      </w:r>
      <w:proofErr w:type="spellEnd"/>
      <w:r w:rsidR="15F122AB">
        <w:t xml:space="preserve">-shakti” aims to collectivise rural women </w:t>
      </w:r>
      <w:r w:rsidR="1275B9EA">
        <w:t xml:space="preserve">into producer groups for </w:t>
      </w:r>
      <w:r w:rsidR="00E6671F">
        <w:t>processing of local spices for sale in high-end urban markets</w:t>
      </w:r>
      <w:r w:rsidR="1275B9EA">
        <w:t xml:space="preserve">. </w:t>
      </w:r>
      <w:r w:rsidR="0248CBA3">
        <w:t xml:space="preserve">We propose a village level randomised </w:t>
      </w:r>
      <w:r w:rsidR="5726E6B7">
        <w:t xml:space="preserve">evaluation design </w:t>
      </w:r>
      <w:r w:rsidR="25EE1E18">
        <w:t>by which the pro</w:t>
      </w:r>
      <w:r w:rsidR="72C615D8">
        <w:t>ject</w:t>
      </w:r>
      <w:r w:rsidR="25EE1E18">
        <w:t xml:space="preserve"> </w:t>
      </w:r>
      <w:r w:rsidR="005F31F9">
        <w:t>will be</w:t>
      </w:r>
      <w:r w:rsidR="25EE1E18">
        <w:t xml:space="preserve"> rolled out on randomly selected spice-producing villages. The control villages were </w:t>
      </w:r>
      <w:r w:rsidR="00EF46B9">
        <w:t>be intervened under the project</w:t>
      </w:r>
      <w:r w:rsidR="25EE1E18">
        <w:t xml:space="preserve">. </w:t>
      </w:r>
      <w:r w:rsidR="12667751">
        <w:t>We use three rounds of household and enterprise panel data and process level qualitative data to estimate program impacts and understand the mecha</w:t>
      </w:r>
      <w:r w:rsidR="1F15077F">
        <w:t>nisms of change.</w:t>
      </w:r>
      <w:commentRangeEnd w:id="3"/>
      <w:r w:rsidR="001F45E1">
        <w:rPr>
          <w:rStyle w:val="CommentReference"/>
        </w:rPr>
        <w:commentReference w:id="3"/>
      </w:r>
    </w:p>
    <w:p w14:paraId="1BDF2FC7" w14:textId="77D5CEFA" w:rsidR="00B3344A" w:rsidRPr="00251726" w:rsidRDefault="00FA2259" w:rsidP="00D83C14">
      <w:pPr>
        <w:pStyle w:val="Heading2"/>
        <w:numPr>
          <w:ilvl w:val="1"/>
          <w:numId w:val="3"/>
        </w:numPr>
      </w:pPr>
      <w:bookmarkStart w:id="4" w:name="_Toc85200830"/>
      <w:r w:rsidRPr="00251726">
        <w:t>Background</w:t>
      </w:r>
      <w:bookmarkEnd w:id="4"/>
    </w:p>
    <w:p w14:paraId="71F692C7" w14:textId="28AE2192" w:rsidR="005452CE" w:rsidRPr="00251726" w:rsidRDefault="005452CE" w:rsidP="005452CE">
      <w:r>
        <w:t>This pre-analysis plan articulates the proposed evaluation design of the project “</w:t>
      </w:r>
      <w:r w:rsidR="002E58CB">
        <w:t>Gramyashakti: developing rural women’s spice processing enterprises in three Indian states</w:t>
      </w:r>
      <w:r>
        <w:t xml:space="preserve">” supported by </w:t>
      </w:r>
      <w:r w:rsidR="00435566">
        <w:t xml:space="preserve">the </w:t>
      </w:r>
      <w:r w:rsidR="00435566" w:rsidRPr="090F9FB3">
        <w:rPr>
          <w:b/>
          <w:bCs/>
          <w:i/>
          <w:iCs/>
        </w:rPr>
        <w:t>S</w:t>
      </w:r>
      <w:r w:rsidRPr="090F9FB3">
        <w:rPr>
          <w:b/>
          <w:bCs/>
          <w:i/>
          <w:iCs/>
        </w:rPr>
        <w:t>washakt</w:t>
      </w:r>
      <w:r w:rsidR="00435566" w:rsidRPr="090F9FB3">
        <w:rPr>
          <w:b/>
          <w:bCs/>
          <w:i/>
          <w:iCs/>
        </w:rPr>
        <w:t xml:space="preserve"> evidence </w:t>
      </w:r>
      <w:r w:rsidR="00E76055" w:rsidRPr="090F9FB3">
        <w:rPr>
          <w:b/>
          <w:bCs/>
          <w:i/>
          <w:iCs/>
        </w:rPr>
        <w:t>programme</w:t>
      </w:r>
      <w:r>
        <w:t xml:space="preserve">. The </w:t>
      </w:r>
      <w:r w:rsidR="00E76055">
        <w:t>program</w:t>
      </w:r>
      <w:r w:rsidR="006E182E">
        <w:t>me</w:t>
      </w:r>
      <w:r w:rsidR="00E76055">
        <w:t xml:space="preserve"> </w:t>
      </w:r>
      <w:r>
        <w:t xml:space="preserve">was launched in 2020 and provides support to nine projects that aim to form and strengthen women’s collective enterprises over the course of </w:t>
      </w:r>
      <w:r w:rsidR="00435566">
        <w:t xml:space="preserve">the three-year </w:t>
      </w:r>
      <w:r>
        <w:t xml:space="preserve">project period. </w:t>
      </w:r>
      <w:r w:rsidR="4CD91703">
        <w:t xml:space="preserve">Gramyashakti is one of the projects supported under Swashakt. </w:t>
      </w:r>
    </w:p>
    <w:p w14:paraId="3B08A6E9" w14:textId="0306B518" w:rsidR="005452CE" w:rsidRPr="00251726" w:rsidRDefault="52B6A6FA" w:rsidP="005452CE">
      <w:r>
        <w:t xml:space="preserve">We define women’s economic collectives (WECs) as collectives where groups of women come together in a common economic activity, such as those registered as a company or cooperative, or informal clusters that access markets together, that draw on business principles and leverage social capital. </w:t>
      </w:r>
      <w:r w:rsidRPr="419D730C">
        <w:rPr>
          <w:b/>
          <w:bCs/>
          <w:i/>
          <w:iCs/>
        </w:rPr>
        <w:t>Swashakt</w:t>
      </w:r>
      <w:r>
        <w:t xml:space="preserve"> aims to generate evidence on interventions that enhance the viability, scalability and returns for WECs</w:t>
      </w:r>
      <w:r w:rsidR="51AACB4D">
        <w:t xml:space="preserve"> </w:t>
      </w:r>
      <w:r w:rsidR="4B60AD96">
        <w:t>that,</w:t>
      </w:r>
      <w:r w:rsidR="51AACB4D">
        <w:t xml:space="preserve"> in turn, </w:t>
      </w:r>
      <w:r w:rsidR="13CE2226">
        <w:t>are</w:t>
      </w:r>
      <w:r w:rsidR="5846ED69">
        <w:t xml:space="preserve"> expected to </w:t>
      </w:r>
      <w:r w:rsidR="37CACA5A">
        <w:t>improve</w:t>
      </w:r>
      <w:r>
        <w:t xml:space="preserve"> women’s economic</w:t>
      </w:r>
      <w:r w:rsidR="55B1E7F4">
        <w:t xml:space="preserve"> status and their</w:t>
      </w:r>
      <w:r>
        <w:t xml:space="preserve"> </w:t>
      </w:r>
      <w:r w:rsidR="005CC4B9">
        <w:t>agency in economic and non-economic decision-making</w:t>
      </w:r>
      <w:r>
        <w:t xml:space="preserve">. </w:t>
      </w:r>
    </w:p>
    <w:p w14:paraId="0A9E8D6D" w14:textId="0306B518" w:rsidR="00FA2259" w:rsidRDefault="023790D5" w:rsidP="00D83C14">
      <w:pPr>
        <w:pStyle w:val="Heading2"/>
        <w:numPr>
          <w:ilvl w:val="1"/>
          <w:numId w:val="3"/>
        </w:numPr>
      </w:pPr>
      <w:bookmarkStart w:id="5" w:name="_Toc85200831"/>
      <w:r>
        <w:t>Theory of Change</w:t>
      </w:r>
      <w:bookmarkEnd w:id="5"/>
    </w:p>
    <w:p w14:paraId="711615FD" w14:textId="0353C57D" w:rsidR="002A60DF" w:rsidRDefault="4AD5E690" w:rsidP="002A60DF">
      <w:r>
        <w:t xml:space="preserve">We start by proposing a simple theory of change (ToC) that </w:t>
      </w:r>
      <w:r w:rsidR="1323E738">
        <w:t>hypothesises the possible</w:t>
      </w:r>
      <w:r>
        <w:t xml:space="preserve"> causal relationship between women’s economic collectives (WECs) and women’s economic empowerment (WEE). This is based on </w:t>
      </w:r>
      <w:r w:rsidR="70080546">
        <w:t>our</w:t>
      </w:r>
      <w:r>
        <w:t xml:space="preserve"> literature review of existing evidence and theoretical models on WECs. The review identified the inputs, interventions, outputs and outcomes of a typical WEC in our portfolio, as well as the various assumptions and linkages between the inputs and outcomes. </w:t>
      </w:r>
    </w:p>
    <w:p w14:paraId="775673A8" w14:textId="792B1D17" w:rsidR="002A60DF" w:rsidRDefault="776244F8" w:rsidP="002A60DF">
      <w:r>
        <w:t>We start by laying out the definition of WEE that we us</w:t>
      </w:r>
      <w:r w:rsidR="3E5E18E2">
        <w:t xml:space="preserve">e in our project. </w:t>
      </w:r>
      <w:r w:rsidR="2BD84B5B">
        <w:t>WEE</w:t>
      </w:r>
      <w:r w:rsidR="002A60DF">
        <w:t xml:space="preserve"> has been defined in many ways (Wu, 2013)</w:t>
      </w:r>
      <w:r w:rsidR="53BBBBF9">
        <w:t xml:space="preserve"> and </w:t>
      </w:r>
      <w:r w:rsidR="5DF2D2C5">
        <w:t>u</w:t>
      </w:r>
      <w:r w:rsidR="002A60DF">
        <w:t xml:space="preserve">niform across these definitions of economic empowerment is the emphasis on women having the power to control their economic lives. </w:t>
      </w:r>
      <w:proofErr w:type="spellStart"/>
      <w:r w:rsidR="002A60DF">
        <w:t>Pereznieto</w:t>
      </w:r>
      <w:proofErr w:type="spellEnd"/>
      <w:r w:rsidR="002A60DF">
        <w:t xml:space="preserve"> and Taylor (2014) define power as having four dimensions that need to be considered when conceptualizing women’s economic empowerment. These are:</w:t>
      </w:r>
    </w:p>
    <w:p w14:paraId="4A9FF1D6" w14:textId="77777777" w:rsidR="002A60DF" w:rsidRPr="00EA741E" w:rsidRDefault="002A60DF" w:rsidP="004C3C08">
      <w:pPr>
        <w:ind w:left="720"/>
        <w:rPr>
          <w:i/>
          <w:iCs/>
        </w:rPr>
      </w:pPr>
      <w:r w:rsidRPr="00EA741E">
        <w:rPr>
          <w:i/>
          <w:iCs/>
        </w:rPr>
        <w:t xml:space="preserve">“Power </w:t>
      </w:r>
      <w:proofErr w:type="gramStart"/>
      <w:r w:rsidRPr="00EA741E">
        <w:rPr>
          <w:b/>
          <w:bCs/>
          <w:i/>
          <w:iCs/>
        </w:rPr>
        <w:t>within</w:t>
      </w:r>
      <w:r w:rsidRPr="00EA741E">
        <w:rPr>
          <w:i/>
          <w:iCs/>
        </w:rPr>
        <w:t>:</w:t>
      </w:r>
      <w:proofErr w:type="gramEnd"/>
      <w:r w:rsidRPr="00EA741E">
        <w:rPr>
          <w:i/>
          <w:iCs/>
        </w:rPr>
        <w:t xml:space="preserve"> the knowledge, individual capabilities, sense of entitlement, self-esteem, and self-belief to make changes in their lives, including learning skills to get a job or start an enterprise.</w:t>
      </w:r>
    </w:p>
    <w:p w14:paraId="750D77AE" w14:textId="77777777" w:rsidR="002A60DF" w:rsidRPr="00EA741E" w:rsidRDefault="002A60DF" w:rsidP="004C3C08">
      <w:pPr>
        <w:ind w:left="720"/>
        <w:rPr>
          <w:i/>
          <w:iCs/>
        </w:rPr>
      </w:pPr>
      <w:r w:rsidRPr="00EA741E">
        <w:rPr>
          <w:i/>
          <w:iCs/>
        </w:rPr>
        <w:t xml:space="preserve">Power </w:t>
      </w:r>
      <w:proofErr w:type="gramStart"/>
      <w:r w:rsidRPr="00EA741E">
        <w:rPr>
          <w:b/>
          <w:bCs/>
          <w:i/>
          <w:iCs/>
        </w:rPr>
        <w:t>to</w:t>
      </w:r>
      <w:r w:rsidRPr="00EA741E">
        <w:rPr>
          <w:i/>
          <w:iCs/>
        </w:rPr>
        <w:t>:</w:t>
      </w:r>
      <w:proofErr w:type="gramEnd"/>
      <w:r w:rsidRPr="00EA741E">
        <w:rPr>
          <w:i/>
          <w:iCs/>
        </w:rPr>
        <w:t xml:space="preserve"> economic decision-making power within their household, community, and local economy (including markets), not just in areas that are traditionally regarded as women’s realm, but extending to areas that are traditionally regarded as men’s realm.</w:t>
      </w:r>
    </w:p>
    <w:p w14:paraId="20B53F5B" w14:textId="77777777" w:rsidR="002A60DF" w:rsidRPr="00EA741E" w:rsidRDefault="002A60DF" w:rsidP="004C3C08">
      <w:pPr>
        <w:ind w:left="720"/>
        <w:rPr>
          <w:i/>
          <w:iCs/>
        </w:rPr>
      </w:pPr>
      <w:r w:rsidRPr="00EA741E">
        <w:rPr>
          <w:i/>
          <w:iCs/>
        </w:rPr>
        <w:t xml:space="preserve">Power </w:t>
      </w:r>
      <w:proofErr w:type="gramStart"/>
      <w:r w:rsidRPr="00EA741E">
        <w:rPr>
          <w:b/>
          <w:bCs/>
          <w:i/>
          <w:iCs/>
        </w:rPr>
        <w:t>over</w:t>
      </w:r>
      <w:r w:rsidRPr="00EA741E">
        <w:rPr>
          <w:i/>
          <w:iCs/>
        </w:rPr>
        <w:t>:</w:t>
      </w:r>
      <w:proofErr w:type="gramEnd"/>
      <w:r w:rsidRPr="00EA741E">
        <w:rPr>
          <w:i/>
          <w:iCs/>
        </w:rPr>
        <w:t xml:space="preserve"> access to and control over financial, physical, and knowledge-based assets, including access to employment and income-generation activities.</w:t>
      </w:r>
    </w:p>
    <w:p w14:paraId="644C4452" w14:textId="77777777" w:rsidR="002A60DF" w:rsidRPr="00EA741E" w:rsidRDefault="002A60DF" w:rsidP="004C3C08">
      <w:pPr>
        <w:ind w:left="720"/>
        <w:rPr>
          <w:i/>
          <w:iCs/>
        </w:rPr>
      </w:pPr>
      <w:r w:rsidRPr="00EA741E">
        <w:rPr>
          <w:i/>
          <w:iCs/>
        </w:rPr>
        <w:t xml:space="preserve">Power </w:t>
      </w:r>
      <w:proofErr w:type="gramStart"/>
      <w:r w:rsidRPr="00EA741E">
        <w:rPr>
          <w:b/>
          <w:bCs/>
          <w:i/>
          <w:iCs/>
        </w:rPr>
        <w:t>with</w:t>
      </w:r>
      <w:r w:rsidRPr="00EA741E">
        <w:rPr>
          <w:i/>
          <w:iCs/>
        </w:rPr>
        <w:t>:</w:t>
      </w:r>
      <w:proofErr w:type="gramEnd"/>
      <w:r w:rsidRPr="00EA741E">
        <w:rPr>
          <w:i/>
          <w:iCs/>
        </w:rPr>
        <w:t xml:space="preserve"> the ability to organise with others to enhance economic activity and rights.”</w:t>
      </w:r>
    </w:p>
    <w:p w14:paraId="5CE5FBD1" w14:textId="77777777" w:rsidR="002A60DF" w:rsidRDefault="002A60DF" w:rsidP="002A60DF">
      <w:r>
        <w:lastRenderedPageBreak/>
        <w:t xml:space="preserve">We use this power framework to define interventions that enhance women’s power in the four dimensions as economic empowerment. Thus, in our ToC, Women’s Economic Empowerment (WEE) consists of the following outcomes: </w:t>
      </w:r>
    </w:p>
    <w:p w14:paraId="7DFA6EB1" w14:textId="3AC3AD2B" w:rsidR="002A60DF" w:rsidRDefault="002A60DF" w:rsidP="00D83C14">
      <w:pPr>
        <w:pStyle w:val="ListParagraph"/>
        <w:numPr>
          <w:ilvl w:val="0"/>
          <w:numId w:val="9"/>
        </w:numPr>
      </w:pPr>
      <w:r>
        <w:t xml:space="preserve">Power </w:t>
      </w:r>
      <w:proofErr w:type="gramStart"/>
      <w:r>
        <w:t>to:</w:t>
      </w:r>
      <w:proofErr w:type="gramEnd"/>
      <w:r>
        <w:t xml:space="preserve"> participate in taking economic decisions that affect themselves, their households, their enterprises and the community</w:t>
      </w:r>
    </w:p>
    <w:p w14:paraId="0B75807A" w14:textId="77759E4F" w:rsidR="002A60DF" w:rsidRDefault="002A60DF" w:rsidP="00D83C14">
      <w:pPr>
        <w:pStyle w:val="ListParagraph"/>
        <w:numPr>
          <w:ilvl w:val="0"/>
          <w:numId w:val="9"/>
        </w:numPr>
      </w:pPr>
      <w:r>
        <w:t xml:space="preserve">Power </w:t>
      </w:r>
      <w:proofErr w:type="gramStart"/>
      <w:r>
        <w:t>within:</w:t>
      </w:r>
      <w:proofErr w:type="gramEnd"/>
      <w:r>
        <w:t xml:space="preserve"> confidence to access institutions that impact their economic lives such as markets, entitlements and public spaces</w:t>
      </w:r>
    </w:p>
    <w:p w14:paraId="35CE8BAF" w14:textId="64D54B78" w:rsidR="002A60DF" w:rsidRDefault="002A60DF" w:rsidP="00D83C14">
      <w:pPr>
        <w:pStyle w:val="ListParagraph"/>
        <w:numPr>
          <w:ilvl w:val="0"/>
          <w:numId w:val="9"/>
        </w:numPr>
      </w:pPr>
      <w:r>
        <w:t xml:space="preserve">Power </w:t>
      </w:r>
      <w:proofErr w:type="gramStart"/>
      <w:r>
        <w:t>over:</w:t>
      </w:r>
      <w:proofErr w:type="gramEnd"/>
      <w:r>
        <w:t xml:space="preserve"> economic assets by ownership and control, their income</w:t>
      </w:r>
    </w:p>
    <w:p w14:paraId="4FD1775D" w14:textId="76855345" w:rsidR="002A60DF" w:rsidRDefault="002A60DF" w:rsidP="00D83C14">
      <w:pPr>
        <w:pStyle w:val="ListParagraph"/>
        <w:numPr>
          <w:ilvl w:val="0"/>
          <w:numId w:val="9"/>
        </w:numPr>
      </w:pPr>
      <w:r>
        <w:t xml:space="preserve">Power </w:t>
      </w:r>
      <w:proofErr w:type="gramStart"/>
      <w:r>
        <w:t>with:</w:t>
      </w:r>
      <w:proofErr w:type="gramEnd"/>
      <w:r>
        <w:t xml:space="preserve"> collective enterprises</w:t>
      </w:r>
      <w:r w:rsidR="43095101">
        <w:t xml:space="preserve"> and group membership</w:t>
      </w:r>
    </w:p>
    <w:p w14:paraId="08437193" w14:textId="04B0F768" w:rsidR="002A60DF" w:rsidRDefault="002A60DF" w:rsidP="002A60DF">
      <w:r>
        <w:t>In rural India, women have limited access to livelihood assets such as finance, productive assets</w:t>
      </w:r>
      <w:r w:rsidR="00F902E1">
        <w:t>,</w:t>
      </w:r>
      <w:r>
        <w:t xml:space="preserve"> education and weak social capital</w:t>
      </w:r>
      <w:r w:rsidR="00525DF9">
        <w:t xml:space="preserve"> (</w:t>
      </w:r>
      <w:proofErr w:type="spellStart"/>
      <w:r w:rsidR="00525DF9">
        <w:t>Basu</w:t>
      </w:r>
      <w:proofErr w:type="spellEnd"/>
      <w:r w:rsidR="00525DF9">
        <w:t>, 2006)</w:t>
      </w:r>
      <w:r w:rsidR="00404CD4">
        <w:t>.</w:t>
      </w:r>
      <w:r>
        <w:t xml:space="preserve"> The WEC interventions are designed to alleviate these initial conditions. The first intervention in our projects is usually the formation of WECs by bringing together women, establishing norms of group-functioning and establishing formal recognition as a producer company or collective. This is followed by training of women in income generating activities, enterprise management and business skills. Some projects propose digital education and gender trainings to improve women’s capacity to manage own enterprises. </w:t>
      </w:r>
    </w:p>
    <w:p w14:paraId="1E68CE79" w14:textId="76ACB772" w:rsidR="002A60DF" w:rsidRDefault="002A60DF" w:rsidP="002A60DF">
      <w:r>
        <w:t xml:space="preserve">The next type of intervention is investment in WEC assets, technology and infrastructure. For example, setting up of common facilities where advanced tools and technology are available for members. Establishing market and institutional linkages is another important component of WEC interventions. Almost all projects will facilitate linking WECs to input and output markets and expand their supplier and customer base, removing middlemen and strengthening connections and linkages. Some projects will link WECs to banks and government </w:t>
      </w:r>
      <w:r w:rsidR="00857F67">
        <w:t>programme</w:t>
      </w:r>
      <w:r>
        <w:t xml:space="preserve">s for entrepreneurial support. Finally, innovations in products and value-added services will be taken up to move WECs ahead in the value chain. </w:t>
      </w:r>
    </w:p>
    <w:p w14:paraId="35C5C908" w14:textId="3C496A37" w:rsidR="002A60DF" w:rsidRDefault="267E3CE6" w:rsidP="002A60DF">
      <w:r>
        <w:t xml:space="preserve">If these interventions alleviate the constraints faced by women and there is adequate uptake of </w:t>
      </w:r>
      <w:r w:rsidR="5103B99A">
        <w:t xml:space="preserve">such </w:t>
      </w:r>
      <w:r w:rsidR="00CC249A">
        <w:t>interventions by</w:t>
      </w:r>
      <w:r>
        <w:t xml:space="preserve"> WECs and their members, then women’s participation in entrepreneurial activities is likely to increase. Reviews by McKenzie and Woodruff (2014) and </w:t>
      </w:r>
      <w:proofErr w:type="spellStart"/>
      <w:r>
        <w:t>Chinen</w:t>
      </w:r>
      <w:proofErr w:type="spellEnd"/>
      <w:r>
        <w:t xml:space="preserve"> et al. (2017) show that business and technical trainings increase women’s skills and consequently their labour force participation. The literature in microfinance has shown that providing women access to finance through groups enables them to share risks and increase their involvement in income generating activities. In the same vein, access to collective productive assets ensure women’s control over the production process and may prove to be pivotal in their economic activities. Several studies have shown that women have weaker social and economic networks than men which limits their access to sources of information, inputs, capital and markets or makes it too costly for them to participate in market-based transactions. Diaz-Martin et al. (2020) has shown that one of </w:t>
      </w:r>
      <w:r w:rsidR="00404CD4">
        <w:t>the important</w:t>
      </w:r>
      <w:r>
        <w:t xml:space="preserve"> contributions of economic groups for women empowerment is the development of their social capital. Thus, in the first level of outcomes we may expect to observe changes in women’s participation in entrepreneurial activities, their business skills and their social capital. All of these may lead to changes in women’s economic empowerment, by impacting their ability to access and control economic and human capital resources.</w:t>
      </w:r>
    </w:p>
    <w:p w14:paraId="7FBDFFE9" w14:textId="77777777" w:rsidR="002A60DF" w:rsidRDefault="002A60DF" w:rsidP="002A60DF">
      <w:r>
        <w:t>Another set of outcomes that merit discussion is related to WEC enterprises. Better skilled women, better technology, increased access to capital and markets and production of value-added commodities are likely to improve the quality and quantity of production by WECs. This may lead to increased sales or profits, provided market conditions are favourable. Increased production and revenue/profits from WECs may increase women’s incomes. The other dimensions of their economic empowerment may be affected with an improvement in women’s economic status within households and in the community.</w:t>
      </w:r>
    </w:p>
    <w:p w14:paraId="370F7CD7" w14:textId="55439C9C" w:rsidR="002A60DF" w:rsidRDefault="002A60DF" w:rsidP="002A60DF">
      <w:r>
        <w:lastRenderedPageBreak/>
        <w:t>Our ToC is based on several assumption</w:t>
      </w:r>
      <w:r w:rsidR="003179B4">
        <w:t>s</w:t>
      </w:r>
      <w:r>
        <w:t>.  We assume that women and households perceive the value of women’s remunerative work and that gender norms</w:t>
      </w:r>
      <w:r w:rsidR="001229CF">
        <w:t xml:space="preserve"> that discourage women from working outside the home will respond</w:t>
      </w:r>
      <w:r>
        <w:t xml:space="preserve"> to women’s increased economic status. Contextual factors such as the government, civil society and markets’ commitment to empowering women play an important role in the success of WECs. </w:t>
      </w:r>
    </w:p>
    <w:p w14:paraId="68350CDC" w14:textId="77777777" w:rsidR="002A60DF" w:rsidRDefault="002A60DF" w:rsidP="002A60DF">
      <w:r>
        <w:t xml:space="preserve">Our draft theory of change was also presented in a consultative meeting with the implementation partners, researchers and professionals working in this sector including representatives from the donor organization. There were over 41 participants who were divided into four groups, each facilitated by two moderators and a note-taker. Each group was required to discuss critical outcomes and the validity of the proposed pathway to change. Participants in each group could add new outcomes and remove irrelevant ones. This was followed by a discussion on what key assumptions and stakeholder support were pivotal for projects success. </w:t>
      </w:r>
    </w:p>
    <w:p w14:paraId="09E1D64F" w14:textId="563B3C12" w:rsidR="004C03AF" w:rsidRDefault="002A60DF" w:rsidP="002A60DF">
      <w:r>
        <w:t>The discussions of each group were transcribed, and outcomes were then compared based on their relative importance in the causal chain and the duration in which they are likely to manifest. Arguments on the feasibility of measuring outcomes and methods that could be used to measure were carefully summarized. Key assumptions linking outputs, outcomes and impact were then modified by comparing the experiences of the implementation partners while keeping their operating context in mind. Based on this discussion, we revised the Theory of Change and finalized a set of core outcomes that would be studied uniformly across studies, as shown in Figure 1.</w:t>
      </w:r>
    </w:p>
    <w:p w14:paraId="41AB76C8" w14:textId="69F8BF1B" w:rsidR="004C03AF" w:rsidRDefault="004C03AF" w:rsidP="004C03AF"/>
    <w:p w14:paraId="06C85098" w14:textId="1016900D" w:rsidR="004C03AF" w:rsidRPr="00305ECD" w:rsidRDefault="002A60DF" w:rsidP="004C03AF">
      <w:pPr>
        <w:rPr>
          <w:b/>
          <w:bCs/>
        </w:rPr>
      </w:pPr>
      <w:r w:rsidRPr="00F33DD9">
        <w:rPr>
          <w:b/>
          <w:bCs/>
        </w:rPr>
        <w:t>Figure 1</w:t>
      </w:r>
      <w:r>
        <w:t xml:space="preserve">: </w:t>
      </w:r>
      <w:r w:rsidR="00F33DD9">
        <w:t xml:space="preserve">Swashakt Evidence </w:t>
      </w:r>
      <w:r w:rsidR="002A136F">
        <w:t>Program WEE</w:t>
      </w:r>
      <w:r w:rsidR="00F33DD9">
        <w:t xml:space="preserve"> Theory of Change Model </w:t>
      </w:r>
      <w:r w:rsidR="004C3C08">
        <w:t xml:space="preserve"> </w:t>
      </w:r>
    </w:p>
    <w:p w14:paraId="3371035F" w14:textId="1293876F" w:rsidR="005D59FF" w:rsidRPr="00251726" w:rsidRDefault="00025F0E" w:rsidP="005D59FF">
      <w:r>
        <w:rPr>
          <w:noProof/>
        </w:rPr>
        <w:drawing>
          <wp:inline distT="0" distB="0" distL="0" distR="0" wp14:anchorId="40BF7601" wp14:editId="07FC98CC">
            <wp:extent cx="6306490" cy="3938587"/>
            <wp:effectExtent l="0" t="0" r="0" b="508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312921" cy="3942603"/>
                    </a:xfrm>
                    <a:prstGeom prst="rect">
                      <a:avLst/>
                    </a:prstGeom>
                  </pic:spPr>
                </pic:pic>
              </a:graphicData>
            </a:graphic>
          </wp:inline>
        </w:drawing>
      </w:r>
    </w:p>
    <w:p w14:paraId="7FA44D62" w14:textId="124EE21D" w:rsidR="00FA2259" w:rsidRPr="00251726" w:rsidRDefault="0044540E" w:rsidP="00D83C14">
      <w:pPr>
        <w:pStyle w:val="Heading1"/>
        <w:numPr>
          <w:ilvl w:val="0"/>
          <w:numId w:val="3"/>
        </w:numPr>
      </w:pPr>
      <w:bookmarkStart w:id="6" w:name="_Toc85200832"/>
      <w:r>
        <w:lastRenderedPageBreak/>
        <w:t xml:space="preserve">Introduction to </w:t>
      </w:r>
      <w:r w:rsidR="00C42B9F">
        <w:t>Gramyashakti</w:t>
      </w:r>
      <w:bookmarkEnd w:id="6"/>
      <w:r>
        <w:t xml:space="preserve"> </w:t>
      </w:r>
    </w:p>
    <w:p w14:paraId="5D39B10B" w14:textId="0E56F7F4" w:rsidR="00FA2259" w:rsidRPr="00251726" w:rsidRDefault="00FA2259" w:rsidP="00D83C14">
      <w:pPr>
        <w:pStyle w:val="Heading2"/>
        <w:numPr>
          <w:ilvl w:val="1"/>
          <w:numId w:val="3"/>
        </w:numPr>
      </w:pPr>
      <w:bookmarkStart w:id="7" w:name="_Toc85200833"/>
      <w:r w:rsidRPr="00251726">
        <w:t>Background and motivation for the project</w:t>
      </w:r>
      <w:bookmarkEnd w:id="7"/>
    </w:p>
    <w:p w14:paraId="13FF1D78" w14:textId="16F942D5" w:rsidR="00092168" w:rsidRDefault="00251726" w:rsidP="00251726">
      <w:r w:rsidRPr="00251726">
        <w:t xml:space="preserve">The government of India has set an ambitious target of establishing over 10,000 new farmer producer organizations (or FPOs) between 2020 and 2024, with special focus on poor districts (PIB Delhi, 2021). FPOs in India are membership-based </w:t>
      </w:r>
      <w:r w:rsidR="00345D97">
        <w:t>groups</w:t>
      </w:r>
      <w:r w:rsidRPr="00251726">
        <w:t xml:space="preserve"> </w:t>
      </w:r>
      <w:r w:rsidR="00E20100">
        <w:t xml:space="preserve">that may undertake </w:t>
      </w:r>
      <w:r w:rsidRPr="00251726">
        <w:t>numerous services such as inputs provision, production enhancement, processing and value addition,</w:t>
      </w:r>
      <w:r w:rsidR="00E20100">
        <w:t xml:space="preserve"> opportunities for training or skill development,</w:t>
      </w:r>
      <w:r w:rsidRPr="00251726">
        <w:t xml:space="preserve"> market linkages, credit linkages, </w:t>
      </w:r>
      <w:r w:rsidR="00E20100">
        <w:t>access to techn</w:t>
      </w:r>
      <w:r w:rsidR="00863C51">
        <w:t>ology, and/or</w:t>
      </w:r>
      <w:r w:rsidRPr="00251726">
        <w:t xml:space="preserve"> procurement and sales</w:t>
      </w:r>
      <w:r w:rsidR="00863C51">
        <w:t xml:space="preserve"> </w:t>
      </w:r>
      <w:r w:rsidR="006D26F8">
        <w:t>support</w:t>
      </w:r>
      <w:r w:rsidRPr="00251726">
        <w:t xml:space="preserve">. The </w:t>
      </w:r>
      <w:r w:rsidR="008140D1">
        <w:t xml:space="preserve">FPO </w:t>
      </w:r>
      <w:r w:rsidR="00A415D2">
        <w:t>model posits</w:t>
      </w:r>
      <w:r w:rsidRPr="00251726">
        <w:t xml:space="preserve"> that bringing individual farmers </w:t>
      </w:r>
      <w:r w:rsidR="00A415D2">
        <w:t xml:space="preserve">together </w:t>
      </w:r>
      <w:r w:rsidRPr="00251726">
        <w:t xml:space="preserve">enhances their bargaining power, reduces costs, </w:t>
      </w:r>
      <w:r w:rsidR="00863C51">
        <w:t>enables</w:t>
      </w:r>
      <w:r w:rsidRPr="00251726">
        <w:t xml:space="preserve"> risk sharing </w:t>
      </w:r>
      <w:r w:rsidR="00863C51">
        <w:t xml:space="preserve">and generates value addition that optimizes profits and utilizes economics of scale. </w:t>
      </w:r>
    </w:p>
    <w:p w14:paraId="4E7363A8" w14:textId="4E707D8C" w:rsidR="007336C4" w:rsidRDefault="00DD68DB" w:rsidP="007336C4">
      <w:commentRangeStart w:id="8"/>
      <w:commentRangeStart w:id="9"/>
      <w:r>
        <w:t>ACCESS Development Services</w:t>
      </w:r>
      <w:commentRangeEnd w:id="8"/>
      <w:r>
        <w:rPr>
          <w:rStyle w:val="CommentReference"/>
        </w:rPr>
        <w:commentReference w:id="8"/>
      </w:r>
      <w:commentRangeEnd w:id="9"/>
      <w:r w:rsidR="00B143BD">
        <w:rPr>
          <w:rStyle w:val="CommentReference"/>
        </w:rPr>
        <w:commentReference w:id="9"/>
      </w:r>
      <w:r>
        <w:t xml:space="preserve"> is a national livelihoods support organization with 14 years of experience in promoting sustainable livelihoods</w:t>
      </w:r>
      <w:r w:rsidR="00DE59E0">
        <w:t xml:space="preserve"> in rural India</w:t>
      </w:r>
      <w:r>
        <w:t>.</w:t>
      </w:r>
      <w:r w:rsidR="00B143BD">
        <w:rPr>
          <w:rStyle w:val="FootnoteReference"/>
        </w:rPr>
        <w:footnoteReference w:id="2"/>
      </w:r>
      <w:r w:rsidR="00E9216D">
        <w:t xml:space="preserve"> </w:t>
      </w:r>
      <w:r w:rsidR="00527934">
        <w:t xml:space="preserve">In 2019, </w:t>
      </w:r>
      <w:r w:rsidR="00E9216D">
        <w:t xml:space="preserve">ACCESS launched the </w:t>
      </w:r>
      <w:commentRangeStart w:id="10"/>
      <w:r w:rsidR="00E9216D" w:rsidRPr="090F9FB3">
        <w:rPr>
          <w:i/>
          <w:iCs/>
        </w:rPr>
        <w:t>Gramyashakti</w:t>
      </w:r>
      <w:r w:rsidR="00E9216D">
        <w:t xml:space="preserve"> </w:t>
      </w:r>
      <w:commentRangeEnd w:id="10"/>
      <w:r>
        <w:rPr>
          <w:rStyle w:val="CommentReference"/>
        </w:rPr>
        <w:commentReference w:id="10"/>
      </w:r>
      <w:r w:rsidR="00E9216D">
        <w:t xml:space="preserve">project </w:t>
      </w:r>
      <w:r w:rsidR="00527934">
        <w:t xml:space="preserve">to </w:t>
      </w:r>
      <w:r w:rsidR="001C57C5">
        <w:t xml:space="preserve">mobilize female farmers in western and southern </w:t>
      </w:r>
      <w:r w:rsidR="00527934">
        <w:t>Rajasthan</w:t>
      </w:r>
      <w:r w:rsidR="00FA63B5">
        <w:t xml:space="preserve">. </w:t>
      </w:r>
      <w:r w:rsidR="00693BE3">
        <w:t>ACCESS organized women</w:t>
      </w:r>
      <w:r w:rsidR="00B70D5D">
        <w:t xml:space="preserve"> </w:t>
      </w:r>
      <w:r w:rsidR="00693BE3">
        <w:t>into groups of 15</w:t>
      </w:r>
      <w:r w:rsidR="00B60DA7">
        <w:t xml:space="preserve"> to </w:t>
      </w:r>
      <w:r w:rsidR="00693BE3">
        <w:t>20</w:t>
      </w:r>
      <w:r w:rsidR="00B60DA7">
        <w:t xml:space="preserve"> to form FPOs that pursued common economic activities</w:t>
      </w:r>
      <w:r w:rsidR="001847AC">
        <w:t xml:space="preserve">, and confederated FPOs to form the </w:t>
      </w:r>
      <w:r w:rsidR="0028378A">
        <w:t>women owned</w:t>
      </w:r>
      <w:r w:rsidR="001847AC">
        <w:t xml:space="preserve"> and operated</w:t>
      </w:r>
      <w:r w:rsidR="00E03839">
        <w:t xml:space="preserve"> </w:t>
      </w:r>
      <w:r w:rsidR="74E4671C">
        <w:t>Ranthambhore</w:t>
      </w:r>
      <w:r w:rsidR="00E03839">
        <w:t xml:space="preserve"> </w:t>
      </w:r>
      <w:proofErr w:type="spellStart"/>
      <w:r w:rsidR="00E03839">
        <w:t>Mahila</w:t>
      </w:r>
      <w:proofErr w:type="spellEnd"/>
      <w:r w:rsidR="00E03839">
        <w:t xml:space="preserve"> </w:t>
      </w:r>
      <w:proofErr w:type="spellStart"/>
      <w:r w:rsidR="00E03839">
        <w:t>Aajeevika</w:t>
      </w:r>
      <w:proofErr w:type="spellEnd"/>
      <w:r w:rsidR="00E03839">
        <w:t xml:space="preserve"> Producer Company Ltd (RMAPCL). With training in technical capacity and business </w:t>
      </w:r>
      <w:r w:rsidR="00501523">
        <w:t>development</w:t>
      </w:r>
      <w:r w:rsidR="00E03839">
        <w:t xml:space="preserve">, ACCESS has </w:t>
      </w:r>
      <w:r w:rsidR="003639A3">
        <w:t>incubated</w:t>
      </w:r>
      <w:r w:rsidR="00E03839">
        <w:t xml:space="preserve"> the Producer Company</w:t>
      </w:r>
      <w:r w:rsidR="0028378A">
        <w:t xml:space="preserve"> (PC)</w:t>
      </w:r>
      <w:r w:rsidR="00E03839">
        <w:t xml:space="preserve"> </w:t>
      </w:r>
      <w:r w:rsidR="00000556">
        <w:t xml:space="preserve">and established market linkages that have </w:t>
      </w:r>
      <w:r w:rsidR="00501523">
        <w:t xml:space="preserve">cut costs and </w:t>
      </w:r>
      <w:r w:rsidR="00000556">
        <w:t>increased revenues for female farmers.</w:t>
      </w:r>
      <w:r w:rsidR="00BC21AE">
        <w:t xml:space="preserve"> With support from </w:t>
      </w:r>
      <w:r w:rsidR="00BC21AE" w:rsidRPr="00B143BD">
        <w:rPr>
          <w:i/>
          <w:iCs/>
        </w:rPr>
        <w:t>Swashakt</w:t>
      </w:r>
      <w:r w:rsidR="00BC21AE" w:rsidRPr="090F9FB3">
        <w:rPr>
          <w:b/>
          <w:bCs/>
          <w:i/>
          <w:iCs/>
        </w:rPr>
        <w:t xml:space="preserve">, </w:t>
      </w:r>
      <w:r w:rsidR="00BC21AE">
        <w:t>in the</w:t>
      </w:r>
      <w:r w:rsidR="00501523">
        <w:t xml:space="preserve"> next</w:t>
      </w:r>
      <w:r w:rsidR="00BC21AE">
        <w:t xml:space="preserve"> phase of Gramyashakti, </w:t>
      </w:r>
      <w:r w:rsidR="0028378A">
        <w:t>ACCESS will</w:t>
      </w:r>
      <w:r w:rsidR="00BC21AE">
        <w:t xml:space="preserve"> replicate the FPO</w:t>
      </w:r>
      <w:r w:rsidR="0028378A">
        <w:t>-Producer Company</w:t>
      </w:r>
      <w:r w:rsidR="00BC21AE">
        <w:t xml:space="preserve"> confederation model</w:t>
      </w:r>
      <w:r w:rsidR="08F207D4">
        <w:t xml:space="preserve"> that has shown success in Rajasthan</w:t>
      </w:r>
      <w:r w:rsidR="00BC21AE">
        <w:t xml:space="preserve"> in four new </w:t>
      </w:r>
      <w:r w:rsidR="0028378A">
        <w:t xml:space="preserve">locations. </w:t>
      </w:r>
      <w:r w:rsidR="00BC21AE">
        <w:t xml:space="preserve"> </w:t>
      </w:r>
    </w:p>
    <w:p w14:paraId="19BE42E9" w14:textId="77777777" w:rsidR="00A415D2" w:rsidRDefault="00A415D2" w:rsidP="00251726"/>
    <w:p w14:paraId="0949EA5C" w14:textId="3ECED678" w:rsidR="00FA2259" w:rsidRPr="00251726" w:rsidRDefault="00F26BF4" w:rsidP="00D83C14">
      <w:pPr>
        <w:pStyle w:val="Heading2"/>
        <w:numPr>
          <w:ilvl w:val="1"/>
          <w:numId w:val="3"/>
        </w:numPr>
      </w:pPr>
      <w:bookmarkStart w:id="11" w:name="_Toc85200834"/>
      <w:r>
        <w:t>C</w:t>
      </w:r>
      <w:r w:rsidR="005C5F4A">
        <w:t>ollectivizing women’s spice processing</w:t>
      </w:r>
      <w:bookmarkEnd w:id="11"/>
      <w:r w:rsidR="005C5F4A">
        <w:t xml:space="preserve"> </w:t>
      </w:r>
    </w:p>
    <w:p w14:paraId="475C0A9D" w14:textId="210657BC" w:rsidR="00DD01C4" w:rsidRDefault="00DD01C4" w:rsidP="00D83C14">
      <w:pPr>
        <w:pStyle w:val="Heading3"/>
        <w:numPr>
          <w:ilvl w:val="2"/>
          <w:numId w:val="3"/>
        </w:numPr>
      </w:pPr>
      <w:bookmarkStart w:id="12" w:name="_Toc85200835"/>
      <w:r>
        <w:t>Description of intervention</w:t>
      </w:r>
      <w:bookmarkEnd w:id="12"/>
      <w:r>
        <w:t xml:space="preserve"> </w:t>
      </w:r>
    </w:p>
    <w:p w14:paraId="38EFC408" w14:textId="3C485751" w:rsidR="001916D3" w:rsidRDefault="1FC15C57" w:rsidP="419D730C">
      <w:r w:rsidRPr="001916D3">
        <w:t>Under Gramyashakti,</w:t>
      </w:r>
      <w:r w:rsidR="627F443B" w:rsidRPr="002875CD">
        <w:t xml:space="preserve"> </w:t>
      </w:r>
      <w:r w:rsidR="627F443B">
        <w:t xml:space="preserve">ACCESS will establish and scale four </w:t>
      </w:r>
      <w:r w:rsidR="1EA5B78D">
        <w:t xml:space="preserve">new </w:t>
      </w:r>
      <w:r w:rsidR="627F443B">
        <w:t>spice processing farmer producer companies in the states of Rajasthan</w:t>
      </w:r>
      <w:r w:rsidR="1EA5B78D">
        <w:t xml:space="preserve">, </w:t>
      </w:r>
      <w:r w:rsidR="627F443B">
        <w:t xml:space="preserve">Odisha and West Bengal, mobilizing at least 800 female participants (Table </w:t>
      </w:r>
      <w:r w:rsidR="1EA5B78D">
        <w:t>1</w:t>
      </w:r>
      <w:r w:rsidR="627F443B">
        <w:t xml:space="preserve">). </w:t>
      </w:r>
      <w:r w:rsidR="51B0EC3E">
        <w:t>The main interventions proposed in the first year of implementation are (</w:t>
      </w:r>
      <w:proofErr w:type="spellStart"/>
      <w:r w:rsidR="51B0EC3E">
        <w:t>i</w:t>
      </w:r>
      <w:proofErr w:type="spellEnd"/>
      <w:r w:rsidR="51B0EC3E">
        <w:t>) technical training on spice processing and storing, (ii) training on business management and strategy, (iii) training on gender and leadership and (iv) establishing four new common processing facilities. Towards the end of the second year, and once market linkages have been established through</w:t>
      </w:r>
      <w:r w:rsidR="00F41432">
        <w:t xml:space="preserve"> business-to-business (</w:t>
      </w:r>
      <w:r w:rsidR="51B0EC3E">
        <w:t>B2B</w:t>
      </w:r>
      <w:r w:rsidR="00F41432">
        <w:t>)</w:t>
      </w:r>
      <w:r w:rsidR="51B0EC3E">
        <w:t xml:space="preserve"> and </w:t>
      </w:r>
      <w:r w:rsidR="00F41432">
        <w:t>business-to-customer (</w:t>
      </w:r>
      <w:r w:rsidR="51B0EC3E">
        <w:t>B2C</w:t>
      </w:r>
      <w:r w:rsidR="00F41432">
        <w:t>)</w:t>
      </w:r>
      <w:r w:rsidR="51B0EC3E">
        <w:t xml:space="preserve"> channels, spices procured by the company will be marketed under a high-value brand called </w:t>
      </w:r>
      <w:proofErr w:type="spellStart"/>
      <w:r w:rsidR="009971FA" w:rsidRPr="009971FA">
        <w:t>StirNSpike</w:t>
      </w:r>
      <w:commentRangeStart w:id="13"/>
      <w:commentRangeStart w:id="14"/>
      <w:commentRangeStart w:id="15"/>
      <w:proofErr w:type="spellEnd"/>
      <w:r w:rsidR="51B0EC3E">
        <w:t>.</w:t>
      </w:r>
      <w:r w:rsidR="001916D3" w:rsidRPr="419D730C">
        <w:rPr>
          <w:rStyle w:val="FootnoteReference"/>
        </w:rPr>
        <w:footnoteReference w:id="3"/>
      </w:r>
      <w:commentRangeEnd w:id="13"/>
      <w:r w:rsidR="00050D35">
        <w:rPr>
          <w:rStyle w:val="CommentReference"/>
        </w:rPr>
        <w:commentReference w:id="13"/>
      </w:r>
      <w:commentRangeEnd w:id="14"/>
      <w:r w:rsidR="00F427D7">
        <w:rPr>
          <w:rStyle w:val="CommentReference"/>
        </w:rPr>
        <w:commentReference w:id="14"/>
      </w:r>
      <w:commentRangeEnd w:id="15"/>
      <w:r w:rsidR="009971FA">
        <w:rPr>
          <w:rStyle w:val="CommentReference"/>
        </w:rPr>
        <w:commentReference w:id="15"/>
      </w:r>
    </w:p>
    <w:p w14:paraId="3A431249" w14:textId="754CBCBD" w:rsidR="00C568C6" w:rsidRDefault="00E272CC" w:rsidP="005B2F8E">
      <w:r>
        <w:t xml:space="preserve">Broadly, the goals of the Gramyashakti </w:t>
      </w:r>
      <w:r w:rsidR="00857F67">
        <w:t>programme</w:t>
      </w:r>
      <w:r>
        <w:t xml:space="preserve"> are to: </w:t>
      </w:r>
    </w:p>
    <w:p w14:paraId="2195DDEE" w14:textId="60FB1948" w:rsidR="00F24A40" w:rsidRDefault="24BA6431" w:rsidP="00D83C14">
      <w:pPr>
        <w:pStyle w:val="ListParagraph"/>
        <w:numPr>
          <w:ilvl w:val="1"/>
          <w:numId w:val="6"/>
        </w:numPr>
      </w:pPr>
      <w:r>
        <w:t>A</w:t>
      </w:r>
      <w:r w:rsidR="0323820F">
        <w:t xml:space="preserve">dd value to </w:t>
      </w:r>
      <w:r w:rsidR="2D2D3EB9">
        <w:t xml:space="preserve">spice </w:t>
      </w:r>
      <w:r w:rsidR="0323820F">
        <w:t>product</w:t>
      </w:r>
      <w:r w:rsidR="7C3C641C">
        <w:t>s</w:t>
      </w:r>
      <w:r w:rsidR="3B7B0FD3">
        <w:t xml:space="preserve"> and</w:t>
      </w:r>
      <w:r w:rsidR="0323820F">
        <w:t xml:space="preserve"> </w:t>
      </w:r>
      <w:r w:rsidR="7C3C641C">
        <w:t>to</w:t>
      </w:r>
      <w:r w:rsidR="0323820F">
        <w:t xml:space="preserve"> reach highe</w:t>
      </w:r>
      <w:r w:rsidR="61B4EE58">
        <w:t>r</w:t>
      </w:r>
      <w:r w:rsidR="0323820F">
        <w:t xml:space="preserve"> value markets</w:t>
      </w:r>
    </w:p>
    <w:p w14:paraId="38A76F29" w14:textId="77777777" w:rsidR="00F24A40" w:rsidRDefault="00F24A40" w:rsidP="00D83C14">
      <w:pPr>
        <w:pStyle w:val="ListParagraph"/>
        <w:numPr>
          <w:ilvl w:val="1"/>
          <w:numId w:val="6"/>
        </w:numPr>
      </w:pPr>
      <w:r>
        <w:t>Build company capacity through training of participants in entrepreneurship, financial management, enterprise growth, and gender equity</w:t>
      </w:r>
    </w:p>
    <w:p w14:paraId="18B5642D" w14:textId="27BF27F1" w:rsidR="00F24A40" w:rsidRDefault="0323820F" w:rsidP="00D83C14">
      <w:pPr>
        <w:pStyle w:val="ListParagraph"/>
        <w:numPr>
          <w:ilvl w:val="1"/>
          <w:numId w:val="6"/>
        </w:numPr>
      </w:pPr>
      <w:r>
        <w:t xml:space="preserve">Empower women to access </w:t>
      </w:r>
      <w:r w:rsidR="195F7A75">
        <w:t>loans</w:t>
      </w:r>
      <w:r w:rsidR="670879CB">
        <w:t xml:space="preserve"> for enterprise development as well as </w:t>
      </w:r>
      <w:r>
        <w:t xml:space="preserve">their rights and entitlements </w:t>
      </w:r>
    </w:p>
    <w:p w14:paraId="1162587A" w14:textId="36C75930" w:rsidR="00AC3555" w:rsidRDefault="00F24A40" w:rsidP="00D83C14">
      <w:pPr>
        <w:pStyle w:val="ListParagraph"/>
        <w:numPr>
          <w:ilvl w:val="1"/>
          <w:numId w:val="6"/>
        </w:numPr>
      </w:pPr>
      <w:r>
        <w:t xml:space="preserve">Build </w:t>
      </w:r>
      <w:r w:rsidRPr="00D643D7">
        <w:rPr>
          <w:i/>
          <w:iCs/>
        </w:rPr>
        <w:t>Tamara</w:t>
      </w:r>
      <w:r>
        <w:t xml:space="preserve">, a competitive commercial brand through packaging, market linkages both online and offline   </w:t>
      </w:r>
    </w:p>
    <w:p w14:paraId="5AF6624D" w14:textId="3FFCCECA" w:rsidR="00EC5D07" w:rsidRPr="005B2F8E" w:rsidRDefault="00501523" w:rsidP="00EC5D07">
      <w:pPr>
        <w:rPr>
          <w:b/>
          <w:bCs/>
          <w:i/>
          <w:iCs/>
          <w:lang w:val="en-GB"/>
        </w:rPr>
      </w:pPr>
      <w:r>
        <w:rPr>
          <w:b/>
          <w:bCs/>
          <w:lang w:val="en-GB"/>
        </w:rPr>
        <w:t>Table 1:</w:t>
      </w:r>
      <w:r w:rsidR="005B2F8E" w:rsidRPr="005B2F8E">
        <w:rPr>
          <w:b/>
          <w:bCs/>
          <w:i/>
          <w:iCs/>
          <w:lang w:val="en-GB"/>
        </w:rPr>
        <w:t xml:space="preserve"> </w:t>
      </w:r>
      <w:r>
        <w:rPr>
          <w:lang w:val="en-GB"/>
        </w:rPr>
        <w:t xml:space="preserve">Project Locations and Expected Participation  </w:t>
      </w:r>
    </w:p>
    <w:tbl>
      <w:tblPr>
        <w:tblStyle w:val="TableGrid"/>
        <w:tblW w:w="0" w:type="auto"/>
        <w:tblLook w:val="04A0" w:firstRow="1" w:lastRow="0" w:firstColumn="1" w:lastColumn="0" w:noHBand="0" w:noVBand="1"/>
      </w:tblPr>
      <w:tblGrid>
        <w:gridCol w:w="2100"/>
        <w:gridCol w:w="1675"/>
        <w:gridCol w:w="2672"/>
        <w:gridCol w:w="1984"/>
      </w:tblGrid>
      <w:tr w:rsidR="004E36A9" w:rsidRPr="004E36A9" w14:paraId="3745B4D8" w14:textId="77777777" w:rsidTr="002A4BF6">
        <w:tc>
          <w:tcPr>
            <w:tcW w:w="2100" w:type="dxa"/>
          </w:tcPr>
          <w:p w14:paraId="775FE883" w14:textId="77777777" w:rsidR="004E36A9" w:rsidRPr="004E36A9" w:rsidRDefault="004E36A9" w:rsidP="004E36A9">
            <w:pPr>
              <w:spacing w:after="160" w:line="259" w:lineRule="auto"/>
              <w:rPr>
                <w:b/>
                <w:bCs/>
                <w:lang w:val="en-GB"/>
              </w:rPr>
            </w:pPr>
            <w:r w:rsidRPr="004E36A9">
              <w:rPr>
                <w:b/>
                <w:bCs/>
                <w:lang w:val="en-GB"/>
              </w:rPr>
              <w:lastRenderedPageBreak/>
              <w:t>Location</w:t>
            </w:r>
          </w:p>
        </w:tc>
        <w:tc>
          <w:tcPr>
            <w:tcW w:w="1675" w:type="dxa"/>
          </w:tcPr>
          <w:p w14:paraId="3567D231" w14:textId="77777777" w:rsidR="004E36A9" w:rsidRPr="004E36A9" w:rsidRDefault="004E36A9" w:rsidP="004E36A9">
            <w:pPr>
              <w:spacing w:after="160" w:line="259" w:lineRule="auto"/>
              <w:rPr>
                <w:b/>
                <w:bCs/>
                <w:lang w:val="en-GB"/>
              </w:rPr>
            </w:pPr>
            <w:r w:rsidRPr="004E36A9">
              <w:rPr>
                <w:b/>
                <w:bCs/>
                <w:lang w:val="en-GB"/>
              </w:rPr>
              <w:t>Number of villages</w:t>
            </w:r>
          </w:p>
        </w:tc>
        <w:tc>
          <w:tcPr>
            <w:tcW w:w="2672" w:type="dxa"/>
          </w:tcPr>
          <w:p w14:paraId="6AF76B27" w14:textId="77777777" w:rsidR="004E36A9" w:rsidRPr="004E36A9" w:rsidRDefault="004E36A9" w:rsidP="004E36A9">
            <w:pPr>
              <w:spacing w:after="160" w:line="259" w:lineRule="auto"/>
              <w:rPr>
                <w:b/>
                <w:bCs/>
                <w:lang w:val="en-GB"/>
              </w:rPr>
            </w:pPr>
            <w:r w:rsidRPr="004E36A9">
              <w:rPr>
                <w:b/>
                <w:bCs/>
                <w:lang w:val="en-GB"/>
              </w:rPr>
              <w:t>Status</w:t>
            </w:r>
          </w:p>
        </w:tc>
        <w:tc>
          <w:tcPr>
            <w:tcW w:w="1984" w:type="dxa"/>
          </w:tcPr>
          <w:p w14:paraId="30D6B0B4" w14:textId="77777777" w:rsidR="004E36A9" w:rsidRPr="004E36A9" w:rsidRDefault="004E36A9" w:rsidP="004E36A9">
            <w:pPr>
              <w:spacing w:after="160" w:line="259" w:lineRule="auto"/>
              <w:rPr>
                <w:b/>
                <w:bCs/>
                <w:lang w:val="en-GB"/>
              </w:rPr>
            </w:pPr>
            <w:r w:rsidRPr="004E36A9">
              <w:rPr>
                <w:b/>
                <w:bCs/>
                <w:lang w:val="en-GB"/>
              </w:rPr>
              <w:t>Expected Number of Active women</w:t>
            </w:r>
          </w:p>
        </w:tc>
      </w:tr>
      <w:tr w:rsidR="004E36A9" w:rsidRPr="004E36A9" w14:paraId="24B8D897" w14:textId="77777777" w:rsidTr="002A4BF6">
        <w:tc>
          <w:tcPr>
            <w:tcW w:w="2100" w:type="dxa"/>
          </w:tcPr>
          <w:p w14:paraId="083798F1" w14:textId="77777777" w:rsidR="004E36A9" w:rsidRPr="004E36A9" w:rsidRDefault="004E36A9" w:rsidP="004E36A9">
            <w:pPr>
              <w:spacing w:after="160" w:line="259" w:lineRule="auto"/>
              <w:rPr>
                <w:lang w:val="en-GB"/>
              </w:rPr>
            </w:pPr>
            <w:r w:rsidRPr="004E36A9">
              <w:rPr>
                <w:lang w:val="en-GB"/>
              </w:rPr>
              <w:t>Kota, Rajasthan</w:t>
            </w:r>
          </w:p>
        </w:tc>
        <w:tc>
          <w:tcPr>
            <w:tcW w:w="1675" w:type="dxa"/>
          </w:tcPr>
          <w:p w14:paraId="57F2FA31" w14:textId="77777777" w:rsidR="004E36A9" w:rsidRPr="004E36A9" w:rsidRDefault="004E36A9" w:rsidP="004E36A9">
            <w:pPr>
              <w:spacing w:after="160" w:line="259" w:lineRule="auto"/>
              <w:rPr>
                <w:lang w:val="en-GB"/>
              </w:rPr>
            </w:pPr>
            <w:r w:rsidRPr="004E36A9">
              <w:rPr>
                <w:lang w:val="en-GB"/>
              </w:rPr>
              <w:t xml:space="preserve">11 </w:t>
            </w:r>
          </w:p>
        </w:tc>
        <w:tc>
          <w:tcPr>
            <w:tcW w:w="2672" w:type="dxa"/>
          </w:tcPr>
          <w:p w14:paraId="1F74FCD3" w14:textId="77777777" w:rsidR="004E36A9" w:rsidRPr="004E36A9" w:rsidRDefault="004E36A9" w:rsidP="004E36A9">
            <w:pPr>
              <w:spacing w:after="160" w:line="259" w:lineRule="auto"/>
              <w:rPr>
                <w:lang w:val="en-GB"/>
              </w:rPr>
            </w:pPr>
            <w:r w:rsidRPr="004E36A9">
              <w:rPr>
                <w:lang w:val="en-GB"/>
              </w:rPr>
              <w:t>1 New FPC</w:t>
            </w:r>
          </w:p>
        </w:tc>
        <w:tc>
          <w:tcPr>
            <w:tcW w:w="1984" w:type="dxa"/>
          </w:tcPr>
          <w:p w14:paraId="6613E804" w14:textId="77777777" w:rsidR="004E36A9" w:rsidRPr="004E36A9" w:rsidRDefault="004E36A9" w:rsidP="004E36A9">
            <w:pPr>
              <w:spacing w:after="160" w:line="259" w:lineRule="auto"/>
              <w:rPr>
                <w:lang w:val="en-GB"/>
              </w:rPr>
            </w:pPr>
            <w:r w:rsidRPr="004E36A9">
              <w:rPr>
                <w:lang w:val="en-GB"/>
              </w:rPr>
              <w:t xml:space="preserve">200 </w:t>
            </w:r>
          </w:p>
        </w:tc>
      </w:tr>
      <w:tr w:rsidR="004E36A9" w:rsidRPr="004E36A9" w14:paraId="72169DDB" w14:textId="77777777" w:rsidTr="002A4BF6">
        <w:tc>
          <w:tcPr>
            <w:tcW w:w="2100" w:type="dxa"/>
          </w:tcPr>
          <w:p w14:paraId="6259EB5A" w14:textId="77777777" w:rsidR="004E36A9" w:rsidRPr="004E36A9" w:rsidRDefault="004E36A9" w:rsidP="004E36A9">
            <w:pPr>
              <w:spacing w:after="160" w:line="259" w:lineRule="auto"/>
              <w:rPr>
                <w:lang w:val="en-GB"/>
              </w:rPr>
            </w:pPr>
            <w:proofErr w:type="spellStart"/>
            <w:r w:rsidRPr="004E36A9">
              <w:rPr>
                <w:lang w:val="en-GB"/>
              </w:rPr>
              <w:t>Kandhamal</w:t>
            </w:r>
            <w:proofErr w:type="spellEnd"/>
            <w:r w:rsidRPr="004E36A9">
              <w:rPr>
                <w:lang w:val="en-GB"/>
              </w:rPr>
              <w:t>, Odisha</w:t>
            </w:r>
          </w:p>
        </w:tc>
        <w:tc>
          <w:tcPr>
            <w:tcW w:w="1675" w:type="dxa"/>
          </w:tcPr>
          <w:p w14:paraId="2EA6B503" w14:textId="0285C1C4" w:rsidR="004E36A9" w:rsidRPr="004E36A9" w:rsidRDefault="00B14CEF" w:rsidP="004E36A9">
            <w:pPr>
              <w:spacing w:after="160" w:line="259" w:lineRule="auto"/>
              <w:rPr>
                <w:lang w:val="en-GB"/>
              </w:rPr>
            </w:pPr>
            <w:r>
              <w:rPr>
                <w:lang w:val="en-GB"/>
              </w:rPr>
              <w:t>16</w:t>
            </w:r>
          </w:p>
        </w:tc>
        <w:tc>
          <w:tcPr>
            <w:tcW w:w="2672" w:type="dxa"/>
          </w:tcPr>
          <w:p w14:paraId="4C7AFB59" w14:textId="6439F664" w:rsidR="004E36A9" w:rsidRPr="004E36A9" w:rsidRDefault="004E36A9" w:rsidP="004E36A9">
            <w:pPr>
              <w:spacing w:after="160" w:line="259" w:lineRule="auto"/>
              <w:rPr>
                <w:lang w:val="en-GB"/>
              </w:rPr>
            </w:pPr>
            <w:r w:rsidRPr="004E36A9">
              <w:rPr>
                <w:lang w:val="en-GB"/>
              </w:rPr>
              <w:t xml:space="preserve">1000 women have been registered into an </w:t>
            </w:r>
            <w:r w:rsidR="001B16A3" w:rsidRPr="004E36A9">
              <w:rPr>
                <w:lang w:val="en-GB"/>
              </w:rPr>
              <w:t>FPC,</w:t>
            </w:r>
            <w:r w:rsidRPr="004E36A9">
              <w:rPr>
                <w:lang w:val="en-GB"/>
              </w:rPr>
              <w:t xml:space="preserve"> but no production activity has started</w:t>
            </w:r>
          </w:p>
        </w:tc>
        <w:tc>
          <w:tcPr>
            <w:tcW w:w="1984" w:type="dxa"/>
          </w:tcPr>
          <w:p w14:paraId="25095535" w14:textId="77777777" w:rsidR="004E36A9" w:rsidRPr="004E36A9" w:rsidRDefault="004E36A9" w:rsidP="004E36A9">
            <w:pPr>
              <w:spacing w:after="160" w:line="259" w:lineRule="auto"/>
              <w:rPr>
                <w:lang w:val="en-GB"/>
              </w:rPr>
            </w:pPr>
            <w:r w:rsidRPr="004E36A9">
              <w:rPr>
                <w:lang w:val="en-GB"/>
              </w:rPr>
              <w:t xml:space="preserve">200 </w:t>
            </w:r>
          </w:p>
        </w:tc>
      </w:tr>
      <w:tr w:rsidR="004E36A9" w:rsidRPr="004E36A9" w14:paraId="77253EFF" w14:textId="77777777" w:rsidTr="002A4BF6">
        <w:tc>
          <w:tcPr>
            <w:tcW w:w="2100" w:type="dxa"/>
          </w:tcPr>
          <w:p w14:paraId="68B2BEF6" w14:textId="277A40F6" w:rsidR="004E36A9" w:rsidRPr="004E36A9" w:rsidRDefault="004E36A9" w:rsidP="004E36A9">
            <w:pPr>
              <w:spacing w:after="160" w:line="259" w:lineRule="auto"/>
              <w:rPr>
                <w:lang w:val="en-GB"/>
              </w:rPr>
            </w:pPr>
            <w:r w:rsidRPr="004E36A9">
              <w:rPr>
                <w:lang w:val="en-GB"/>
              </w:rPr>
              <w:t>Uttar Dinajpur</w:t>
            </w:r>
            <w:r w:rsidR="00D06185">
              <w:rPr>
                <w:lang w:val="en-GB"/>
              </w:rPr>
              <w:t xml:space="preserve">, </w:t>
            </w:r>
            <w:r w:rsidRPr="004E36A9">
              <w:rPr>
                <w:lang w:val="en-GB"/>
              </w:rPr>
              <w:t>West Bengal</w:t>
            </w:r>
          </w:p>
        </w:tc>
        <w:tc>
          <w:tcPr>
            <w:tcW w:w="1675" w:type="dxa"/>
          </w:tcPr>
          <w:p w14:paraId="2C54CC7E" w14:textId="45CB6305" w:rsidR="004E36A9" w:rsidRPr="004E36A9" w:rsidRDefault="00A91E4F" w:rsidP="004E36A9">
            <w:pPr>
              <w:spacing w:after="160" w:line="259" w:lineRule="auto"/>
              <w:rPr>
                <w:lang w:val="en-GB"/>
              </w:rPr>
            </w:pPr>
            <w:r>
              <w:rPr>
                <w:lang w:val="en-GB"/>
              </w:rPr>
              <w:t>39</w:t>
            </w:r>
          </w:p>
        </w:tc>
        <w:tc>
          <w:tcPr>
            <w:tcW w:w="2672" w:type="dxa"/>
          </w:tcPr>
          <w:p w14:paraId="4C35D18B" w14:textId="1005BF1D" w:rsidR="004E36A9" w:rsidRPr="004E36A9" w:rsidRDefault="00D06185" w:rsidP="004E36A9">
            <w:pPr>
              <w:spacing w:after="160" w:line="259" w:lineRule="auto"/>
              <w:rPr>
                <w:lang w:val="en-GB"/>
              </w:rPr>
            </w:pPr>
            <w:r>
              <w:rPr>
                <w:lang w:val="en-GB"/>
              </w:rPr>
              <w:t>1</w:t>
            </w:r>
            <w:r w:rsidR="004E36A9" w:rsidRPr="004E36A9">
              <w:rPr>
                <w:lang w:val="en-GB"/>
              </w:rPr>
              <w:t xml:space="preserve"> FPC</w:t>
            </w:r>
            <w:r>
              <w:rPr>
                <w:lang w:val="en-GB"/>
              </w:rPr>
              <w:t xml:space="preserve"> </w:t>
            </w:r>
            <w:r w:rsidR="004E36A9" w:rsidRPr="004E36A9">
              <w:rPr>
                <w:lang w:val="en-GB"/>
              </w:rPr>
              <w:t>of 3000 women ha</w:t>
            </w:r>
            <w:r>
              <w:rPr>
                <w:lang w:val="en-GB"/>
              </w:rPr>
              <w:t>s</w:t>
            </w:r>
            <w:r w:rsidR="004E36A9" w:rsidRPr="004E36A9">
              <w:rPr>
                <w:lang w:val="en-GB"/>
              </w:rPr>
              <w:t xml:space="preserve"> been registered. No production activity has started.</w:t>
            </w:r>
          </w:p>
        </w:tc>
        <w:tc>
          <w:tcPr>
            <w:tcW w:w="1984" w:type="dxa"/>
          </w:tcPr>
          <w:p w14:paraId="47B49E2F" w14:textId="1E42A8C8" w:rsidR="004E36A9" w:rsidRPr="004E36A9" w:rsidRDefault="00D06185" w:rsidP="004E36A9">
            <w:pPr>
              <w:spacing w:after="160" w:line="259" w:lineRule="auto"/>
              <w:rPr>
                <w:lang w:val="en-GB"/>
              </w:rPr>
            </w:pPr>
            <w:r>
              <w:rPr>
                <w:lang w:val="en-GB"/>
              </w:rPr>
              <w:t>200</w:t>
            </w:r>
            <w:r w:rsidR="004E36A9" w:rsidRPr="004E36A9">
              <w:rPr>
                <w:lang w:val="en-GB"/>
              </w:rPr>
              <w:t xml:space="preserve"> </w:t>
            </w:r>
          </w:p>
        </w:tc>
      </w:tr>
      <w:tr w:rsidR="00D06185" w:rsidRPr="004E36A9" w14:paraId="7AC141A2" w14:textId="77777777" w:rsidTr="002A4BF6">
        <w:tc>
          <w:tcPr>
            <w:tcW w:w="2100" w:type="dxa"/>
          </w:tcPr>
          <w:p w14:paraId="0D4CAC3A" w14:textId="2728D50E" w:rsidR="00D06185" w:rsidRPr="004E36A9" w:rsidRDefault="00D06185" w:rsidP="004E36A9">
            <w:pPr>
              <w:rPr>
                <w:lang w:val="en-GB"/>
              </w:rPr>
            </w:pPr>
            <w:proofErr w:type="spellStart"/>
            <w:r w:rsidRPr="004E36A9">
              <w:rPr>
                <w:lang w:val="en-GB"/>
              </w:rPr>
              <w:t>Alipurduar</w:t>
            </w:r>
            <w:proofErr w:type="spellEnd"/>
            <w:r w:rsidRPr="004E36A9">
              <w:rPr>
                <w:lang w:val="en-GB"/>
              </w:rPr>
              <w:t>,</w:t>
            </w:r>
            <w:r>
              <w:rPr>
                <w:lang w:val="en-GB"/>
              </w:rPr>
              <w:t xml:space="preserve"> West Bengal </w:t>
            </w:r>
          </w:p>
        </w:tc>
        <w:tc>
          <w:tcPr>
            <w:tcW w:w="1675" w:type="dxa"/>
          </w:tcPr>
          <w:p w14:paraId="5177F381" w14:textId="260DB642" w:rsidR="00D06185" w:rsidRPr="004E36A9" w:rsidRDefault="00280430" w:rsidP="004E36A9">
            <w:pPr>
              <w:rPr>
                <w:lang w:val="en-GB"/>
              </w:rPr>
            </w:pPr>
            <w:r>
              <w:rPr>
                <w:lang w:val="en-GB"/>
              </w:rPr>
              <w:t>52</w:t>
            </w:r>
          </w:p>
        </w:tc>
        <w:tc>
          <w:tcPr>
            <w:tcW w:w="2672" w:type="dxa"/>
          </w:tcPr>
          <w:p w14:paraId="01C56BD1" w14:textId="2C8BFD0B" w:rsidR="00D06185" w:rsidRPr="004E36A9" w:rsidRDefault="00D06185" w:rsidP="004E36A9">
            <w:pPr>
              <w:rPr>
                <w:lang w:val="en-GB"/>
              </w:rPr>
            </w:pPr>
            <w:r>
              <w:rPr>
                <w:lang w:val="en-GB"/>
              </w:rPr>
              <w:t>1</w:t>
            </w:r>
            <w:r w:rsidRPr="004E36A9">
              <w:rPr>
                <w:lang w:val="en-GB"/>
              </w:rPr>
              <w:t xml:space="preserve"> FPC</w:t>
            </w:r>
            <w:r>
              <w:rPr>
                <w:lang w:val="en-GB"/>
              </w:rPr>
              <w:t xml:space="preserve"> </w:t>
            </w:r>
            <w:r w:rsidRPr="004E36A9">
              <w:rPr>
                <w:lang w:val="en-GB"/>
              </w:rPr>
              <w:t>of 1500 women ha</w:t>
            </w:r>
            <w:r>
              <w:rPr>
                <w:lang w:val="en-GB"/>
              </w:rPr>
              <w:t>s</w:t>
            </w:r>
            <w:r w:rsidRPr="004E36A9">
              <w:rPr>
                <w:lang w:val="en-GB"/>
              </w:rPr>
              <w:t xml:space="preserve"> been registered. No production activity has started.</w:t>
            </w:r>
          </w:p>
        </w:tc>
        <w:tc>
          <w:tcPr>
            <w:tcW w:w="1984" w:type="dxa"/>
          </w:tcPr>
          <w:p w14:paraId="0DC5DD23" w14:textId="5F24F519" w:rsidR="00D06185" w:rsidRPr="004E36A9" w:rsidRDefault="00D06185" w:rsidP="004E36A9">
            <w:pPr>
              <w:rPr>
                <w:lang w:val="en-GB"/>
              </w:rPr>
            </w:pPr>
            <w:r>
              <w:rPr>
                <w:lang w:val="en-GB"/>
              </w:rPr>
              <w:t>200</w:t>
            </w:r>
          </w:p>
        </w:tc>
      </w:tr>
    </w:tbl>
    <w:p w14:paraId="5A2ED119" w14:textId="33A84C77" w:rsidR="005B2F8E" w:rsidRDefault="005B2F8E" w:rsidP="00EC5D07"/>
    <w:p w14:paraId="73B08C75" w14:textId="0FD54184" w:rsidR="00FA2259" w:rsidRDefault="023790D5" w:rsidP="00D83C14">
      <w:pPr>
        <w:pStyle w:val="Heading3"/>
        <w:numPr>
          <w:ilvl w:val="2"/>
          <w:numId w:val="3"/>
        </w:numPr>
      </w:pPr>
      <w:bookmarkStart w:id="17" w:name="_Toc85200836"/>
      <w:r>
        <w:t>Geographic</w:t>
      </w:r>
      <w:r w:rsidR="7DAFB73F">
        <w:t xml:space="preserve"> and population characteristics of project</w:t>
      </w:r>
      <w:r>
        <w:t xml:space="preserve"> </w:t>
      </w:r>
      <w:r w:rsidR="064F817D">
        <w:t>area</w:t>
      </w:r>
      <w:bookmarkEnd w:id="17"/>
    </w:p>
    <w:p w14:paraId="1A93F26A" w14:textId="5F05547F" w:rsidR="00FA2259" w:rsidRDefault="79900EDD" w:rsidP="419D730C">
      <w:r>
        <w:t xml:space="preserve">The ACCESS team will </w:t>
      </w:r>
      <w:r w:rsidR="19CF528C">
        <w:t>target</w:t>
      </w:r>
      <w:r>
        <w:t xml:space="preserve"> women</w:t>
      </w:r>
      <w:r w:rsidR="145BB6F4">
        <w:t xml:space="preserve"> </w:t>
      </w:r>
      <w:r w:rsidR="00BB3175">
        <w:t>from</w:t>
      </w:r>
      <w:r w:rsidR="145BB6F4">
        <w:t xml:space="preserve"> </w:t>
      </w:r>
      <w:r w:rsidR="00F851E4">
        <w:t>9</w:t>
      </w:r>
      <w:r w:rsidR="000604D4">
        <w:t>1</w:t>
      </w:r>
      <w:r w:rsidR="004119C1">
        <w:t xml:space="preserve"> villages</w:t>
      </w:r>
      <w:r>
        <w:t xml:space="preserve"> in Rajasthan, West Bengal and Odisha to participate in the </w:t>
      </w:r>
      <w:r w:rsidR="7C3C641C">
        <w:t>programme</w:t>
      </w:r>
      <w:r w:rsidR="00EF0598">
        <w:t xml:space="preserve">. </w:t>
      </w:r>
      <w:r w:rsidR="58E30067">
        <w:t>These regions are characterised by high levels of social and economic deprivation.</w:t>
      </w:r>
      <w:r>
        <w:t xml:space="preserve">  </w:t>
      </w:r>
      <w:r w:rsidR="7A1BF04E">
        <w:t xml:space="preserve">In </w:t>
      </w:r>
      <w:r w:rsidR="00E72C51">
        <w:t>T</w:t>
      </w:r>
      <w:r w:rsidR="7A1BF04E">
        <w:t xml:space="preserve">able </w:t>
      </w:r>
      <w:r w:rsidR="00E72C51">
        <w:t>2</w:t>
      </w:r>
      <w:r w:rsidR="7A1BF04E">
        <w:t xml:space="preserve">, we present some socio-economic characteristics of the </w:t>
      </w:r>
      <w:r w:rsidR="5C165F6A">
        <w:t xml:space="preserve">project districts from </w:t>
      </w:r>
      <w:r w:rsidR="00C4181A">
        <w:t>the 2011 Census of India</w:t>
      </w:r>
      <w:r w:rsidR="00E72C51">
        <w:t>.</w:t>
      </w:r>
    </w:p>
    <w:p w14:paraId="288CD784" w14:textId="64FE8D5A" w:rsidR="00E72C51" w:rsidRDefault="00E72C51" w:rsidP="419D730C">
      <w:r w:rsidRPr="00E72C51">
        <w:rPr>
          <w:b/>
          <w:bCs/>
        </w:rPr>
        <w:t>Table 2</w:t>
      </w:r>
      <w:r>
        <w:t xml:space="preserve">: Characteristics of ACCESS project Villages in RJ, WB, OD (2011) </w:t>
      </w:r>
    </w:p>
    <w:tbl>
      <w:tblPr>
        <w:tblStyle w:val="TableGrid"/>
        <w:tblW w:w="10070" w:type="dxa"/>
        <w:tblLayout w:type="fixed"/>
        <w:tblLook w:val="06A0" w:firstRow="1" w:lastRow="0" w:firstColumn="1" w:lastColumn="0" w:noHBand="1" w:noVBand="1"/>
      </w:tblPr>
      <w:tblGrid>
        <w:gridCol w:w="2014"/>
        <w:gridCol w:w="2014"/>
        <w:gridCol w:w="2014"/>
        <w:gridCol w:w="2014"/>
        <w:gridCol w:w="2014"/>
      </w:tblGrid>
      <w:tr w:rsidR="002D7FD1" w14:paraId="67EBD07A" w14:textId="1AFE259F" w:rsidTr="2BE26FF0">
        <w:trPr>
          <w:trHeight w:val="570"/>
        </w:trPr>
        <w:tc>
          <w:tcPr>
            <w:tcW w:w="2014" w:type="dxa"/>
          </w:tcPr>
          <w:p w14:paraId="3DCC89E4" w14:textId="6F67B5AA" w:rsidR="002D7FD1" w:rsidRPr="001D3A50" w:rsidRDefault="002D7FD1" w:rsidP="419D730C">
            <w:pPr>
              <w:spacing w:line="259" w:lineRule="auto"/>
              <w:rPr>
                <w:b/>
                <w:bCs/>
              </w:rPr>
            </w:pPr>
            <w:r w:rsidRPr="001D3A50">
              <w:rPr>
                <w:b/>
                <w:bCs/>
              </w:rPr>
              <w:t>State</w:t>
            </w:r>
          </w:p>
        </w:tc>
        <w:tc>
          <w:tcPr>
            <w:tcW w:w="2014" w:type="dxa"/>
          </w:tcPr>
          <w:p w14:paraId="3A63D9A7" w14:textId="09672A44" w:rsidR="002D7FD1" w:rsidRPr="001D3A50" w:rsidRDefault="00E72C51" w:rsidP="419D730C">
            <w:pPr>
              <w:rPr>
                <w:b/>
                <w:bCs/>
              </w:rPr>
            </w:pPr>
            <w:r w:rsidRPr="001D3A50">
              <w:rPr>
                <w:b/>
                <w:bCs/>
              </w:rPr>
              <w:t>W</w:t>
            </w:r>
            <w:r w:rsidR="002D7FD1" w:rsidRPr="001D3A50">
              <w:rPr>
                <w:b/>
                <w:bCs/>
              </w:rPr>
              <w:t>omen in cultivation</w:t>
            </w:r>
            <w:r w:rsidRPr="001D3A50">
              <w:rPr>
                <w:b/>
                <w:bCs/>
              </w:rPr>
              <w:t xml:space="preserve"> (%) </w:t>
            </w:r>
          </w:p>
        </w:tc>
        <w:tc>
          <w:tcPr>
            <w:tcW w:w="2014" w:type="dxa"/>
          </w:tcPr>
          <w:p w14:paraId="12A6D2FF" w14:textId="30D2593A" w:rsidR="002D7FD1" w:rsidRPr="001D3A50" w:rsidRDefault="00E72C51" w:rsidP="419D730C">
            <w:pPr>
              <w:rPr>
                <w:b/>
                <w:bCs/>
              </w:rPr>
            </w:pPr>
            <w:commentRangeStart w:id="18"/>
            <w:commentRangeStart w:id="19"/>
            <w:r w:rsidRPr="2BE26FF0">
              <w:rPr>
                <w:b/>
                <w:bCs/>
              </w:rPr>
              <w:t>Literate a</w:t>
            </w:r>
            <w:r w:rsidR="002D7FD1" w:rsidRPr="2BE26FF0">
              <w:rPr>
                <w:b/>
                <w:bCs/>
              </w:rPr>
              <w:t xml:space="preserve">dult women </w:t>
            </w:r>
            <w:r w:rsidRPr="2BE26FF0">
              <w:rPr>
                <w:b/>
                <w:bCs/>
              </w:rPr>
              <w:t xml:space="preserve">(%) </w:t>
            </w:r>
            <w:commentRangeEnd w:id="18"/>
            <w:r>
              <w:rPr>
                <w:rStyle w:val="CommentReference"/>
              </w:rPr>
              <w:commentReference w:id="18"/>
            </w:r>
            <w:commentRangeEnd w:id="19"/>
            <w:r>
              <w:rPr>
                <w:rStyle w:val="CommentReference"/>
              </w:rPr>
              <w:commentReference w:id="19"/>
            </w:r>
          </w:p>
        </w:tc>
        <w:tc>
          <w:tcPr>
            <w:tcW w:w="2014" w:type="dxa"/>
          </w:tcPr>
          <w:p w14:paraId="6EFB17DF" w14:textId="57CAABCF" w:rsidR="002D7FD1" w:rsidRPr="001D3A50" w:rsidRDefault="00E72C51" w:rsidP="419D730C">
            <w:pPr>
              <w:rPr>
                <w:b/>
                <w:bCs/>
              </w:rPr>
            </w:pPr>
            <w:r w:rsidRPr="001D3A50">
              <w:rPr>
                <w:b/>
                <w:bCs/>
              </w:rPr>
              <w:t>SC Population (%)</w:t>
            </w:r>
          </w:p>
        </w:tc>
        <w:tc>
          <w:tcPr>
            <w:tcW w:w="2014" w:type="dxa"/>
          </w:tcPr>
          <w:p w14:paraId="22F5F6BE" w14:textId="61BF3BA9" w:rsidR="002D7FD1" w:rsidRPr="001D3A50" w:rsidRDefault="002D7FD1" w:rsidP="419D730C">
            <w:pPr>
              <w:rPr>
                <w:b/>
                <w:bCs/>
              </w:rPr>
            </w:pPr>
            <w:r w:rsidRPr="001D3A50">
              <w:rPr>
                <w:b/>
                <w:bCs/>
              </w:rPr>
              <w:t>ST</w:t>
            </w:r>
            <w:r w:rsidR="00E72C51" w:rsidRPr="001D3A50">
              <w:rPr>
                <w:b/>
                <w:bCs/>
              </w:rPr>
              <w:t xml:space="preserve"> Population (%) </w:t>
            </w:r>
          </w:p>
        </w:tc>
      </w:tr>
      <w:tr w:rsidR="002D7FD1" w14:paraId="0DF265DD" w14:textId="633B78BC" w:rsidTr="2BE26FF0">
        <w:trPr>
          <w:trHeight w:val="293"/>
        </w:trPr>
        <w:tc>
          <w:tcPr>
            <w:tcW w:w="2014" w:type="dxa"/>
          </w:tcPr>
          <w:p w14:paraId="614BA63A" w14:textId="7D66BB19" w:rsidR="002D7FD1" w:rsidRDefault="002D7FD1" w:rsidP="419D730C">
            <w:r>
              <w:t>Rajasthan</w:t>
            </w:r>
          </w:p>
        </w:tc>
        <w:tc>
          <w:tcPr>
            <w:tcW w:w="2014" w:type="dxa"/>
          </w:tcPr>
          <w:p w14:paraId="5649E9B4" w14:textId="1AA56751" w:rsidR="002D7FD1" w:rsidRDefault="002F0BF1" w:rsidP="419D730C">
            <w:r>
              <w:t>12.5</w:t>
            </w:r>
            <w:r w:rsidR="00E72C51">
              <w:t>%</w:t>
            </w:r>
          </w:p>
        </w:tc>
        <w:tc>
          <w:tcPr>
            <w:tcW w:w="2014" w:type="dxa"/>
          </w:tcPr>
          <w:p w14:paraId="52984CCB" w14:textId="2877ACE5" w:rsidR="002D7FD1" w:rsidRDefault="0009579B" w:rsidP="419D730C">
            <w:r>
              <w:t>64.0%</w:t>
            </w:r>
          </w:p>
        </w:tc>
        <w:tc>
          <w:tcPr>
            <w:tcW w:w="2014" w:type="dxa"/>
          </w:tcPr>
          <w:p w14:paraId="7C1CA8F1" w14:textId="72087E87" w:rsidR="002D7FD1" w:rsidRDefault="0009579B" w:rsidP="419D730C">
            <w:r>
              <w:t>18.6%</w:t>
            </w:r>
          </w:p>
        </w:tc>
        <w:tc>
          <w:tcPr>
            <w:tcW w:w="2014" w:type="dxa"/>
          </w:tcPr>
          <w:p w14:paraId="7B93B01E" w14:textId="108431C4" w:rsidR="002D7FD1" w:rsidRDefault="0009579B" w:rsidP="419D730C">
            <w:r>
              <w:t>29.3%</w:t>
            </w:r>
          </w:p>
        </w:tc>
      </w:tr>
      <w:tr w:rsidR="002D7FD1" w14:paraId="7D72FE2E" w14:textId="26049AC4" w:rsidTr="2BE26FF0">
        <w:trPr>
          <w:trHeight w:val="293"/>
        </w:trPr>
        <w:tc>
          <w:tcPr>
            <w:tcW w:w="2014" w:type="dxa"/>
          </w:tcPr>
          <w:p w14:paraId="79DE48AE" w14:textId="19607355" w:rsidR="002D7FD1" w:rsidRDefault="002D7FD1" w:rsidP="419D730C">
            <w:r>
              <w:t>West Bengal</w:t>
            </w:r>
          </w:p>
        </w:tc>
        <w:tc>
          <w:tcPr>
            <w:tcW w:w="2014" w:type="dxa"/>
          </w:tcPr>
          <w:p w14:paraId="442E5784" w14:textId="6F3BD5E5" w:rsidR="002D7FD1" w:rsidRDefault="00E72C51" w:rsidP="419D730C">
            <w:r>
              <w:t>13.8%</w:t>
            </w:r>
          </w:p>
        </w:tc>
        <w:tc>
          <w:tcPr>
            <w:tcW w:w="2014" w:type="dxa"/>
          </w:tcPr>
          <w:p w14:paraId="5E59F4C7" w14:textId="6B88797A" w:rsidR="002D7FD1" w:rsidRDefault="00E72C51" w:rsidP="419D730C">
            <w:r>
              <w:t>39.2%</w:t>
            </w:r>
          </w:p>
        </w:tc>
        <w:tc>
          <w:tcPr>
            <w:tcW w:w="2014" w:type="dxa"/>
          </w:tcPr>
          <w:p w14:paraId="6B7C6AE2" w14:textId="44A281B3" w:rsidR="002D7FD1" w:rsidRDefault="00E72C51" w:rsidP="419D730C">
            <w:r>
              <w:t>12.7%</w:t>
            </w:r>
          </w:p>
        </w:tc>
        <w:tc>
          <w:tcPr>
            <w:tcW w:w="2014" w:type="dxa"/>
          </w:tcPr>
          <w:p w14:paraId="19B21A7C" w14:textId="4EA9C611" w:rsidR="002D7FD1" w:rsidRDefault="00E72C51" w:rsidP="419D730C">
            <w:r>
              <w:t>18.5%</w:t>
            </w:r>
          </w:p>
        </w:tc>
      </w:tr>
      <w:tr w:rsidR="002D7FD1" w14:paraId="06B111ED" w14:textId="2D786E01" w:rsidTr="2BE26FF0">
        <w:trPr>
          <w:trHeight w:val="277"/>
        </w:trPr>
        <w:tc>
          <w:tcPr>
            <w:tcW w:w="2014" w:type="dxa"/>
          </w:tcPr>
          <w:p w14:paraId="2279F32F" w14:textId="2B580E51" w:rsidR="002D7FD1" w:rsidRDefault="002D7FD1" w:rsidP="419D730C">
            <w:r>
              <w:t>Odisha</w:t>
            </w:r>
          </w:p>
        </w:tc>
        <w:tc>
          <w:tcPr>
            <w:tcW w:w="2014" w:type="dxa"/>
          </w:tcPr>
          <w:p w14:paraId="01F00192" w14:textId="40619471" w:rsidR="002D7FD1" w:rsidRDefault="002D7FD1" w:rsidP="419D730C">
            <w:r>
              <w:t>21.7%</w:t>
            </w:r>
          </w:p>
        </w:tc>
        <w:tc>
          <w:tcPr>
            <w:tcW w:w="2014" w:type="dxa"/>
          </w:tcPr>
          <w:p w14:paraId="6A1EC8EF" w14:textId="09B3E5FF" w:rsidR="002D7FD1" w:rsidRDefault="002D7FD1" w:rsidP="419D730C">
            <w:r>
              <w:t>58.5%</w:t>
            </w:r>
          </w:p>
        </w:tc>
        <w:tc>
          <w:tcPr>
            <w:tcW w:w="2014" w:type="dxa"/>
          </w:tcPr>
          <w:p w14:paraId="39A78544" w14:textId="6E5E1215" w:rsidR="002D7FD1" w:rsidRDefault="002F0BF1" w:rsidP="419D730C">
            <w:r>
              <w:t>7.7%</w:t>
            </w:r>
          </w:p>
        </w:tc>
        <w:tc>
          <w:tcPr>
            <w:tcW w:w="2014" w:type="dxa"/>
          </w:tcPr>
          <w:p w14:paraId="0020F322" w14:textId="785BF202" w:rsidR="002D7FD1" w:rsidRDefault="002F0BF1" w:rsidP="419D730C">
            <w:r>
              <w:t>72.0%</w:t>
            </w:r>
          </w:p>
        </w:tc>
      </w:tr>
    </w:tbl>
    <w:p w14:paraId="65EF0763" w14:textId="7F00244A" w:rsidR="00FA2259" w:rsidRDefault="00FA2259" w:rsidP="419D730C"/>
    <w:p w14:paraId="0B40DA67" w14:textId="15A4C6EC" w:rsidR="00FA2259" w:rsidRDefault="73A12E19" w:rsidP="419D730C">
      <w:r>
        <w:t>Inclusion into Gramyashakti</w:t>
      </w:r>
      <w:r w:rsidR="4DA26A05">
        <w:t xml:space="preserve"> will depend on the following member characteristics:</w:t>
      </w:r>
    </w:p>
    <w:p w14:paraId="3DE70231" w14:textId="0DAF3050" w:rsidR="00FA2259" w:rsidRPr="004119C1" w:rsidRDefault="4DA26A05" w:rsidP="419D730C">
      <w:pPr>
        <w:pStyle w:val="ListParagraph"/>
        <w:numPr>
          <w:ilvl w:val="0"/>
          <w:numId w:val="2"/>
        </w:numPr>
        <w:spacing w:after="200" w:line="276" w:lineRule="auto"/>
        <w:rPr>
          <w:rFonts w:eastAsiaTheme="minorEastAsia" w:cstheme="minorHAnsi"/>
          <w:color w:val="000000" w:themeColor="text1"/>
        </w:rPr>
      </w:pPr>
      <w:r w:rsidRPr="004119C1">
        <w:rPr>
          <w:rFonts w:eastAsia="Times New Roman" w:cstheme="minorHAnsi"/>
          <w:color w:val="000000" w:themeColor="text1"/>
        </w:rPr>
        <w:t>The members should be in low-income groups with a monthly household income not exceeding Rs.10,000.</w:t>
      </w:r>
    </w:p>
    <w:p w14:paraId="53E08721" w14:textId="0C0A8D57" w:rsidR="00FA2259" w:rsidRPr="004119C1" w:rsidRDefault="4DA26A05" w:rsidP="419D730C">
      <w:pPr>
        <w:pStyle w:val="ListParagraph"/>
        <w:numPr>
          <w:ilvl w:val="0"/>
          <w:numId w:val="2"/>
        </w:numPr>
        <w:spacing w:after="200" w:line="276" w:lineRule="auto"/>
        <w:rPr>
          <w:rFonts w:eastAsiaTheme="minorEastAsia" w:cstheme="minorHAnsi"/>
          <w:color w:val="000000" w:themeColor="text1"/>
        </w:rPr>
      </w:pPr>
      <w:r w:rsidRPr="004119C1">
        <w:rPr>
          <w:rFonts w:eastAsia="Times New Roman" w:cstheme="minorHAnsi"/>
          <w:color w:val="000000" w:themeColor="text1"/>
        </w:rPr>
        <w:t xml:space="preserve">The membership will be voluntary. Women members willing to be part of the enterprise will be enrolled for the project. </w:t>
      </w:r>
    </w:p>
    <w:p w14:paraId="5038507F" w14:textId="18C147DC" w:rsidR="00FA2259" w:rsidRPr="004119C1" w:rsidRDefault="4DA26A05" w:rsidP="419D730C">
      <w:pPr>
        <w:pStyle w:val="ListParagraph"/>
        <w:numPr>
          <w:ilvl w:val="0"/>
          <w:numId w:val="2"/>
        </w:numPr>
        <w:spacing w:after="200" w:line="276" w:lineRule="auto"/>
        <w:rPr>
          <w:rFonts w:eastAsiaTheme="minorEastAsia" w:cstheme="minorHAnsi"/>
          <w:color w:val="000000" w:themeColor="text1"/>
        </w:rPr>
      </w:pPr>
      <w:r w:rsidRPr="004119C1">
        <w:rPr>
          <w:rFonts w:eastAsia="Times New Roman" w:cstheme="minorHAnsi"/>
          <w:color w:val="000000" w:themeColor="text1"/>
        </w:rPr>
        <w:t>Only one adult woman (18-55 years of age) from a household will be offered membership. This will ensure there is no concentration of power in the enterprise.</w:t>
      </w:r>
    </w:p>
    <w:p w14:paraId="5B9EC10B" w14:textId="338EC238" w:rsidR="00FA2259" w:rsidRPr="004119C1" w:rsidRDefault="4DA26A05" w:rsidP="419D730C">
      <w:pPr>
        <w:pStyle w:val="ListParagraph"/>
        <w:numPr>
          <w:ilvl w:val="0"/>
          <w:numId w:val="2"/>
        </w:numPr>
        <w:spacing w:after="200" w:line="276" w:lineRule="auto"/>
        <w:rPr>
          <w:rFonts w:eastAsiaTheme="minorEastAsia" w:cstheme="minorHAnsi"/>
          <w:color w:val="000000" w:themeColor="text1"/>
        </w:rPr>
      </w:pPr>
      <w:r w:rsidRPr="004119C1">
        <w:rPr>
          <w:rFonts w:eastAsia="Times New Roman" w:cstheme="minorHAnsi"/>
          <w:color w:val="000000" w:themeColor="text1"/>
        </w:rPr>
        <w:t>Member should be preferably from small and marginal farmer/producer community.</w:t>
      </w:r>
    </w:p>
    <w:p w14:paraId="716D80A8" w14:textId="55452D84" w:rsidR="00FA2259" w:rsidRPr="004119C1" w:rsidRDefault="4DA26A05" w:rsidP="419D730C">
      <w:pPr>
        <w:pStyle w:val="ListParagraph"/>
        <w:numPr>
          <w:ilvl w:val="0"/>
          <w:numId w:val="2"/>
        </w:numPr>
        <w:spacing w:after="200" w:line="276" w:lineRule="auto"/>
        <w:rPr>
          <w:rFonts w:eastAsiaTheme="minorEastAsia" w:cstheme="minorHAnsi"/>
          <w:color w:val="000000" w:themeColor="text1"/>
        </w:rPr>
      </w:pPr>
      <w:r w:rsidRPr="004119C1">
        <w:rPr>
          <w:rFonts w:eastAsia="Times New Roman" w:cstheme="minorHAnsi"/>
          <w:color w:val="000000" w:themeColor="text1"/>
        </w:rPr>
        <w:t xml:space="preserve">There will not be any restriction on membership based on religion, caste or social status of a member. </w:t>
      </w:r>
    </w:p>
    <w:p w14:paraId="5B35DD1A" w14:textId="3473D0C3" w:rsidR="00FA2259" w:rsidRPr="004119C1" w:rsidRDefault="4DA26A05" w:rsidP="419D730C">
      <w:pPr>
        <w:pStyle w:val="ListParagraph"/>
        <w:numPr>
          <w:ilvl w:val="0"/>
          <w:numId w:val="2"/>
        </w:numPr>
        <w:spacing w:after="0" w:line="276" w:lineRule="auto"/>
        <w:rPr>
          <w:rFonts w:eastAsiaTheme="minorEastAsia" w:cstheme="minorHAnsi"/>
          <w:color w:val="000000" w:themeColor="text1"/>
        </w:rPr>
      </w:pPr>
      <w:r w:rsidRPr="004119C1">
        <w:rPr>
          <w:rFonts w:eastAsia="Times New Roman" w:cstheme="minorHAnsi"/>
          <w:color w:val="000000" w:themeColor="text1"/>
        </w:rPr>
        <w:t xml:space="preserve">As far as possible, politically strong households will be excluded to ensure minimal power gaps within the enterprise. </w:t>
      </w:r>
    </w:p>
    <w:p w14:paraId="01A2E686" w14:textId="44A46E8A" w:rsidR="00FA2259" w:rsidRPr="004119C1" w:rsidRDefault="4DA26A05" w:rsidP="419D730C">
      <w:pPr>
        <w:pStyle w:val="ListParagraph"/>
        <w:numPr>
          <w:ilvl w:val="0"/>
          <w:numId w:val="2"/>
        </w:numPr>
        <w:spacing w:after="200" w:line="276" w:lineRule="auto"/>
        <w:rPr>
          <w:rFonts w:eastAsiaTheme="minorEastAsia" w:cstheme="minorHAnsi"/>
          <w:color w:val="000000" w:themeColor="text1"/>
        </w:rPr>
      </w:pPr>
      <w:r w:rsidRPr="004119C1">
        <w:rPr>
          <w:rFonts w:eastAsia="Times New Roman" w:cstheme="minorHAnsi"/>
          <w:color w:val="000000" w:themeColor="text1"/>
        </w:rPr>
        <w:t xml:space="preserve">Members should be a farmer either cultivating </w:t>
      </w:r>
      <w:r w:rsidR="005C2F88">
        <w:rPr>
          <w:rFonts w:eastAsia="Times New Roman" w:cstheme="minorHAnsi"/>
          <w:color w:val="000000" w:themeColor="text1"/>
        </w:rPr>
        <w:t xml:space="preserve">the spice on </w:t>
      </w:r>
      <w:r w:rsidRPr="004119C1">
        <w:rPr>
          <w:rFonts w:eastAsia="Times New Roman" w:cstheme="minorHAnsi"/>
          <w:color w:val="000000" w:themeColor="text1"/>
        </w:rPr>
        <w:t>own land or leased (legal owned).</w:t>
      </w:r>
    </w:p>
    <w:p w14:paraId="42F71B7C" w14:textId="04B890E8" w:rsidR="00FA2259" w:rsidRPr="004119C1" w:rsidRDefault="4DA26A05" w:rsidP="419D730C">
      <w:pPr>
        <w:pStyle w:val="ListParagraph"/>
        <w:numPr>
          <w:ilvl w:val="0"/>
          <w:numId w:val="2"/>
        </w:numPr>
        <w:spacing w:after="200" w:line="276" w:lineRule="auto"/>
        <w:rPr>
          <w:rFonts w:eastAsiaTheme="minorEastAsia" w:cstheme="minorHAnsi"/>
          <w:color w:val="000000" w:themeColor="text1"/>
        </w:rPr>
      </w:pPr>
      <w:r w:rsidRPr="004119C1">
        <w:rPr>
          <w:rFonts w:eastAsia="Times New Roman" w:cstheme="minorHAnsi"/>
          <w:color w:val="000000" w:themeColor="text1"/>
        </w:rPr>
        <w:t>Members should be willing to contribute towards the mutually agreed share price of the FPC to ensure sufficient share capital.</w:t>
      </w:r>
    </w:p>
    <w:p w14:paraId="0F23BFA2" w14:textId="2A56DAC3" w:rsidR="00FA2259" w:rsidRDefault="00FA2259" w:rsidP="419D730C"/>
    <w:p w14:paraId="570957D1" w14:textId="2CAC33DA" w:rsidR="00FA2259" w:rsidRDefault="023790D5" w:rsidP="001D3A50">
      <w:pPr>
        <w:pStyle w:val="Heading3"/>
        <w:numPr>
          <w:ilvl w:val="2"/>
          <w:numId w:val="3"/>
        </w:numPr>
      </w:pPr>
      <w:bookmarkStart w:id="20" w:name="_Toc85200837"/>
      <w:r>
        <w:t>Timeline</w:t>
      </w:r>
      <w:bookmarkEnd w:id="20"/>
    </w:p>
    <w:p w14:paraId="0A1DF47A" w14:textId="6A878585" w:rsidR="009A6DA1" w:rsidRPr="003F717E" w:rsidRDefault="00EE5BC9" w:rsidP="003F717E">
      <w:r>
        <w:t>The project timeline and activities are summarized in Figure 2 below. In</w:t>
      </w:r>
      <w:r w:rsidR="00AB5F31">
        <w:t xml:space="preserve"> Year 1, </w:t>
      </w:r>
      <w:r w:rsidR="00A536AB">
        <w:t>the project will</w:t>
      </w:r>
      <w:r>
        <w:t xml:space="preserve"> mobilize participants,</w:t>
      </w:r>
      <w:r w:rsidR="00A536AB">
        <w:t xml:space="preserve"> deliver key trainings and refresher courses, set up </w:t>
      </w:r>
      <w:r w:rsidR="005C2F88">
        <w:t>centralised spice production units</w:t>
      </w:r>
      <w:r>
        <w:t xml:space="preserve"> and initiate production. In Year 2, the project </w:t>
      </w:r>
      <w:r w:rsidR="001B16A3">
        <w:t>leads</w:t>
      </w:r>
      <w:r w:rsidR="00A60BC3">
        <w:t xml:space="preserve"> advanced trainings, develop market linkages, </w:t>
      </w:r>
      <w:r w:rsidR="00186A68">
        <w:t xml:space="preserve">and establish a strong umbrella brand. In Year 3, </w:t>
      </w:r>
      <w:r w:rsidR="00193009">
        <w:t xml:space="preserve">the project will create modern packaging and labelling and focus on sustainability. </w:t>
      </w:r>
      <w:r>
        <w:t xml:space="preserve"> </w:t>
      </w:r>
    </w:p>
    <w:p w14:paraId="65688308" w14:textId="0B28556D" w:rsidR="0060334F" w:rsidRPr="00193009" w:rsidRDefault="00193009" w:rsidP="0060334F">
      <w:r w:rsidRPr="003F717E">
        <w:rPr>
          <w:noProof/>
        </w:rPr>
        <w:drawing>
          <wp:anchor distT="0" distB="0" distL="114300" distR="114300" simplePos="0" relativeHeight="251658240" behindDoc="0" locked="0" layoutInCell="1" allowOverlap="1" wp14:anchorId="2ADAC42F" wp14:editId="5DECBBB3">
            <wp:simplePos x="0" y="0"/>
            <wp:positionH relativeFrom="column">
              <wp:posOffset>-593090</wp:posOffset>
            </wp:positionH>
            <wp:positionV relativeFrom="paragraph">
              <wp:posOffset>438150</wp:posOffset>
            </wp:positionV>
            <wp:extent cx="7115175" cy="41910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115175" cy="4191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rPr>
        <w:t xml:space="preserve">Figure 2: </w:t>
      </w:r>
      <w:r>
        <w:t xml:space="preserve">Project activities and 3-year implementation timeline </w:t>
      </w:r>
    </w:p>
    <w:p w14:paraId="1FC87CDA" w14:textId="43A854DC" w:rsidR="000C2DEB" w:rsidRPr="0060334F" w:rsidRDefault="000C2DEB" w:rsidP="0060334F"/>
    <w:p w14:paraId="7887D72B" w14:textId="6FC2BBF1" w:rsidR="00BD1D58" w:rsidRDefault="00FA2259" w:rsidP="00D83C14">
      <w:pPr>
        <w:pStyle w:val="Heading2"/>
        <w:numPr>
          <w:ilvl w:val="1"/>
          <w:numId w:val="3"/>
        </w:numPr>
      </w:pPr>
      <w:bookmarkStart w:id="21" w:name="_Toc85200838"/>
      <w:r w:rsidRPr="00251726">
        <w:t>Research Questions</w:t>
      </w:r>
      <w:bookmarkEnd w:id="21"/>
    </w:p>
    <w:p w14:paraId="257FD934" w14:textId="14F27E2B" w:rsidR="00BD1D58" w:rsidRDefault="27887164" w:rsidP="00811ECF">
      <w:r>
        <w:t>T</w:t>
      </w:r>
      <w:r w:rsidR="40C484FC">
        <w:t>he</w:t>
      </w:r>
      <w:r>
        <w:t xml:space="preserve"> Gramyashakti evaluation </w:t>
      </w:r>
      <w:r w:rsidR="3EEAC155">
        <w:t xml:space="preserve">will </w:t>
      </w:r>
      <w:r>
        <w:t>generate high-quality, relevant and transferrable evidence on the potential of ACCESS’s farmer collect</w:t>
      </w:r>
      <w:r w:rsidR="695177E2">
        <w:t>ivisa</w:t>
      </w:r>
      <w:r>
        <w:t xml:space="preserve">tion model to </w:t>
      </w:r>
      <w:r w:rsidR="695177E2">
        <w:t>facilitate</w:t>
      </w:r>
      <w:r>
        <w:t xml:space="preserve"> women’s </w:t>
      </w:r>
      <w:r w:rsidR="695177E2">
        <w:t xml:space="preserve">economic </w:t>
      </w:r>
      <w:r>
        <w:t>empowerment.</w:t>
      </w:r>
    </w:p>
    <w:p w14:paraId="42109D07" w14:textId="245859F1" w:rsidR="00811ECF" w:rsidRDefault="1DDA43C3" w:rsidP="00811ECF">
      <w:r>
        <w:t>Our main research questions are summarized below:</w:t>
      </w:r>
    </w:p>
    <w:p w14:paraId="428CEA7D" w14:textId="7D6A48D0" w:rsidR="1DDA43C3" w:rsidRDefault="1DDA43C3" w:rsidP="00D83C14">
      <w:pPr>
        <w:pStyle w:val="ListParagraph"/>
        <w:numPr>
          <w:ilvl w:val="0"/>
          <w:numId w:val="5"/>
        </w:numPr>
      </w:pPr>
      <w:r>
        <w:t>What is the impact of the intervention on stated project outcomes of interest</w:t>
      </w:r>
      <w:r w:rsidR="537DC58B">
        <w:t xml:space="preserve"> identified in the theory of change</w:t>
      </w:r>
      <w:r w:rsidR="4538D238">
        <w:t xml:space="preserve"> (</w:t>
      </w:r>
      <w:r w:rsidR="537DC58B">
        <w:t>Figure 1</w:t>
      </w:r>
      <w:r w:rsidR="4538D238">
        <w:t>)</w:t>
      </w:r>
      <w:r>
        <w:t>?</w:t>
      </w:r>
    </w:p>
    <w:p w14:paraId="463C4EA6" w14:textId="36E7B936" w:rsidR="00811ECF" w:rsidRDefault="1DDA43C3" w:rsidP="00D83C14">
      <w:pPr>
        <w:pStyle w:val="ListParagraph"/>
        <w:numPr>
          <w:ilvl w:val="0"/>
          <w:numId w:val="5"/>
        </w:numPr>
      </w:pPr>
      <w:r>
        <w:t>How do WECs increase women’s</w:t>
      </w:r>
      <w:r w:rsidR="1222AABD">
        <w:t xml:space="preserve"> economic</w:t>
      </w:r>
      <w:r>
        <w:t xml:space="preserve"> empowerment? What mechanisms explain the linkages between outputs</w:t>
      </w:r>
      <w:r w:rsidR="7AEAF271">
        <w:t xml:space="preserve"> and</w:t>
      </w:r>
      <w:r>
        <w:t xml:space="preserve"> </w:t>
      </w:r>
      <w:r w:rsidR="537DC58B">
        <w:t>outcomes</w:t>
      </w:r>
      <w:r>
        <w:t>?</w:t>
      </w:r>
    </w:p>
    <w:p w14:paraId="12A215FE" w14:textId="0F46F2CF" w:rsidR="00811ECF" w:rsidRDefault="1DDA43C3" w:rsidP="00D83C14">
      <w:pPr>
        <w:pStyle w:val="ListParagraph"/>
        <w:numPr>
          <w:ilvl w:val="0"/>
          <w:numId w:val="5"/>
        </w:numPr>
      </w:pPr>
      <w:r>
        <w:t xml:space="preserve">Why, or why not, did the observed impacts occur? </w:t>
      </w:r>
    </w:p>
    <w:p w14:paraId="06E76DBB" w14:textId="77777777" w:rsidR="00D34159" w:rsidRDefault="1DDA43C3" w:rsidP="00D83C14">
      <w:pPr>
        <w:pStyle w:val="ListParagraph"/>
        <w:numPr>
          <w:ilvl w:val="0"/>
          <w:numId w:val="5"/>
        </w:numPr>
      </w:pPr>
      <w:r>
        <w:t>Were the observed impacts similar across caste and economic status at baseline?</w:t>
      </w:r>
    </w:p>
    <w:p w14:paraId="318F8BA6" w14:textId="0CA3E727" w:rsidR="00A36A04" w:rsidRPr="00A36A04" w:rsidRDefault="1DDA43C3" w:rsidP="00D83C14">
      <w:pPr>
        <w:pStyle w:val="ListParagraph"/>
        <w:numPr>
          <w:ilvl w:val="0"/>
          <w:numId w:val="5"/>
        </w:numPr>
      </w:pPr>
      <w:r>
        <w:t xml:space="preserve">Does </w:t>
      </w:r>
      <w:r w:rsidR="00E9434F">
        <w:t>gender and leadership</w:t>
      </w:r>
      <w:r>
        <w:t xml:space="preserve"> training</w:t>
      </w:r>
      <w:r w:rsidR="00E9434F">
        <w:t xml:space="preserve"> for female participants and their male family members</w:t>
      </w:r>
      <w:r>
        <w:t xml:space="preserve"> lead to better economic outcomes for women?</w:t>
      </w:r>
    </w:p>
    <w:p w14:paraId="074F4183" w14:textId="41B0B5A7" w:rsidR="003210E6" w:rsidRPr="003210E6" w:rsidRDefault="00FA2259" w:rsidP="00D83C14">
      <w:pPr>
        <w:pStyle w:val="Heading1"/>
        <w:numPr>
          <w:ilvl w:val="0"/>
          <w:numId w:val="3"/>
        </w:numPr>
      </w:pPr>
      <w:bookmarkStart w:id="22" w:name="_Toc85200839"/>
      <w:r w:rsidRPr="00251726">
        <w:lastRenderedPageBreak/>
        <w:t>Research Strategy</w:t>
      </w:r>
      <w:bookmarkEnd w:id="22"/>
    </w:p>
    <w:p w14:paraId="7F840EAA" w14:textId="1AE6E6A4" w:rsidR="003210E6" w:rsidRDefault="003210E6" w:rsidP="00D83C14">
      <w:pPr>
        <w:pStyle w:val="Heading2"/>
        <w:numPr>
          <w:ilvl w:val="1"/>
          <w:numId w:val="3"/>
        </w:numPr>
      </w:pPr>
      <w:bookmarkStart w:id="23" w:name="_Toc85200840"/>
      <w:r>
        <w:t xml:space="preserve">Evaluation approach </w:t>
      </w:r>
      <w:r w:rsidR="001A7392">
        <w:t xml:space="preserve">&amp; </w:t>
      </w:r>
      <w:r w:rsidR="009970BD">
        <w:t>design</w:t>
      </w:r>
      <w:bookmarkEnd w:id="23"/>
      <w:r w:rsidR="009970BD">
        <w:t xml:space="preserve"> </w:t>
      </w:r>
      <w:r w:rsidR="001A7392">
        <w:t xml:space="preserve"> </w:t>
      </w:r>
    </w:p>
    <w:p w14:paraId="3898AFB4" w14:textId="01425D9C" w:rsidR="000A4E87" w:rsidRDefault="005358B0" w:rsidP="000A4E87">
      <w:pPr>
        <w:jc w:val="both"/>
        <w:rPr>
          <w:rFonts w:cs="Times New Roman"/>
          <w:sz w:val="24"/>
          <w:szCs w:val="24"/>
        </w:rPr>
      </w:pPr>
      <w:r w:rsidRPr="00776576">
        <w:t xml:space="preserve">3ie will undertake the evaluation of the Gramyashakti project using a theory-based, mixed methods </w:t>
      </w:r>
      <w:r w:rsidR="00330557">
        <w:t xml:space="preserve">experimental </w:t>
      </w:r>
      <w:r w:rsidRPr="00776576">
        <w:t xml:space="preserve">approach. </w:t>
      </w:r>
      <w:r w:rsidR="000A4E87">
        <w:rPr>
          <w:rFonts w:cs="Times New Roman"/>
          <w:sz w:val="24"/>
          <w:szCs w:val="24"/>
        </w:rPr>
        <w:t xml:space="preserve">To examine the impacts of the project and establish the causal link between project interventions and outcomes, we will use experimental methods to identify the counterfactual against which project areas will be compared. To understand the contextual factors that may influence project impact and project implementation, we will use qualitative methods such as key informant interviews and focus group discussion with project participants and non-participants. </w:t>
      </w:r>
      <w:r w:rsidR="000A4E87" w:rsidRPr="70117D0A" w:rsidDel="00FA51CB">
        <w:rPr>
          <w:rFonts w:cs="Times New Roman"/>
          <w:sz w:val="24"/>
          <w:szCs w:val="24"/>
        </w:rPr>
        <w:t xml:space="preserve"> </w:t>
      </w:r>
      <w:r w:rsidR="000A4E87" w:rsidRPr="70117D0A">
        <w:rPr>
          <w:rFonts w:cs="Times New Roman"/>
          <w:sz w:val="24"/>
          <w:szCs w:val="24"/>
        </w:rPr>
        <w:t xml:space="preserve"> </w:t>
      </w:r>
    </w:p>
    <w:p w14:paraId="7BA52CA2" w14:textId="2D4678A6" w:rsidR="005358B0" w:rsidRPr="00776576" w:rsidRDefault="000A4E87" w:rsidP="000A4E87">
      <w:r w:rsidRPr="70117D0A">
        <w:rPr>
          <w:rFonts w:eastAsia="Arial" w:cs="Times New Roman"/>
          <w:sz w:val="24"/>
          <w:szCs w:val="24"/>
        </w:rPr>
        <w:t xml:space="preserve">We </w:t>
      </w:r>
      <w:r>
        <w:rPr>
          <w:rFonts w:eastAsia="Arial" w:cs="Times New Roman"/>
          <w:sz w:val="24"/>
          <w:szCs w:val="24"/>
        </w:rPr>
        <w:t>adopt a</w:t>
      </w:r>
      <w:r w:rsidRPr="70117D0A">
        <w:rPr>
          <w:rFonts w:eastAsia="Arial" w:cs="Times New Roman"/>
          <w:sz w:val="24"/>
          <w:szCs w:val="24"/>
        </w:rPr>
        <w:t xml:space="preserve"> cluster randomized method </w:t>
      </w:r>
      <w:r>
        <w:rPr>
          <w:rFonts w:eastAsia="Arial" w:cs="Times New Roman"/>
          <w:sz w:val="24"/>
          <w:szCs w:val="24"/>
        </w:rPr>
        <w:t>to establish causality in which</w:t>
      </w:r>
      <w:r w:rsidRPr="70117D0A">
        <w:rPr>
          <w:rFonts w:eastAsia="Arial" w:cs="Times New Roman"/>
          <w:sz w:val="24"/>
          <w:szCs w:val="24"/>
        </w:rPr>
        <w:t xml:space="preserve"> villages will be randomly assigned to the project (treatment) or not (control). </w:t>
      </w:r>
      <w:r w:rsidRPr="70117D0A">
        <w:rPr>
          <w:rFonts w:cs="Times New Roman"/>
          <w:sz w:val="24"/>
          <w:szCs w:val="24"/>
          <w:lang w:val="en-US"/>
        </w:rPr>
        <w:t xml:space="preserve"> </w:t>
      </w:r>
      <w:r w:rsidR="00D04BE4">
        <w:t xml:space="preserve">The research team will develop survey </w:t>
      </w:r>
      <w:r w:rsidR="00394966">
        <w:t>instruments</w:t>
      </w:r>
      <w:r w:rsidR="00D04BE4">
        <w:t xml:space="preserve"> to collect data on project participants and non-participants</w:t>
      </w:r>
      <w:r w:rsidR="005358B0" w:rsidRPr="00776576">
        <w:t xml:space="preserve"> at</w:t>
      </w:r>
      <w:r w:rsidR="00D04BE4">
        <w:t xml:space="preserve"> the</w:t>
      </w:r>
      <w:r w:rsidR="005358B0" w:rsidRPr="00776576">
        <w:t xml:space="preserve"> individual, household and collective level before project</w:t>
      </w:r>
      <w:r w:rsidR="00DE15A0">
        <w:t xml:space="preserve"> activities</w:t>
      </w:r>
      <w:r w:rsidR="005358B0" w:rsidRPr="00776576">
        <w:t xml:space="preserve"> </w:t>
      </w:r>
      <w:r w:rsidR="00DE15A0">
        <w:t>begin</w:t>
      </w:r>
      <w:r w:rsidR="005358B0" w:rsidRPr="00776576">
        <w:t xml:space="preserve"> in both treatment and control villages</w:t>
      </w:r>
      <w:r w:rsidR="008B7F1E">
        <w:t xml:space="preserve"> </w:t>
      </w:r>
      <w:r w:rsidR="005358B0" w:rsidRPr="00776576">
        <w:t xml:space="preserve">in </w:t>
      </w:r>
      <w:r w:rsidR="00605DDD">
        <w:t>August</w:t>
      </w:r>
      <w:r w:rsidR="005358B0" w:rsidRPr="00776576">
        <w:t xml:space="preserve"> 2021. The same sample will be interviewed </w:t>
      </w:r>
      <w:r w:rsidR="001D0B42">
        <w:t>at the midline in</w:t>
      </w:r>
      <w:r w:rsidR="005358B0" w:rsidRPr="00776576">
        <w:t xml:space="preserve"> 2022 and </w:t>
      </w:r>
      <w:r w:rsidR="001D0B42">
        <w:t xml:space="preserve">endline in </w:t>
      </w:r>
      <w:r w:rsidR="005358B0" w:rsidRPr="00776576">
        <w:t>2023 to examine the changes in key processes and outcomes.</w:t>
      </w:r>
    </w:p>
    <w:p w14:paraId="4511E063" w14:textId="035518CB" w:rsidR="00D8218D" w:rsidRDefault="00D8218D" w:rsidP="00515D63">
      <w:r w:rsidRPr="00D8218D">
        <w:t xml:space="preserve">The evaluation will include a qualitative process evaluation in which we will analyse the implementation of the project, highlighting areas of strong and weak implementation. This will help us answer why the project was or was not able to achieve its stated outcomes. It will include an examination of participation in the project by women </w:t>
      </w:r>
      <w:r w:rsidR="00B849E2">
        <w:t>farmers</w:t>
      </w:r>
      <w:r w:rsidRPr="00D8218D">
        <w:t xml:space="preserve">, the quality of trainings, as well as the reach of project services. This should also help us in getting a clearer understanding of the overall context of the region and community, structural barriers to women’s empowerment in the region and the journey of women </w:t>
      </w:r>
      <w:r w:rsidR="00B849E2">
        <w:t>farmers</w:t>
      </w:r>
      <w:r w:rsidRPr="00D8218D">
        <w:t xml:space="preserve"> in overcoming the same. </w:t>
      </w:r>
      <w:r>
        <w:t xml:space="preserve">Table 2 summarises the evaluation method and data collection tool for each research question. </w:t>
      </w:r>
      <w:r w:rsidRPr="00D8218D">
        <w:t xml:space="preserve">We will use a mix of quantitative and qualitative methods to answer the main research questions of this project.  </w:t>
      </w:r>
    </w:p>
    <w:p w14:paraId="21C043C6" w14:textId="6D54E965" w:rsidR="00515D63" w:rsidRPr="001A59E4" w:rsidRDefault="009B45E6" w:rsidP="00515D63">
      <w:r w:rsidRPr="009B45E6">
        <w:rPr>
          <w:b/>
          <w:bCs/>
        </w:rPr>
        <w:t>Table 2:</w:t>
      </w:r>
      <w:r>
        <w:t xml:space="preserve"> </w:t>
      </w:r>
      <w:r w:rsidR="00515D63" w:rsidRPr="001A59E4">
        <w:t xml:space="preserve"> </w:t>
      </w:r>
      <w:r w:rsidR="00B04E8A">
        <w:t>Overview of</w:t>
      </w:r>
      <w:r>
        <w:t xml:space="preserve"> the</w:t>
      </w:r>
      <w:r w:rsidR="00B04E8A">
        <w:t xml:space="preserve"> Evaluation</w:t>
      </w:r>
      <w:r w:rsidR="00515D63" w:rsidRPr="001A59E4">
        <w:t xml:space="preserve"> approach</w:t>
      </w:r>
    </w:p>
    <w:tbl>
      <w:tblPr>
        <w:tblStyle w:val="TableGrid"/>
        <w:tblW w:w="5000" w:type="pct"/>
        <w:tblLook w:val="04A0" w:firstRow="1" w:lastRow="0" w:firstColumn="1" w:lastColumn="0" w:noHBand="0" w:noVBand="1"/>
      </w:tblPr>
      <w:tblGrid>
        <w:gridCol w:w="2784"/>
        <w:gridCol w:w="3410"/>
        <w:gridCol w:w="2822"/>
      </w:tblGrid>
      <w:tr w:rsidR="001A59E4" w:rsidRPr="001A59E4" w14:paraId="3CD48F2E" w14:textId="77777777" w:rsidTr="24CEAA8E">
        <w:tc>
          <w:tcPr>
            <w:tcW w:w="1544" w:type="pct"/>
          </w:tcPr>
          <w:p w14:paraId="2E35E1F0" w14:textId="78518912" w:rsidR="008208A2" w:rsidRPr="008208A2" w:rsidRDefault="004974E8" w:rsidP="008208A2">
            <w:pPr>
              <w:spacing w:after="160" w:line="259" w:lineRule="auto"/>
              <w:rPr>
                <w:b/>
                <w:lang w:val="en-GB"/>
              </w:rPr>
            </w:pPr>
            <w:r>
              <w:rPr>
                <w:b/>
                <w:lang w:val="en-GB"/>
              </w:rPr>
              <w:t xml:space="preserve">Research questions </w:t>
            </w:r>
          </w:p>
        </w:tc>
        <w:tc>
          <w:tcPr>
            <w:tcW w:w="1891" w:type="pct"/>
          </w:tcPr>
          <w:p w14:paraId="642985EF" w14:textId="0CAD08FB" w:rsidR="008208A2" w:rsidRPr="008208A2" w:rsidRDefault="0DC9D992" w:rsidP="24CEAA8E">
            <w:pPr>
              <w:spacing w:after="160" w:line="259" w:lineRule="auto"/>
              <w:rPr>
                <w:b/>
                <w:bCs/>
                <w:lang w:val="en-GB"/>
              </w:rPr>
            </w:pPr>
            <w:r w:rsidRPr="24CEAA8E">
              <w:rPr>
                <w:b/>
                <w:bCs/>
                <w:lang w:val="en-GB"/>
              </w:rPr>
              <w:t>Research</w:t>
            </w:r>
            <w:r w:rsidR="608EF88B" w:rsidRPr="24CEAA8E">
              <w:rPr>
                <w:b/>
                <w:bCs/>
                <w:lang w:val="en-GB"/>
              </w:rPr>
              <w:t xml:space="preserve"> method</w:t>
            </w:r>
          </w:p>
        </w:tc>
        <w:tc>
          <w:tcPr>
            <w:tcW w:w="1565" w:type="pct"/>
          </w:tcPr>
          <w:p w14:paraId="2804022F" w14:textId="77777777" w:rsidR="008208A2" w:rsidRPr="008208A2" w:rsidRDefault="008208A2" w:rsidP="008208A2">
            <w:pPr>
              <w:spacing w:after="160" w:line="259" w:lineRule="auto"/>
              <w:rPr>
                <w:b/>
                <w:lang w:val="en-GB"/>
              </w:rPr>
            </w:pPr>
            <w:r w:rsidRPr="008208A2">
              <w:rPr>
                <w:b/>
                <w:lang w:val="en-GB"/>
              </w:rPr>
              <w:t>Data</w:t>
            </w:r>
          </w:p>
        </w:tc>
      </w:tr>
      <w:tr w:rsidR="001A59E4" w:rsidRPr="001A59E4" w14:paraId="28298640" w14:textId="77777777" w:rsidTr="24CEAA8E">
        <w:tc>
          <w:tcPr>
            <w:tcW w:w="1544" w:type="pct"/>
          </w:tcPr>
          <w:p w14:paraId="19542550" w14:textId="6187AE04" w:rsidR="004974E8" w:rsidRDefault="0F7AAE3A" w:rsidP="419D730C">
            <w:r>
              <w:t xml:space="preserve"> </w:t>
            </w:r>
          </w:p>
          <w:p w14:paraId="1152099F" w14:textId="77777777" w:rsidR="008208A2" w:rsidRDefault="15FB77D1" w:rsidP="00D83C14">
            <w:pPr>
              <w:pStyle w:val="ListParagraph"/>
              <w:numPr>
                <w:ilvl w:val="0"/>
                <w:numId w:val="7"/>
              </w:numPr>
            </w:pPr>
            <w:r>
              <w:t>What is the impact of the intervention on stated project outcomes of interest identified in the theory of change (Figure 1)?</w:t>
            </w:r>
          </w:p>
          <w:p w14:paraId="4185A3D7" w14:textId="4184738F" w:rsidR="00175480" w:rsidRPr="009B45E6" w:rsidRDefault="00175480" w:rsidP="00175480">
            <w:pPr>
              <w:pStyle w:val="ListParagraph"/>
              <w:ind w:left="360"/>
            </w:pPr>
          </w:p>
        </w:tc>
        <w:tc>
          <w:tcPr>
            <w:tcW w:w="1891" w:type="pct"/>
          </w:tcPr>
          <w:p w14:paraId="3EEB3790" w14:textId="56C62B28" w:rsidR="008208A2" w:rsidRPr="008208A2" w:rsidRDefault="608EF88B" w:rsidP="008208A2">
            <w:pPr>
              <w:spacing w:after="160" w:line="259" w:lineRule="auto"/>
              <w:rPr>
                <w:lang w:val="en-GB"/>
              </w:rPr>
            </w:pPr>
            <w:r w:rsidRPr="24CEAA8E">
              <w:rPr>
                <w:lang w:val="en-GB"/>
              </w:rPr>
              <w:t xml:space="preserve">Impact evaluation using experimental </w:t>
            </w:r>
            <w:r w:rsidR="67CB8673" w:rsidRPr="24CEAA8E">
              <w:rPr>
                <w:lang w:val="en-GB"/>
              </w:rPr>
              <w:t xml:space="preserve">and qualitative </w:t>
            </w:r>
            <w:r w:rsidRPr="24CEAA8E">
              <w:rPr>
                <w:lang w:val="en-GB"/>
              </w:rPr>
              <w:t>method</w:t>
            </w:r>
            <w:r w:rsidR="67CB8673" w:rsidRPr="24CEAA8E">
              <w:rPr>
                <w:lang w:val="en-GB"/>
              </w:rPr>
              <w:t>s</w:t>
            </w:r>
            <w:r w:rsidRPr="24CEAA8E">
              <w:rPr>
                <w:lang w:val="en-GB"/>
              </w:rPr>
              <w:t xml:space="preserve"> with counterfactual to examine if outcomes changed due to the intervention</w:t>
            </w:r>
          </w:p>
        </w:tc>
        <w:tc>
          <w:tcPr>
            <w:tcW w:w="1565" w:type="pct"/>
          </w:tcPr>
          <w:p w14:paraId="60BF5B96" w14:textId="14FB3BE1" w:rsidR="008208A2" w:rsidRPr="008208A2" w:rsidRDefault="608EF88B" w:rsidP="008208A2">
            <w:pPr>
              <w:spacing w:after="160" w:line="259" w:lineRule="auto"/>
              <w:rPr>
                <w:lang w:val="en-GB"/>
              </w:rPr>
            </w:pPr>
            <w:r w:rsidRPr="24CEAA8E">
              <w:rPr>
                <w:lang w:val="en-GB"/>
              </w:rPr>
              <w:t>Quantitative</w:t>
            </w:r>
            <w:r w:rsidR="67CB8673" w:rsidRPr="24CEAA8E">
              <w:rPr>
                <w:lang w:val="en-GB"/>
              </w:rPr>
              <w:t xml:space="preserve"> </w:t>
            </w:r>
            <w:r w:rsidRPr="24CEAA8E">
              <w:rPr>
                <w:lang w:val="en-GB"/>
              </w:rPr>
              <w:t>data collected at baseline</w:t>
            </w:r>
            <w:r w:rsidR="4E58D4DF" w:rsidRPr="24CEAA8E">
              <w:rPr>
                <w:lang w:val="en-GB"/>
              </w:rPr>
              <w:t xml:space="preserve">, midline and </w:t>
            </w:r>
            <w:r w:rsidRPr="24CEAA8E">
              <w:rPr>
                <w:lang w:val="en-GB"/>
              </w:rPr>
              <w:t>end line, MIS data</w:t>
            </w:r>
          </w:p>
        </w:tc>
      </w:tr>
      <w:tr w:rsidR="001A59E4" w:rsidRPr="001A59E4" w14:paraId="2EFDA432" w14:textId="77777777" w:rsidTr="24CEAA8E">
        <w:tc>
          <w:tcPr>
            <w:tcW w:w="1544" w:type="pct"/>
          </w:tcPr>
          <w:p w14:paraId="5C100949" w14:textId="2D2B9B27" w:rsidR="008208A2" w:rsidRPr="00175480" w:rsidRDefault="3CBA4E03" w:rsidP="00175480">
            <w:pPr>
              <w:pStyle w:val="ListParagraph"/>
              <w:numPr>
                <w:ilvl w:val="0"/>
                <w:numId w:val="7"/>
              </w:numPr>
              <w:rPr>
                <w:lang w:val="en-GB"/>
              </w:rPr>
            </w:pPr>
            <w:r>
              <w:t xml:space="preserve">How do WECs increase women’s empowerment? </w:t>
            </w:r>
          </w:p>
        </w:tc>
        <w:tc>
          <w:tcPr>
            <w:tcW w:w="1891" w:type="pct"/>
          </w:tcPr>
          <w:p w14:paraId="6E410CA9" w14:textId="7BE0948F" w:rsidR="008208A2" w:rsidRPr="008208A2" w:rsidRDefault="608EF88B" w:rsidP="008208A2">
            <w:pPr>
              <w:spacing w:after="160" w:line="259" w:lineRule="auto"/>
              <w:rPr>
                <w:lang w:val="en-GB"/>
              </w:rPr>
            </w:pPr>
            <w:r w:rsidRPr="24CEAA8E">
              <w:rPr>
                <w:lang w:val="en-GB"/>
              </w:rPr>
              <w:t>Development of the Theory of change</w:t>
            </w:r>
            <w:r w:rsidR="7379A396" w:rsidRPr="24CEAA8E">
              <w:rPr>
                <w:lang w:val="en-GB"/>
              </w:rPr>
              <w:t>. Examining the association between project outputs and outcomes.</w:t>
            </w:r>
            <w:r w:rsidR="00175480">
              <w:rPr>
                <w:lang w:val="en-GB"/>
              </w:rPr>
              <w:t xml:space="preserve"> </w:t>
            </w:r>
            <w:r w:rsidR="052A0F55" w:rsidRPr="24CEAA8E">
              <w:rPr>
                <w:lang w:val="en-GB"/>
              </w:rPr>
              <w:t>E</w:t>
            </w:r>
            <w:r w:rsidRPr="24CEAA8E">
              <w:rPr>
                <w:lang w:val="en-GB"/>
              </w:rPr>
              <w:t>xamining the validity</w:t>
            </w:r>
            <w:r w:rsidR="192E6441" w:rsidRPr="24CEAA8E">
              <w:rPr>
                <w:lang w:val="en-GB"/>
              </w:rPr>
              <w:t xml:space="preserve"> of the assumptions</w:t>
            </w:r>
            <w:r w:rsidRPr="24CEAA8E">
              <w:rPr>
                <w:lang w:val="en-GB"/>
              </w:rPr>
              <w:t xml:space="preserve"> of</w:t>
            </w:r>
            <w:r w:rsidR="60039A0D" w:rsidRPr="24CEAA8E">
              <w:rPr>
                <w:lang w:val="en-GB"/>
              </w:rPr>
              <w:t xml:space="preserve"> the</w:t>
            </w:r>
            <w:r w:rsidRPr="24CEAA8E">
              <w:rPr>
                <w:lang w:val="en-GB"/>
              </w:rPr>
              <w:t xml:space="preserve"> causal links</w:t>
            </w:r>
          </w:p>
        </w:tc>
        <w:tc>
          <w:tcPr>
            <w:tcW w:w="1565" w:type="pct"/>
          </w:tcPr>
          <w:p w14:paraId="508F92C0" w14:textId="0208DFEB" w:rsidR="008208A2" w:rsidRPr="008208A2" w:rsidRDefault="608EF88B" w:rsidP="008208A2">
            <w:pPr>
              <w:spacing w:after="160" w:line="259" w:lineRule="auto"/>
              <w:rPr>
                <w:lang w:val="en-GB"/>
              </w:rPr>
            </w:pPr>
            <w:r w:rsidRPr="24CEAA8E">
              <w:rPr>
                <w:lang w:val="en-GB"/>
              </w:rPr>
              <w:t>Q</w:t>
            </w:r>
            <w:r w:rsidR="67CB8673" w:rsidRPr="24CEAA8E">
              <w:rPr>
                <w:lang w:val="en-GB"/>
              </w:rPr>
              <w:t>ualitative</w:t>
            </w:r>
            <w:r w:rsidRPr="24CEAA8E">
              <w:rPr>
                <w:lang w:val="en-GB"/>
              </w:rPr>
              <w:t xml:space="preserve"> data collected at baseline</w:t>
            </w:r>
            <w:r w:rsidR="5CFB319A" w:rsidRPr="24CEAA8E">
              <w:rPr>
                <w:lang w:val="en-GB"/>
              </w:rPr>
              <w:t>, midline</w:t>
            </w:r>
            <w:r w:rsidRPr="24CEAA8E">
              <w:rPr>
                <w:lang w:val="en-GB"/>
              </w:rPr>
              <w:t xml:space="preserve"> and end </w:t>
            </w:r>
            <w:r w:rsidR="00175480" w:rsidRPr="24CEAA8E">
              <w:rPr>
                <w:lang w:val="en-GB"/>
              </w:rPr>
              <w:t>line, project</w:t>
            </w:r>
            <w:r w:rsidRPr="24CEAA8E">
              <w:rPr>
                <w:lang w:val="en-GB"/>
              </w:rPr>
              <w:t xml:space="preserve"> documents</w:t>
            </w:r>
          </w:p>
        </w:tc>
      </w:tr>
      <w:tr w:rsidR="001A59E4" w:rsidRPr="001A59E4" w14:paraId="55CAF168" w14:textId="77777777" w:rsidTr="24CEAA8E">
        <w:tc>
          <w:tcPr>
            <w:tcW w:w="1544" w:type="pct"/>
          </w:tcPr>
          <w:p w14:paraId="5390E0D7" w14:textId="7AD0876E" w:rsidR="008208A2" w:rsidRPr="00EF1E50" w:rsidRDefault="482E1BA3" w:rsidP="00D83C14">
            <w:pPr>
              <w:pStyle w:val="ListParagraph"/>
              <w:numPr>
                <w:ilvl w:val="0"/>
                <w:numId w:val="7"/>
              </w:numPr>
              <w:rPr>
                <w:lang w:val="en-GB"/>
              </w:rPr>
            </w:pPr>
            <w:r>
              <w:t>Why, or why not, did the observed impacts occur?</w:t>
            </w:r>
          </w:p>
        </w:tc>
        <w:tc>
          <w:tcPr>
            <w:tcW w:w="1891" w:type="pct"/>
          </w:tcPr>
          <w:p w14:paraId="780E674D" w14:textId="77777777" w:rsidR="008208A2" w:rsidRPr="008208A2" w:rsidRDefault="008208A2" w:rsidP="008208A2">
            <w:pPr>
              <w:spacing w:after="160" w:line="259" w:lineRule="auto"/>
              <w:rPr>
                <w:lang w:val="en-GB"/>
              </w:rPr>
            </w:pPr>
            <w:r w:rsidRPr="008208A2">
              <w:rPr>
                <w:lang w:val="en-GB"/>
              </w:rPr>
              <w:t>Process evaluation to examine if the project implementation was per plan and if identified project outputs were produced</w:t>
            </w:r>
          </w:p>
        </w:tc>
        <w:tc>
          <w:tcPr>
            <w:tcW w:w="1565" w:type="pct"/>
          </w:tcPr>
          <w:p w14:paraId="5B9DF4F3" w14:textId="41F270B9" w:rsidR="008208A2" w:rsidRPr="008208A2" w:rsidRDefault="58C13B66" w:rsidP="008208A2">
            <w:pPr>
              <w:spacing w:after="160" w:line="259" w:lineRule="auto"/>
              <w:rPr>
                <w:lang w:val="en-GB"/>
              </w:rPr>
            </w:pPr>
            <w:r w:rsidRPr="24CEAA8E">
              <w:rPr>
                <w:lang w:val="en-GB"/>
              </w:rPr>
              <w:t>Qualitative</w:t>
            </w:r>
            <w:r w:rsidR="608EF88B" w:rsidRPr="24CEAA8E">
              <w:rPr>
                <w:lang w:val="en-GB"/>
              </w:rPr>
              <w:t xml:space="preserve"> data collected at baseline</w:t>
            </w:r>
            <w:r w:rsidR="477DE233" w:rsidRPr="24CEAA8E">
              <w:rPr>
                <w:lang w:val="en-GB"/>
              </w:rPr>
              <w:t>, midline</w:t>
            </w:r>
            <w:r w:rsidR="608EF88B" w:rsidRPr="24CEAA8E">
              <w:rPr>
                <w:lang w:val="en-GB"/>
              </w:rPr>
              <w:t xml:space="preserve"> and end line, MIS data, KIIs and FGDs</w:t>
            </w:r>
          </w:p>
        </w:tc>
      </w:tr>
      <w:tr w:rsidR="001A59E4" w:rsidRPr="001A59E4" w14:paraId="670832F2" w14:textId="77777777" w:rsidTr="24CEAA8E">
        <w:tc>
          <w:tcPr>
            <w:tcW w:w="1544" w:type="pct"/>
          </w:tcPr>
          <w:p w14:paraId="659C0888" w14:textId="760D16E5" w:rsidR="008208A2" w:rsidRPr="004974E8" w:rsidRDefault="3CBA4E03" w:rsidP="00D83C14">
            <w:pPr>
              <w:pStyle w:val="ListParagraph"/>
              <w:numPr>
                <w:ilvl w:val="0"/>
                <w:numId w:val="7"/>
              </w:numPr>
              <w:rPr>
                <w:lang w:val="en-GB"/>
              </w:rPr>
            </w:pPr>
            <w:r w:rsidRPr="24CEAA8E">
              <w:rPr>
                <w:lang w:val="en-GB"/>
              </w:rPr>
              <w:lastRenderedPageBreak/>
              <w:t>Were the observed impacts similar across caste and economic status at baseline?</w:t>
            </w:r>
          </w:p>
        </w:tc>
        <w:tc>
          <w:tcPr>
            <w:tcW w:w="1891" w:type="pct"/>
          </w:tcPr>
          <w:p w14:paraId="2E003CDF" w14:textId="77777777" w:rsidR="008208A2" w:rsidRPr="008208A2" w:rsidRDefault="008208A2" w:rsidP="008208A2">
            <w:pPr>
              <w:spacing w:after="160" w:line="259" w:lineRule="auto"/>
              <w:rPr>
                <w:lang w:val="en-GB"/>
              </w:rPr>
            </w:pPr>
            <w:r w:rsidRPr="008208A2">
              <w:rPr>
                <w:lang w:val="en-GB"/>
              </w:rPr>
              <w:t>Heterogeneity of impacts by caste and economic status of women</w:t>
            </w:r>
          </w:p>
        </w:tc>
        <w:tc>
          <w:tcPr>
            <w:tcW w:w="1565" w:type="pct"/>
          </w:tcPr>
          <w:p w14:paraId="5A2C0D54" w14:textId="7B02B837" w:rsidR="008208A2" w:rsidRPr="008208A2" w:rsidRDefault="608EF88B" w:rsidP="008208A2">
            <w:pPr>
              <w:spacing w:after="160" w:line="259" w:lineRule="auto"/>
              <w:rPr>
                <w:lang w:val="en-GB"/>
              </w:rPr>
            </w:pPr>
            <w:r w:rsidRPr="24CEAA8E">
              <w:rPr>
                <w:lang w:val="en-GB"/>
              </w:rPr>
              <w:t xml:space="preserve">Quantitative </w:t>
            </w:r>
            <w:r w:rsidR="67CB8673" w:rsidRPr="24CEAA8E">
              <w:rPr>
                <w:lang w:val="en-GB"/>
              </w:rPr>
              <w:t xml:space="preserve">and qualitative </w:t>
            </w:r>
            <w:r w:rsidRPr="24CEAA8E">
              <w:rPr>
                <w:lang w:val="en-GB"/>
              </w:rPr>
              <w:t>data collected at baseline</w:t>
            </w:r>
            <w:r w:rsidR="05AE4177" w:rsidRPr="24CEAA8E">
              <w:rPr>
                <w:lang w:val="en-GB"/>
              </w:rPr>
              <w:t>, midline</w:t>
            </w:r>
            <w:r w:rsidRPr="24CEAA8E">
              <w:rPr>
                <w:lang w:val="en-GB"/>
              </w:rPr>
              <w:t xml:space="preserve"> and endline</w:t>
            </w:r>
          </w:p>
        </w:tc>
      </w:tr>
      <w:tr w:rsidR="00EF1E50" w:rsidRPr="001A59E4" w14:paraId="4F8C0764" w14:textId="77777777" w:rsidTr="24CEAA8E">
        <w:tc>
          <w:tcPr>
            <w:tcW w:w="1544" w:type="pct"/>
          </w:tcPr>
          <w:p w14:paraId="7B9F5BC9" w14:textId="40B9426C" w:rsidR="00EF1E50" w:rsidRPr="004974E8" w:rsidRDefault="482E1BA3" w:rsidP="00D83C14">
            <w:pPr>
              <w:pStyle w:val="ListParagraph"/>
              <w:numPr>
                <w:ilvl w:val="0"/>
                <w:numId w:val="7"/>
              </w:numPr>
              <w:rPr>
                <w:lang w:val="en-GB"/>
              </w:rPr>
            </w:pPr>
            <w:r>
              <w:t>Does gender and leadership training for female participants and their male family members lead to better economic outcomes for women?</w:t>
            </w:r>
          </w:p>
        </w:tc>
        <w:tc>
          <w:tcPr>
            <w:tcW w:w="1891" w:type="pct"/>
          </w:tcPr>
          <w:p w14:paraId="2B912DB3" w14:textId="78D3889F" w:rsidR="00EF1E50" w:rsidRPr="008208A2" w:rsidRDefault="00A72D81" w:rsidP="008208A2">
            <w:pPr>
              <w:rPr>
                <w:lang w:val="en-GB"/>
              </w:rPr>
            </w:pPr>
            <w:r>
              <w:rPr>
                <w:lang w:val="en-GB"/>
              </w:rPr>
              <w:t xml:space="preserve">Qualitative </w:t>
            </w:r>
            <w:r w:rsidR="00582851">
              <w:rPr>
                <w:lang w:val="en-GB"/>
              </w:rPr>
              <w:t>evaluation</w:t>
            </w:r>
            <w:r>
              <w:rPr>
                <w:lang w:val="en-GB"/>
              </w:rPr>
              <w:t xml:space="preserve"> </w:t>
            </w:r>
            <w:r w:rsidR="00582851">
              <w:rPr>
                <w:lang w:val="en-GB"/>
              </w:rPr>
              <w:t xml:space="preserve">to understand impact and utility of training </w:t>
            </w:r>
          </w:p>
        </w:tc>
        <w:tc>
          <w:tcPr>
            <w:tcW w:w="1565" w:type="pct"/>
          </w:tcPr>
          <w:p w14:paraId="7B92F348" w14:textId="261C24BD" w:rsidR="00EF1E50" w:rsidRPr="008208A2" w:rsidRDefault="00582851" w:rsidP="008208A2">
            <w:pPr>
              <w:rPr>
                <w:lang w:val="en-GB"/>
              </w:rPr>
            </w:pPr>
            <w:r>
              <w:rPr>
                <w:lang w:val="en-GB"/>
              </w:rPr>
              <w:t xml:space="preserve">Qualitative data collected at baseline and end line, KIIs and FGDs </w:t>
            </w:r>
          </w:p>
        </w:tc>
      </w:tr>
    </w:tbl>
    <w:p w14:paraId="3A49EDCD" w14:textId="73D123FD" w:rsidR="00322522" w:rsidRDefault="00322522" w:rsidP="001A7392"/>
    <w:p w14:paraId="25B28D06" w14:textId="001D76E3" w:rsidR="001A7392" w:rsidRPr="001A59E4" w:rsidRDefault="628B568A" w:rsidP="00515D63">
      <w:r>
        <w:t xml:space="preserve">The evaluation approach </w:t>
      </w:r>
      <w:r w:rsidR="750E9C12">
        <w:t>is aligned with</w:t>
      </w:r>
      <w:r>
        <w:t xml:space="preserve"> the</w:t>
      </w:r>
      <w:r w:rsidR="750E9C12">
        <w:t xml:space="preserve"> Gramyashakti</w:t>
      </w:r>
      <w:r>
        <w:t xml:space="preserve"> </w:t>
      </w:r>
      <w:r w:rsidR="002D2CDA">
        <w:t>implementation plan</w:t>
      </w:r>
      <w:r>
        <w:t>.</w:t>
      </w:r>
      <w:r w:rsidR="77F86B9E">
        <w:t xml:space="preserve"> ACCESS will invite women from the treatment villages for the training </w:t>
      </w:r>
      <w:r w:rsidR="20504DF3">
        <w:t>programme</w:t>
      </w:r>
      <w:r w:rsidR="77F86B9E">
        <w:t xml:space="preserve"> in Year 1. Baseline data will be collected in 2021 before the training is implemented</w:t>
      </w:r>
      <w:r w:rsidR="4D07821D">
        <w:t xml:space="preserve"> in</w:t>
      </w:r>
      <w:r w:rsidR="670F1B87">
        <w:t xml:space="preserve"> both</w:t>
      </w:r>
      <w:r w:rsidR="4D07821D">
        <w:t xml:space="preserve"> treatment and control villages</w:t>
      </w:r>
      <w:r w:rsidR="77F86B9E">
        <w:t xml:space="preserve">. </w:t>
      </w:r>
      <w:r w:rsidR="102AA3BE">
        <w:t xml:space="preserve">After the </w:t>
      </w:r>
      <w:r w:rsidR="20504DF3">
        <w:t>programme</w:t>
      </w:r>
      <w:r w:rsidR="102AA3BE">
        <w:t xml:space="preserve"> launches,</w:t>
      </w:r>
      <w:r w:rsidR="77F86B9E">
        <w:t xml:space="preserve"> midline data will be collected at the end of Year 2</w:t>
      </w:r>
      <w:r w:rsidR="750E9C12">
        <w:t xml:space="preserve">. </w:t>
      </w:r>
      <w:r w:rsidR="77F86B9E">
        <w:t xml:space="preserve"> </w:t>
      </w:r>
      <w:r w:rsidR="670F1B87">
        <w:t>By</w:t>
      </w:r>
      <w:r w:rsidR="77F86B9E">
        <w:t xml:space="preserve"> Year 2</w:t>
      </w:r>
      <w:r w:rsidR="670F1B87">
        <w:t xml:space="preserve"> it is expected that</w:t>
      </w:r>
      <w:r w:rsidR="77F86B9E">
        <w:t xml:space="preserve"> spices from the treatment villages will </w:t>
      </w:r>
      <w:r w:rsidR="670F1B87">
        <w:t xml:space="preserve">be </w:t>
      </w:r>
      <w:r w:rsidR="77F86B9E">
        <w:t>branded and sold</w:t>
      </w:r>
      <w:r w:rsidR="670F1B87">
        <w:t xml:space="preserve"> to high-value markets</w:t>
      </w:r>
      <w:r w:rsidR="77F86B9E">
        <w:t>. The end line data will be collected in 2023. Comparing the change in outcomes of interest between baseline and midline across treatment and control villages will enable us to attribute these changes to training</w:t>
      </w:r>
      <w:r w:rsidR="00375B0D">
        <w:t xml:space="preserve"> and access to CFC</w:t>
      </w:r>
      <w:r w:rsidR="77F86B9E">
        <w:t xml:space="preserve">. Comparing outcomes between baseline and end line will enable us </w:t>
      </w:r>
      <w:r w:rsidR="000A4C32">
        <w:t>to identify</w:t>
      </w:r>
      <w:r w:rsidR="00366FB6">
        <w:t xml:space="preserve"> the effect of these when combined with the </w:t>
      </w:r>
      <w:r w:rsidR="77F86B9E">
        <w:t>branding exercise</w:t>
      </w:r>
      <w:r w:rsidR="00C4181A">
        <w:t>.</w:t>
      </w:r>
    </w:p>
    <w:p w14:paraId="13BE9309" w14:textId="563BD9AD" w:rsidR="425CAE24" w:rsidRDefault="425CAE24" w:rsidP="000A4C32">
      <w:pPr>
        <w:pStyle w:val="Heading2"/>
        <w:numPr>
          <w:ilvl w:val="2"/>
          <w:numId w:val="3"/>
        </w:numPr>
      </w:pPr>
      <w:bookmarkStart w:id="24" w:name="_Toc85200841"/>
      <w:r>
        <w:t>Randomisation</w:t>
      </w:r>
      <w:bookmarkEnd w:id="24"/>
    </w:p>
    <w:p w14:paraId="2354F99C" w14:textId="26A2A005" w:rsidR="007019E6" w:rsidRPr="007019E6" w:rsidRDefault="007019E6" w:rsidP="007019E6">
      <w:r>
        <w:t xml:space="preserve">To </w:t>
      </w:r>
      <w:r w:rsidR="4F18810B">
        <w:t>measure project impact</w:t>
      </w:r>
      <w:r>
        <w:t>, we propose a</w:t>
      </w:r>
      <w:r w:rsidR="08E7F6EC">
        <w:t xml:space="preserve"> </w:t>
      </w:r>
      <w:r>
        <w:t xml:space="preserve">cluster randomized </w:t>
      </w:r>
      <w:r w:rsidR="4F18810B">
        <w:t>control trial</w:t>
      </w:r>
      <w:r>
        <w:t xml:space="preserve"> (CRCT) with the village as the unit of randomi</w:t>
      </w:r>
      <w:r w:rsidR="4F18810B">
        <w:t>s</w:t>
      </w:r>
      <w:r>
        <w:t>ation. The village is the appropriate unit for randomi</w:t>
      </w:r>
      <w:r w:rsidR="4F18810B">
        <w:t>s</w:t>
      </w:r>
      <w:r>
        <w:t xml:space="preserve">ation because these are the geographical areas from which women are mobilized into </w:t>
      </w:r>
      <w:r w:rsidR="20A8E3A0">
        <w:t>FPOs</w:t>
      </w:r>
      <w:r>
        <w:t>. A</w:t>
      </w:r>
      <w:r w:rsidR="20A8E3A0">
        <w:t>n FPO</w:t>
      </w:r>
      <w:r>
        <w:t xml:space="preserve"> typically includes 20-25 women from the same village who form the grassroot level group enterprise, which are federated into the </w:t>
      </w:r>
      <w:r w:rsidR="20A8E3A0">
        <w:t>producer company</w:t>
      </w:r>
      <w:r>
        <w:t xml:space="preserve">. </w:t>
      </w:r>
      <w:r w:rsidR="59926A71">
        <w:t xml:space="preserve">ACCESS’s partner villages in Rajasthan, </w:t>
      </w:r>
      <w:r w:rsidR="48140D77">
        <w:t xml:space="preserve">Odisha and West Bengal form our sampling frame. </w:t>
      </w:r>
    </w:p>
    <w:p w14:paraId="474AC1A4" w14:textId="124A223A" w:rsidR="0085566D" w:rsidRDefault="008932FF" w:rsidP="00F34F9B">
      <w:r>
        <w:t xml:space="preserve">An </w:t>
      </w:r>
      <w:r w:rsidR="00060C8F">
        <w:t>important criterion</w:t>
      </w:r>
      <w:r>
        <w:t xml:space="preserve"> that determined </w:t>
      </w:r>
      <w:r w:rsidR="003065DD">
        <w:t xml:space="preserve">the feasibility of </w:t>
      </w:r>
      <w:r w:rsidR="003A255D">
        <w:t>inc</w:t>
      </w:r>
      <w:r w:rsidR="0053644E">
        <w:t xml:space="preserve">luding </w:t>
      </w:r>
      <w:r w:rsidR="00735143">
        <w:t>villages in the project was the distance of villages from the central processing units</w:t>
      </w:r>
      <w:r w:rsidR="00FB7AA7">
        <w:t xml:space="preserve"> (CPUs)</w:t>
      </w:r>
      <w:r w:rsidR="00735143">
        <w:t xml:space="preserve"> that would be set up by</w:t>
      </w:r>
      <w:r w:rsidR="00F25E3D">
        <w:t xml:space="preserve"> ACCESS under the project.</w:t>
      </w:r>
      <w:r w:rsidR="00FB7AA7">
        <w:t xml:space="preserve"> The location of the CPUs </w:t>
      </w:r>
      <w:proofErr w:type="gramStart"/>
      <w:r w:rsidR="00FB7AA7">
        <w:t>were</w:t>
      </w:r>
      <w:proofErr w:type="gramEnd"/>
      <w:r w:rsidR="00FB7AA7">
        <w:t xml:space="preserve"> identified by the ACCESS team in collaboration with the </w:t>
      </w:r>
      <w:r w:rsidR="00D70A9D">
        <w:t xml:space="preserve">livelihoods departments of the respective states and </w:t>
      </w:r>
      <w:r w:rsidR="003B786A">
        <w:t xml:space="preserve">are therefore endogenous to village characteristics. We excluded these </w:t>
      </w:r>
      <w:r w:rsidR="00A84CBB">
        <w:t xml:space="preserve">CPU </w:t>
      </w:r>
      <w:r w:rsidR="003B786A">
        <w:t xml:space="preserve">villages and requested ACCESS to identify villages </w:t>
      </w:r>
      <w:r w:rsidR="00A84CBB">
        <w:t>close to</w:t>
      </w:r>
      <w:r w:rsidR="008D5ACB">
        <w:t xml:space="preserve"> the CPU villages</w:t>
      </w:r>
      <w:r w:rsidR="00A84CBB">
        <w:t xml:space="preserve"> </w:t>
      </w:r>
      <w:r w:rsidR="00952B40">
        <w:t>from where women could be mobilised</w:t>
      </w:r>
      <w:r w:rsidR="008D5ACB">
        <w:t>.</w:t>
      </w:r>
      <w:r w:rsidR="00FB7AA7">
        <w:t xml:space="preserve"> </w:t>
      </w:r>
      <w:r w:rsidR="008C62F5">
        <w:t xml:space="preserve">ACCESS identified </w:t>
      </w:r>
      <w:r w:rsidR="0017197E">
        <w:t>118</w:t>
      </w:r>
      <w:r w:rsidR="008C62F5">
        <w:t xml:space="preserve"> </w:t>
      </w:r>
      <w:r w:rsidR="00952B40">
        <w:t xml:space="preserve">such </w:t>
      </w:r>
      <w:r w:rsidR="008C62F5">
        <w:t xml:space="preserve">villages as eligible to participate in the Gramyashakti project. </w:t>
      </w:r>
      <w:r w:rsidR="007B1C38">
        <w:t>While villages in Rajasthan were all close</w:t>
      </w:r>
      <w:r w:rsidR="008D5ACB">
        <w:t xml:space="preserve"> to the CPU</w:t>
      </w:r>
      <w:r w:rsidR="0030547A">
        <w:t xml:space="preserve"> </w:t>
      </w:r>
      <w:proofErr w:type="spellStart"/>
      <w:r w:rsidR="0030547A">
        <w:t>i.e</w:t>
      </w:r>
      <w:proofErr w:type="spellEnd"/>
      <w:r w:rsidR="0030547A">
        <w:t xml:space="preserve"> within 10 </w:t>
      </w:r>
      <w:proofErr w:type="spellStart"/>
      <w:r w:rsidR="0030547A">
        <w:t>kilometers</w:t>
      </w:r>
      <w:proofErr w:type="spellEnd"/>
      <w:r w:rsidR="0030547A">
        <w:t>, some v</w:t>
      </w:r>
      <w:r w:rsidR="00004B5B">
        <w:t>illages in West Bengal and Odisha (</w:t>
      </w:r>
      <w:r w:rsidR="00A9433F">
        <w:t>1</w:t>
      </w:r>
      <w:r w:rsidR="00E23380">
        <w:t xml:space="preserve">07 </w:t>
      </w:r>
      <w:r w:rsidR="001123F0">
        <w:t xml:space="preserve">of the </w:t>
      </w:r>
      <w:r w:rsidR="00E23380">
        <w:t>118</w:t>
      </w:r>
      <w:r w:rsidR="001123F0">
        <w:t xml:space="preserve"> </w:t>
      </w:r>
      <w:r w:rsidR="008C62F5">
        <w:t>villages</w:t>
      </w:r>
      <w:r w:rsidR="00004B5B">
        <w:t>)</w:t>
      </w:r>
      <w:r w:rsidR="008C62F5">
        <w:t xml:space="preserve"> </w:t>
      </w:r>
      <w:r w:rsidR="0085566D">
        <w:t>were</w:t>
      </w:r>
      <w:r w:rsidR="0030547A">
        <w:t xml:space="preserve"> located as far as</w:t>
      </w:r>
      <w:r w:rsidR="001123F0">
        <w:t xml:space="preserve"> </w:t>
      </w:r>
      <w:r w:rsidR="00DD73B4">
        <w:t>40</w:t>
      </w:r>
      <w:r w:rsidR="00952B40">
        <w:t xml:space="preserve"> </w:t>
      </w:r>
      <w:proofErr w:type="spellStart"/>
      <w:r w:rsidR="00952B40">
        <w:t>kilometers</w:t>
      </w:r>
      <w:proofErr w:type="spellEnd"/>
      <w:r w:rsidR="00952B40">
        <w:t xml:space="preserve"> from </w:t>
      </w:r>
      <w:r w:rsidR="00364B36">
        <w:t>CPU. We excluded all</w:t>
      </w:r>
      <w:r w:rsidR="00DD73B4">
        <w:t xml:space="preserve"> villages </w:t>
      </w:r>
      <w:r w:rsidR="000F21D1">
        <w:t xml:space="preserve">that were greater than 30 </w:t>
      </w:r>
      <w:proofErr w:type="spellStart"/>
      <w:r w:rsidR="000F21D1">
        <w:t>kilometers</w:t>
      </w:r>
      <w:proofErr w:type="spellEnd"/>
      <w:r w:rsidR="000F21D1">
        <w:t xml:space="preserve"> from the CPU</w:t>
      </w:r>
      <w:r w:rsidR="00F251F1">
        <w:t>. This reduced are sample to 91 villages</w:t>
      </w:r>
      <w:r w:rsidR="000058D4">
        <w:t>-</w:t>
      </w:r>
      <w:r w:rsidR="000566A4">
        <w:t xml:space="preserve"> 11 from Rajasthan</w:t>
      </w:r>
      <w:r w:rsidR="00EB2BB3">
        <w:t xml:space="preserve">, 51 from West Bengal and 29 from Odisha. </w:t>
      </w:r>
      <w:r w:rsidR="00D706A9">
        <w:t xml:space="preserve">We used the Census 2011 data </w:t>
      </w:r>
      <w:r w:rsidR="00404468">
        <w:t>to match village characteristics</w:t>
      </w:r>
      <w:r w:rsidR="00074134">
        <w:t xml:space="preserve"> of our sample village.</w:t>
      </w:r>
      <w:r w:rsidR="00404468">
        <w:t xml:space="preserve"> </w:t>
      </w:r>
      <w:r w:rsidR="005F2B27">
        <w:t xml:space="preserve">We </w:t>
      </w:r>
      <w:r w:rsidR="00040F9E">
        <w:t xml:space="preserve">block randomised villages using census village </w:t>
      </w:r>
      <w:r w:rsidR="0036530E">
        <w:t>administrative clusters (also called blocks) while ensuring balance o</w:t>
      </w:r>
      <w:r w:rsidR="00074134">
        <w:t xml:space="preserve">n </w:t>
      </w:r>
      <w:r w:rsidR="002E6357">
        <w:t>female literacy rate, percentage of women in ag</w:t>
      </w:r>
      <w:r w:rsidR="009109EB">
        <w:t xml:space="preserve">ricultural cultivation, percentage of men in agricultural cultivation and whether the village was accessible by </w:t>
      </w:r>
      <w:proofErr w:type="spellStart"/>
      <w:r w:rsidR="009109EB">
        <w:t>all weather</w:t>
      </w:r>
      <w:proofErr w:type="spellEnd"/>
      <w:r w:rsidR="009109EB">
        <w:t xml:space="preserve"> roads</w:t>
      </w:r>
      <w:r w:rsidR="0009196C">
        <w:t>.</w:t>
      </w:r>
      <w:r w:rsidR="0009196C">
        <w:rPr>
          <w:rStyle w:val="FootnoteReference"/>
        </w:rPr>
        <w:footnoteReference w:id="4"/>
      </w:r>
    </w:p>
    <w:p w14:paraId="7A50A876" w14:textId="5AAC939B" w:rsidR="0085566D" w:rsidRDefault="00BC0B2E" w:rsidP="00F34F9B">
      <w:r>
        <w:t xml:space="preserve">Appendix </w:t>
      </w:r>
      <w:r w:rsidR="004B742B">
        <w:t>1</w:t>
      </w:r>
      <w:r>
        <w:t xml:space="preserve"> </w:t>
      </w:r>
      <w:r w:rsidR="00984DB6">
        <w:t xml:space="preserve">compares </w:t>
      </w:r>
      <w:r w:rsidR="00131555">
        <w:t xml:space="preserve">common demographic characteristics, such as </w:t>
      </w:r>
      <w:r w:rsidR="00984DB6">
        <w:t>the average household income, proportion SC/ST households, education, gender composition, among treatment and control villages</w:t>
      </w:r>
      <w:r w:rsidR="002A2B94">
        <w:t>. There are no significant</w:t>
      </w:r>
      <w:r w:rsidR="00131555">
        <w:t xml:space="preserve"> observable</w:t>
      </w:r>
      <w:r w:rsidR="002A2B94">
        <w:t xml:space="preserve"> differences in these </w:t>
      </w:r>
      <w:r w:rsidR="0085566D">
        <w:t>characteristics</w:t>
      </w:r>
      <w:r w:rsidR="00131555">
        <w:t xml:space="preserve"> between the groups.</w:t>
      </w:r>
    </w:p>
    <w:p w14:paraId="258BE14F" w14:textId="2890C026" w:rsidR="5FAE359A" w:rsidRDefault="4B223596">
      <w:r>
        <w:lastRenderedPageBreak/>
        <w:t>Our identification strategy relies on the assumption that villages operate as localized economies, and there is no exchange of skills, information and technology among participants in treatment and control villages.</w:t>
      </w:r>
      <w:r w:rsidR="13363FA8">
        <w:t xml:space="preserve"> We will test this assumption by collecting information on possible program </w:t>
      </w:r>
      <w:proofErr w:type="spellStart"/>
      <w:r w:rsidR="13363FA8">
        <w:t>spillover</w:t>
      </w:r>
      <w:proofErr w:type="spellEnd"/>
      <w:r w:rsidR="13363FA8">
        <w:t xml:space="preserve"> effects </w:t>
      </w:r>
      <w:r w:rsidR="08C89754">
        <w:t>to control villag</w:t>
      </w:r>
      <w:r w:rsidR="1A3CDB78">
        <w:t xml:space="preserve">e. </w:t>
      </w:r>
    </w:p>
    <w:p w14:paraId="693875DF" w14:textId="7F3D1A15" w:rsidR="00F34CC2" w:rsidRDefault="1661F6BB" w:rsidP="00604746">
      <w:pPr>
        <w:pStyle w:val="Heading2"/>
        <w:numPr>
          <w:ilvl w:val="2"/>
          <w:numId w:val="3"/>
        </w:numPr>
      </w:pPr>
      <w:bookmarkStart w:id="25" w:name="_Toc85200842"/>
      <w:r>
        <w:t>Household listing</w:t>
      </w:r>
      <w:r w:rsidR="09777806">
        <w:t xml:space="preserve"> and selection</w:t>
      </w:r>
      <w:bookmarkEnd w:id="25"/>
      <w:r w:rsidR="09777806">
        <w:t xml:space="preserve"> </w:t>
      </w:r>
    </w:p>
    <w:p w14:paraId="15C7E657" w14:textId="13172041" w:rsidR="00E27BD5" w:rsidRDefault="00F833ED" w:rsidP="000F1466">
      <w:r w:rsidRPr="000A5E7C">
        <w:t>Prior to the main survey, a household listing operation will be conducte</w:t>
      </w:r>
      <w:r>
        <w:t>d in all sampled villages</w:t>
      </w:r>
      <w:r w:rsidRPr="000A5E7C">
        <w:t xml:space="preserve">. </w:t>
      </w:r>
      <w:r>
        <w:t>Households will be screened on three main eligibility criteria (</w:t>
      </w:r>
      <w:proofErr w:type="spellStart"/>
      <w:r>
        <w:t>i</w:t>
      </w:r>
      <w:proofErr w:type="spellEnd"/>
      <w:r>
        <w:t xml:space="preserve">) there must be a woman aged 18 to 55 residing in the household (ii) the household must be involved in cultivation of the spice identified </w:t>
      </w:r>
      <w:r w:rsidR="00C93295">
        <w:t xml:space="preserve">for processing (iii) the annual household income in the last 12 months must be less than </w:t>
      </w:r>
      <w:r w:rsidR="00823131">
        <w:t>INR</w:t>
      </w:r>
      <w:r w:rsidR="00C93295">
        <w:t xml:space="preserve"> 10</w:t>
      </w:r>
      <w:r w:rsidR="00823131">
        <w:t>,</w:t>
      </w:r>
      <w:r w:rsidR="00C93295">
        <w:t xml:space="preserve">000. </w:t>
      </w:r>
      <w:r w:rsidRPr="000A5E7C">
        <w:t xml:space="preserve"> This listing operation </w:t>
      </w:r>
      <w:r w:rsidR="0074357B">
        <w:t xml:space="preserve">generate a sample frame of eligible households from which 3ie will </w:t>
      </w:r>
      <w:r w:rsidR="00C93295">
        <w:t xml:space="preserve">randomly select </w:t>
      </w:r>
      <w:r w:rsidR="0074357B">
        <w:t>the</w:t>
      </w:r>
      <w:r w:rsidRPr="000A5E7C">
        <w:t xml:space="preserve"> households to be interviewed</w:t>
      </w:r>
      <w:r w:rsidR="0074357B">
        <w:t xml:space="preserve"> in the evaluation sample</w:t>
      </w:r>
      <w:r w:rsidRPr="000A5E7C">
        <w:t xml:space="preserve">, preventing bias in selection of households by field teams. </w:t>
      </w:r>
      <w:r w:rsidR="668186D3">
        <w:t xml:space="preserve">The same households will be </w:t>
      </w:r>
      <w:r w:rsidR="7ED7CDD7">
        <w:t>tracked</w:t>
      </w:r>
      <w:r w:rsidR="668186D3">
        <w:t xml:space="preserve"> in the</w:t>
      </w:r>
      <w:r w:rsidR="3B3776B0">
        <w:t xml:space="preserve"> midline and</w:t>
      </w:r>
      <w:r w:rsidR="668186D3">
        <w:t xml:space="preserve"> endline. </w:t>
      </w:r>
    </w:p>
    <w:p w14:paraId="469D18CD" w14:textId="4CB05960" w:rsidR="00632921" w:rsidRDefault="5A8BCB5F" w:rsidP="00604746">
      <w:pPr>
        <w:pStyle w:val="Heading2"/>
        <w:numPr>
          <w:ilvl w:val="2"/>
          <w:numId w:val="3"/>
        </w:numPr>
      </w:pPr>
      <w:bookmarkStart w:id="26" w:name="_Toc85200843"/>
      <w:r>
        <w:t>Minimum detectable effect</w:t>
      </w:r>
      <w:bookmarkEnd w:id="26"/>
      <w:r>
        <w:t xml:space="preserve"> </w:t>
      </w:r>
    </w:p>
    <w:p w14:paraId="53CED791" w14:textId="454C8C1F" w:rsidR="001D0039" w:rsidRDefault="46D1400A" w:rsidP="001D0039">
      <w:r>
        <w:t>Increase in</w:t>
      </w:r>
      <w:r w:rsidR="72AFE85B">
        <w:t xml:space="preserve"> women’s income is the primary outcome of interest of the project. </w:t>
      </w:r>
      <w:r w:rsidR="31EFAB85">
        <w:t xml:space="preserve">The project aims to increase women’s income by 15% in three years. </w:t>
      </w:r>
      <w:r w:rsidR="72AFE85B">
        <w:t xml:space="preserve">We use rural agricultural incomes for Odisha from NSSO, 2013 to calculate the minimum detectable effect size (MDE) for our proposed sample. The mean annual income per household in Odisha is </w:t>
      </w:r>
      <w:r w:rsidR="00A72E65">
        <w:t xml:space="preserve">INR </w:t>
      </w:r>
      <w:r w:rsidR="72AFE85B">
        <w:t>4</w:t>
      </w:r>
      <w:r w:rsidR="00A72E65">
        <w:t>,</w:t>
      </w:r>
      <w:r w:rsidR="72AFE85B">
        <w:t>976.</w:t>
      </w:r>
      <w:r w:rsidR="1162D110">
        <w:t xml:space="preserve"> </w:t>
      </w:r>
      <w:r w:rsidR="72AFE85B">
        <w:t xml:space="preserve"> </w:t>
      </w:r>
      <w:r w:rsidR="2DAB0434">
        <w:t>However, this data set does not provide any information on intra-cluster correlation</w:t>
      </w:r>
      <w:r w:rsidR="4BC6CA71">
        <w:t xml:space="preserve">. We use data on agricultural household incomes collected by 3ie for a different study to obtain this number. </w:t>
      </w:r>
      <w:r w:rsidR="72AFE85B">
        <w:t xml:space="preserve"> Standard deviations are assumed to be high</w:t>
      </w:r>
      <w:r w:rsidR="2DC248FA">
        <w:t>- more than half of the mean income</w:t>
      </w:r>
      <w:r w:rsidR="72AFE85B">
        <w:t xml:space="preserve">. Using the </w:t>
      </w:r>
      <w:proofErr w:type="spellStart"/>
      <w:r w:rsidR="72AFE85B" w:rsidRPr="4C4F49C7">
        <w:rPr>
          <w:i/>
          <w:iCs/>
        </w:rPr>
        <w:t>clustersampsi</w:t>
      </w:r>
      <w:proofErr w:type="spellEnd"/>
      <w:r w:rsidR="72AFE85B">
        <w:t xml:space="preserve"> command in STATA-16, we conclude that our sample of 9</w:t>
      </w:r>
      <w:r w:rsidR="006D24FD">
        <w:t>1</w:t>
      </w:r>
      <w:r w:rsidR="72AFE85B">
        <w:t xml:space="preserve"> villages </w:t>
      </w:r>
      <w:r w:rsidR="6C9EEF2B">
        <w:t>with 30</w:t>
      </w:r>
      <w:r w:rsidR="72AFE85B">
        <w:t xml:space="preserve"> households</w:t>
      </w:r>
      <w:r w:rsidR="1F5165B7">
        <w:t xml:space="preserve"> per village</w:t>
      </w:r>
      <w:r w:rsidR="72AFE85B">
        <w:t xml:space="preserve"> is adequate to attribute 13% increase in income to the project (alpha=0.05, power= 80%).</w:t>
      </w:r>
    </w:p>
    <w:p w14:paraId="2FBF0AA6" w14:textId="563B8800" w:rsidR="001D0039" w:rsidRDefault="2EDF7E2F" w:rsidP="001D0039">
      <w:r w:rsidRPr="4C4F49C7">
        <w:rPr>
          <w:b/>
          <w:bCs/>
        </w:rPr>
        <w:t>Table 3:</w:t>
      </w:r>
      <w:r>
        <w:t xml:space="preserve"> </w:t>
      </w:r>
      <w:r w:rsidR="2E62A3DD">
        <w:t xml:space="preserve"> </w:t>
      </w:r>
      <w:r w:rsidR="20B11E0E">
        <w:t>Range of</w:t>
      </w:r>
      <w:r w:rsidR="2E62A3DD">
        <w:t xml:space="preserve"> Minimum Detectable Effect</w:t>
      </w:r>
      <w:r w:rsidR="20B11E0E">
        <w:t>s</w:t>
      </w:r>
      <w:r w:rsidR="2E62A3DD">
        <w:t xml:space="preserve"> </w:t>
      </w:r>
      <w:r w:rsidR="20B11E0E">
        <w:t xml:space="preserve">to assume </w:t>
      </w:r>
      <w:r w:rsidR="5A294BBC">
        <w:t>programme</w:t>
      </w:r>
      <w:r w:rsidR="20B11E0E">
        <w:t xml:space="preserve"> impact </w:t>
      </w:r>
      <w:r>
        <w:t xml:space="preserve"> </w:t>
      </w:r>
      <w:commentRangeStart w:id="27"/>
      <w:commentRangeStart w:id="28"/>
      <w:commentRangeEnd w:id="27"/>
      <w:r w:rsidR="0007596B">
        <w:rPr>
          <w:rStyle w:val="CommentReference"/>
        </w:rPr>
        <w:commentReference w:id="27"/>
      </w:r>
      <w:commentRangeEnd w:id="28"/>
      <w:r w:rsidR="00B813E2">
        <w:rPr>
          <w:rStyle w:val="CommentReference"/>
        </w:rPr>
        <w:commentReference w:id="28"/>
      </w:r>
    </w:p>
    <w:tbl>
      <w:tblPr>
        <w:tblW w:w="9350" w:type="dxa"/>
        <w:tblLook w:val="04A0" w:firstRow="1" w:lastRow="0" w:firstColumn="1" w:lastColumn="0" w:noHBand="0" w:noVBand="1"/>
      </w:tblPr>
      <w:tblGrid>
        <w:gridCol w:w="1237"/>
        <w:gridCol w:w="1134"/>
        <w:gridCol w:w="1221"/>
        <w:gridCol w:w="1094"/>
        <w:gridCol w:w="1405"/>
        <w:gridCol w:w="1140"/>
        <w:gridCol w:w="2119"/>
      </w:tblGrid>
      <w:tr w:rsidR="007C7D50" w:rsidRPr="007C7D50" w14:paraId="0916BFBE" w14:textId="77777777" w:rsidTr="4C4F49C7">
        <w:trPr>
          <w:trHeight w:val="300"/>
        </w:trPr>
        <w:tc>
          <w:tcPr>
            <w:tcW w:w="359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1B9F50" w14:textId="77777777" w:rsidR="007C7D50" w:rsidRPr="007C7D50" w:rsidRDefault="007C7D50" w:rsidP="007C7D50">
            <w:pPr>
              <w:rPr>
                <w:b/>
                <w:bCs/>
                <w:lang w:val="en-GB"/>
              </w:rPr>
            </w:pPr>
            <w:r w:rsidRPr="007C7D50">
              <w:rPr>
                <w:b/>
                <w:bCs/>
                <w:lang w:val="en-GB"/>
              </w:rPr>
              <w:t>Actuals</w:t>
            </w:r>
          </w:p>
        </w:tc>
        <w:tc>
          <w:tcPr>
            <w:tcW w:w="24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BB8DEB" w14:textId="77777777" w:rsidR="007C7D50" w:rsidRPr="007C7D50" w:rsidRDefault="007C7D50" w:rsidP="007C7D50">
            <w:pPr>
              <w:rPr>
                <w:b/>
                <w:bCs/>
                <w:lang w:val="en-GB"/>
              </w:rPr>
            </w:pPr>
            <w:r w:rsidRPr="007C7D50">
              <w:rPr>
                <w:b/>
                <w:bCs/>
                <w:lang w:val="en-GB"/>
              </w:rPr>
              <w:t>Assumptions</w:t>
            </w:r>
          </w:p>
        </w:tc>
        <w:tc>
          <w:tcPr>
            <w:tcW w:w="32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01948" w14:textId="7F5C01EA" w:rsidR="007C7D50" w:rsidRPr="007C7D50" w:rsidRDefault="004F5D9B" w:rsidP="007C7D50">
            <w:pPr>
              <w:rPr>
                <w:b/>
                <w:bCs/>
                <w:lang w:val="en-GB"/>
              </w:rPr>
            </w:pPr>
            <w:r>
              <w:rPr>
                <w:b/>
                <w:bCs/>
                <w:lang w:val="en-GB"/>
              </w:rPr>
              <w:t xml:space="preserve">Minimum Effect </w:t>
            </w:r>
          </w:p>
        </w:tc>
      </w:tr>
      <w:tr w:rsidR="007C7D50" w:rsidRPr="007C7D50" w14:paraId="5ECBBB86" w14:textId="77777777" w:rsidTr="4C4F49C7">
        <w:trPr>
          <w:trHeight w:val="300"/>
        </w:trPr>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694BE" w14:textId="77777777" w:rsidR="007C7D50" w:rsidRPr="007C7D50" w:rsidRDefault="007C7D50" w:rsidP="007C7D50">
            <w:pPr>
              <w:rPr>
                <w:b/>
                <w:bCs/>
                <w:lang w:val="en-GB"/>
              </w:rPr>
            </w:pPr>
            <w:r w:rsidRPr="007C7D50">
              <w:rPr>
                <w:b/>
                <w:bCs/>
                <w:lang w:val="en-GB"/>
              </w:rPr>
              <w:t>Mean</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52A1F" w14:textId="77777777" w:rsidR="007C7D50" w:rsidRPr="007C7D50" w:rsidRDefault="007C7D50" w:rsidP="007C7D50">
            <w:pPr>
              <w:rPr>
                <w:b/>
                <w:bCs/>
                <w:lang w:val="en-GB"/>
              </w:rPr>
            </w:pPr>
            <w:r w:rsidRPr="007C7D50">
              <w:rPr>
                <w:b/>
                <w:bCs/>
                <w:lang w:val="en-GB"/>
              </w:rPr>
              <w:t>Std Dev</w:t>
            </w: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DACB8" w14:textId="77777777" w:rsidR="007C7D50" w:rsidRPr="007C7D50" w:rsidRDefault="007C7D50" w:rsidP="007C7D50">
            <w:pPr>
              <w:rPr>
                <w:b/>
                <w:bCs/>
                <w:lang w:val="en-GB"/>
              </w:rPr>
            </w:pPr>
            <w:r w:rsidRPr="007C7D50">
              <w:rPr>
                <w:b/>
                <w:bCs/>
                <w:lang w:val="en-GB"/>
              </w:rPr>
              <w:t>ICC</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87F74C" w14:textId="2B0E4C30" w:rsidR="007C7D50" w:rsidRPr="007C7D50" w:rsidRDefault="0560BBC4" w:rsidP="007C7D50">
            <w:pPr>
              <w:rPr>
                <w:b/>
                <w:bCs/>
                <w:lang w:val="en-GB"/>
              </w:rPr>
            </w:pPr>
            <w:r w:rsidRPr="4C4F49C7">
              <w:rPr>
                <w:b/>
                <w:bCs/>
                <w:lang w:val="en-GB"/>
              </w:rPr>
              <w:t>Clusters</w:t>
            </w:r>
            <w:r w:rsidR="43DE6F7E" w:rsidRPr="4C4F49C7">
              <w:rPr>
                <w:b/>
                <w:bCs/>
                <w:lang w:val="en-GB"/>
              </w:rPr>
              <w:t xml:space="preserve"> per arm</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26DA06" w14:textId="77777777" w:rsidR="007C7D50" w:rsidRPr="007C7D50" w:rsidRDefault="007C7D50" w:rsidP="007C7D50">
            <w:pPr>
              <w:rPr>
                <w:b/>
                <w:bCs/>
                <w:lang w:val="en-GB"/>
              </w:rPr>
            </w:pPr>
            <w:r w:rsidRPr="007C7D50">
              <w:rPr>
                <w:b/>
                <w:bCs/>
                <w:lang w:val="en-GB"/>
              </w:rPr>
              <w:t>HH per cluster</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8719F4" w14:textId="77777777" w:rsidR="007C7D50" w:rsidRPr="007C7D50" w:rsidRDefault="007C7D50" w:rsidP="007C7D50">
            <w:pPr>
              <w:rPr>
                <w:b/>
                <w:bCs/>
                <w:lang w:val="en-GB"/>
              </w:rPr>
            </w:pPr>
            <w:r w:rsidRPr="007C7D50">
              <w:rPr>
                <w:b/>
                <w:bCs/>
                <w:lang w:val="en-GB"/>
              </w:rPr>
              <w:t>DD</w:t>
            </w:r>
          </w:p>
        </w:tc>
        <w:tc>
          <w:tcPr>
            <w:tcW w:w="2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B968F" w14:textId="77777777" w:rsidR="007C7D50" w:rsidRPr="007C7D50" w:rsidRDefault="007C7D50" w:rsidP="007C7D50">
            <w:pPr>
              <w:rPr>
                <w:b/>
                <w:bCs/>
                <w:lang w:val="en-GB"/>
              </w:rPr>
            </w:pPr>
            <w:r w:rsidRPr="007C7D50">
              <w:rPr>
                <w:b/>
                <w:bCs/>
                <w:lang w:val="en-GB"/>
              </w:rPr>
              <w:t>% change</w:t>
            </w:r>
          </w:p>
        </w:tc>
      </w:tr>
      <w:tr w:rsidR="005B529D" w14:paraId="4557B772" w14:textId="77777777" w:rsidTr="4C4F49C7">
        <w:trPr>
          <w:trHeight w:val="300"/>
        </w:trPr>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EF6D1" w14:textId="262D0FB5" w:rsidR="005B529D" w:rsidRPr="005B529D" w:rsidRDefault="005B529D" w:rsidP="005B529D">
            <w:pPr>
              <w:rPr>
                <w:lang w:val="en-GB"/>
              </w:rPr>
            </w:pPr>
            <w:r w:rsidRPr="005B529D">
              <w:rPr>
                <w:lang w:val="en-GB"/>
              </w:rPr>
              <w:t>4976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96A3DD" w14:textId="29C06121" w:rsidR="005B529D" w:rsidRPr="005B529D" w:rsidRDefault="005B529D" w:rsidP="005B529D">
            <w:pPr>
              <w:rPr>
                <w:lang w:val="en-GB"/>
              </w:rPr>
            </w:pPr>
            <w:r w:rsidRPr="005B529D">
              <w:rPr>
                <w:lang w:val="en-GB"/>
              </w:rPr>
              <w:t>3500</w:t>
            </w: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363679" w14:textId="545B08AD" w:rsidR="005B529D" w:rsidRPr="005B529D" w:rsidRDefault="005B529D" w:rsidP="005B529D">
            <w:pPr>
              <w:rPr>
                <w:lang w:val="en-GB"/>
              </w:rPr>
            </w:pPr>
            <w:r w:rsidRPr="005B529D">
              <w:rPr>
                <w:lang w:val="en-GB"/>
              </w:rPr>
              <w:t>0.07</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4B362" w14:textId="4368BEF2" w:rsidR="005B529D" w:rsidRPr="005B529D" w:rsidRDefault="005B529D" w:rsidP="005B529D">
            <w:pPr>
              <w:rPr>
                <w:lang w:val="en-GB"/>
              </w:rPr>
            </w:pPr>
            <w:r w:rsidRPr="005B529D">
              <w:rPr>
                <w:lang w:val="en-GB"/>
              </w:rPr>
              <w:t>46</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519938" w14:textId="642180AF" w:rsidR="005B529D" w:rsidRPr="005B529D" w:rsidRDefault="005B529D" w:rsidP="005B529D">
            <w:pPr>
              <w:rPr>
                <w:lang w:val="en-GB"/>
              </w:rPr>
            </w:pPr>
            <w:r w:rsidRPr="005B529D">
              <w:rPr>
                <w:lang w:val="en-GB"/>
              </w:rPr>
              <w:t>20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472D6" w14:textId="3CE5C9B3" w:rsidR="005B529D" w:rsidRPr="005B529D" w:rsidRDefault="005B529D" w:rsidP="005B529D">
            <w:pPr>
              <w:rPr>
                <w:lang w:val="en-GB"/>
              </w:rPr>
            </w:pPr>
            <w:r w:rsidRPr="005B529D">
              <w:rPr>
                <w:lang w:val="en-GB"/>
              </w:rPr>
              <w:t xml:space="preserve">705.58   </w:t>
            </w:r>
          </w:p>
        </w:tc>
        <w:tc>
          <w:tcPr>
            <w:tcW w:w="2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14733" w14:textId="7E277E5B" w:rsidR="005B529D" w:rsidRPr="005B529D" w:rsidRDefault="00787330" w:rsidP="005B529D">
            <w:pPr>
              <w:rPr>
                <w:lang w:val="en-GB"/>
              </w:rPr>
            </w:pPr>
            <w:r>
              <w:rPr>
                <w:lang w:val="en-GB"/>
              </w:rPr>
              <w:t>14.2%</w:t>
            </w:r>
          </w:p>
        </w:tc>
      </w:tr>
      <w:tr w:rsidR="000824BF" w14:paraId="5119E985" w14:textId="77777777" w:rsidTr="4C4F49C7">
        <w:trPr>
          <w:trHeight w:val="300"/>
        </w:trPr>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50432" w14:textId="48F200AB" w:rsidR="000824BF" w:rsidRPr="005B529D" w:rsidRDefault="000824BF" w:rsidP="000824BF">
            <w:pPr>
              <w:rPr>
                <w:lang w:val="en-GB"/>
              </w:rPr>
            </w:pPr>
            <w:r w:rsidRPr="005B529D">
              <w:rPr>
                <w:lang w:val="en-GB"/>
              </w:rPr>
              <w:t>4976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E91B7" w14:textId="3DB9BFD8" w:rsidR="000824BF" w:rsidRPr="005B529D" w:rsidRDefault="000824BF" w:rsidP="000824BF">
            <w:pPr>
              <w:rPr>
                <w:lang w:val="en-GB"/>
              </w:rPr>
            </w:pPr>
            <w:r>
              <w:rPr>
                <w:lang w:val="en-GB"/>
              </w:rPr>
              <w:t>400</w:t>
            </w:r>
            <w:r w:rsidR="002D7FEF">
              <w:rPr>
                <w:lang w:val="en-GB"/>
              </w:rPr>
              <w:t>0</w:t>
            </w: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D6F3F" w14:textId="20B5E66D" w:rsidR="000824BF" w:rsidRPr="005B529D" w:rsidRDefault="000824BF" w:rsidP="000824BF">
            <w:pPr>
              <w:rPr>
                <w:lang w:val="en-GB"/>
              </w:rPr>
            </w:pPr>
            <w:r w:rsidRPr="005B529D">
              <w:rPr>
                <w:lang w:val="en-GB"/>
              </w:rPr>
              <w:t>0.07</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AFA8A" w14:textId="7D55A5FB" w:rsidR="000824BF" w:rsidRPr="005B529D" w:rsidRDefault="000824BF" w:rsidP="000824BF">
            <w:pPr>
              <w:rPr>
                <w:lang w:val="en-GB"/>
              </w:rPr>
            </w:pPr>
            <w:r w:rsidRPr="005B529D">
              <w:rPr>
                <w:lang w:val="en-GB"/>
              </w:rPr>
              <w:t>46</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57FDC" w14:textId="59CD8BD6" w:rsidR="000824BF" w:rsidRPr="005B529D" w:rsidRDefault="000824BF" w:rsidP="000824BF">
            <w:pPr>
              <w:rPr>
                <w:lang w:val="en-GB"/>
              </w:rPr>
            </w:pPr>
            <w:r w:rsidRPr="005B529D">
              <w:rPr>
                <w:lang w:val="en-GB"/>
              </w:rPr>
              <w:t>20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0EE2A" w14:textId="38288542" w:rsidR="000824BF" w:rsidRPr="005B529D" w:rsidRDefault="000824BF" w:rsidP="000824BF">
            <w:pPr>
              <w:rPr>
                <w:lang w:val="en-GB"/>
              </w:rPr>
            </w:pPr>
            <w:r w:rsidRPr="00FA67BA">
              <w:rPr>
                <w:lang w:val="en-GB"/>
              </w:rPr>
              <w:t xml:space="preserve">806.37  </w:t>
            </w:r>
          </w:p>
        </w:tc>
        <w:tc>
          <w:tcPr>
            <w:tcW w:w="2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0B50E3" w14:textId="3304460A" w:rsidR="000824BF" w:rsidRPr="005B529D" w:rsidRDefault="00787330" w:rsidP="000824BF">
            <w:pPr>
              <w:rPr>
                <w:lang w:val="en-GB"/>
              </w:rPr>
            </w:pPr>
            <w:r>
              <w:rPr>
                <w:lang w:val="en-GB"/>
              </w:rPr>
              <w:t>16.2%</w:t>
            </w:r>
          </w:p>
        </w:tc>
      </w:tr>
      <w:tr w:rsidR="000824BF" w:rsidRPr="007C7D50" w14:paraId="2A979E2A" w14:textId="77777777" w:rsidTr="4C4F49C7">
        <w:trPr>
          <w:trHeight w:val="300"/>
        </w:trPr>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E5D9C6" w14:textId="77777777" w:rsidR="000824BF" w:rsidRPr="005B529D" w:rsidRDefault="000824BF" w:rsidP="000824BF">
            <w:pPr>
              <w:rPr>
                <w:lang w:val="en-GB"/>
              </w:rPr>
            </w:pPr>
            <w:r w:rsidRPr="005B529D">
              <w:rPr>
                <w:lang w:val="en-GB"/>
              </w:rPr>
              <w:t>4976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04F75" w14:textId="77777777" w:rsidR="000824BF" w:rsidRPr="005B529D" w:rsidRDefault="000824BF" w:rsidP="000824BF">
            <w:pPr>
              <w:rPr>
                <w:lang w:val="en-GB"/>
              </w:rPr>
            </w:pPr>
            <w:r w:rsidRPr="005B529D">
              <w:rPr>
                <w:lang w:val="en-GB"/>
              </w:rPr>
              <w:t>3500</w:t>
            </w: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4FCC5" w14:textId="77777777" w:rsidR="000824BF" w:rsidRPr="005B529D" w:rsidRDefault="000824BF" w:rsidP="000824BF">
            <w:pPr>
              <w:rPr>
                <w:lang w:val="en-GB"/>
              </w:rPr>
            </w:pPr>
            <w:r w:rsidRPr="005B529D">
              <w:rPr>
                <w:lang w:val="en-GB"/>
              </w:rPr>
              <w:t>0.07</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1CD10" w14:textId="77777777" w:rsidR="000824BF" w:rsidRPr="005B529D" w:rsidRDefault="000824BF" w:rsidP="000824BF">
            <w:pPr>
              <w:rPr>
                <w:lang w:val="en-GB"/>
              </w:rPr>
            </w:pPr>
            <w:r w:rsidRPr="005B529D">
              <w:rPr>
                <w:lang w:val="en-GB"/>
              </w:rPr>
              <w:t>46</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D49AD5" w14:textId="397831F0" w:rsidR="000824BF" w:rsidRPr="005B529D" w:rsidRDefault="000824BF" w:rsidP="000824BF">
            <w:pPr>
              <w:rPr>
                <w:lang w:val="en-GB"/>
              </w:rPr>
            </w:pPr>
            <w:r w:rsidRPr="005B529D">
              <w:rPr>
                <w:lang w:val="en-GB"/>
              </w:rPr>
              <w:t>30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4A3CF" w14:textId="05602ED3" w:rsidR="000824BF" w:rsidRPr="005B529D" w:rsidRDefault="000824BF" w:rsidP="000824BF">
            <w:pPr>
              <w:rPr>
                <w:lang w:val="en-GB"/>
              </w:rPr>
            </w:pPr>
            <w:r w:rsidRPr="005B529D">
              <w:rPr>
                <w:lang w:val="en-GB"/>
              </w:rPr>
              <w:t xml:space="preserve">656.96 </w:t>
            </w:r>
          </w:p>
        </w:tc>
        <w:tc>
          <w:tcPr>
            <w:tcW w:w="2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D3284" w14:textId="264B631E" w:rsidR="000824BF" w:rsidRPr="005B529D" w:rsidRDefault="000824BF" w:rsidP="000824BF">
            <w:pPr>
              <w:rPr>
                <w:lang w:val="en-GB"/>
              </w:rPr>
            </w:pPr>
            <w:r w:rsidRPr="005B529D">
              <w:rPr>
                <w:lang w:val="en-GB"/>
              </w:rPr>
              <w:t>13.2%</w:t>
            </w:r>
          </w:p>
        </w:tc>
      </w:tr>
      <w:tr w:rsidR="000824BF" w:rsidRPr="007C7D50" w14:paraId="6953A5F7" w14:textId="77777777" w:rsidTr="4C4F49C7">
        <w:trPr>
          <w:trHeight w:val="300"/>
        </w:trPr>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550845" w14:textId="77777777" w:rsidR="000824BF" w:rsidRPr="005B529D" w:rsidRDefault="000824BF" w:rsidP="000824BF">
            <w:pPr>
              <w:rPr>
                <w:lang w:val="en-GB"/>
              </w:rPr>
            </w:pPr>
            <w:r w:rsidRPr="005B529D">
              <w:rPr>
                <w:lang w:val="en-GB"/>
              </w:rPr>
              <w:t>4976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AF1A5" w14:textId="77777777" w:rsidR="000824BF" w:rsidRPr="005B529D" w:rsidRDefault="000824BF" w:rsidP="000824BF">
            <w:pPr>
              <w:rPr>
                <w:lang w:val="en-GB"/>
              </w:rPr>
            </w:pPr>
            <w:r w:rsidRPr="005B529D">
              <w:rPr>
                <w:lang w:val="en-GB"/>
              </w:rPr>
              <w:t>4000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8511B8" w14:textId="77777777" w:rsidR="000824BF" w:rsidRPr="005B529D" w:rsidRDefault="000824BF" w:rsidP="000824BF">
            <w:pPr>
              <w:rPr>
                <w:lang w:val="en-GB"/>
              </w:rPr>
            </w:pPr>
            <w:r w:rsidRPr="005B529D">
              <w:rPr>
                <w:lang w:val="en-GB"/>
              </w:rPr>
              <w:t>0.07</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5A453" w14:textId="4BB804B6" w:rsidR="000824BF" w:rsidRPr="005B529D" w:rsidRDefault="000824BF" w:rsidP="000824BF">
            <w:pPr>
              <w:rPr>
                <w:lang w:val="en-GB"/>
              </w:rPr>
            </w:pPr>
            <w:r w:rsidRPr="005B529D">
              <w:rPr>
                <w:lang w:val="en-GB"/>
              </w:rPr>
              <w:t>46</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DCDE2" w14:textId="242A91ED" w:rsidR="000824BF" w:rsidRPr="005B529D" w:rsidRDefault="000824BF" w:rsidP="000824BF">
            <w:pPr>
              <w:rPr>
                <w:lang w:val="en-GB"/>
              </w:rPr>
            </w:pPr>
            <w:r w:rsidRPr="005B529D">
              <w:rPr>
                <w:lang w:val="en-GB"/>
              </w:rPr>
              <w:t>30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26C1" w14:textId="0DD11385" w:rsidR="000824BF" w:rsidRPr="005B529D" w:rsidRDefault="000824BF" w:rsidP="000824BF">
            <w:pPr>
              <w:rPr>
                <w:lang w:val="en-GB"/>
              </w:rPr>
            </w:pPr>
            <w:r w:rsidRPr="005B529D">
              <w:rPr>
                <w:lang w:val="en-GB"/>
              </w:rPr>
              <w:t>750.82</w:t>
            </w:r>
          </w:p>
        </w:tc>
        <w:tc>
          <w:tcPr>
            <w:tcW w:w="2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EB70D0" w14:textId="1D1EB060" w:rsidR="000824BF" w:rsidRPr="005B529D" w:rsidRDefault="000824BF" w:rsidP="000824BF">
            <w:pPr>
              <w:rPr>
                <w:lang w:val="en-GB"/>
              </w:rPr>
            </w:pPr>
            <w:r w:rsidRPr="005B529D">
              <w:rPr>
                <w:lang w:val="en-GB"/>
              </w:rPr>
              <w:t>15.1%</w:t>
            </w:r>
          </w:p>
        </w:tc>
      </w:tr>
      <w:tr w:rsidR="000824BF" w:rsidRPr="007C7D50" w14:paraId="52C9810F" w14:textId="77777777" w:rsidTr="4C4F49C7">
        <w:trPr>
          <w:trHeight w:val="300"/>
        </w:trPr>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912A5" w14:textId="0BA752C4" w:rsidR="000824BF" w:rsidRPr="005B529D" w:rsidRDefault="000824BF" w:rsidP="000824BF">
            <w:pPr>
              <w:rPr>
                <w:lang w:val="en-GB"/>
              </w:rPr>
            </w:pPr>
            <w:r w:rsidRPr="005B529D">
              <w:rPr>
                <w:lang w:val="en-GB"/>
              </w:rPr>
              <w:t>4976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D0880" w14:textId="2D1ED09E" w:rsidR="000824BF" w:rsidRPr="005B529D" w:rsidRDefault="000824BF" w:rsidP="000824BF">
            <w:pPr>
              <w:rPr>
                <w:lang w:val="en-GB"/>
              </w:rPr>
            </w:pPr>
            <w:r w:rsidRPr="005B529D">
              <w:rPr>
                <w:lang w:val="en-GB"/>
              </w:rPr>
              <w:t>3500</w:t>
            </w: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BF80F" w14:textId="123605B5" w:rsidR="000824BF" w:rsidRPr="005B529D" w:rsidRDefault="000824BF" w:rsidP="000824BF">
            <w:pPr>
              <w:rPr>
                <w:lang w:val="en-GB"/>
              </w:rPr>
            </w:pPr>
            <w:r w:rsidRPr="005B529D">
              <w:rPr>
                <w:lang w:val="en-GB"/>
              </w:rPr>
              <w:t>0.07</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81DF6" w14:textId="3D85AF18" w:rsidR="000824BF" w:rsidRPr="005B529D" w:rsidRDefault="000824BF" w:rsidP="000824BF">
            <w:pPr>
              <w:rPr>
                <w:lang w:val="en-GB"/>
              </w:rPr>
            </w:pPr>
            <w:r w:rsidRPr="005B529D">
              <w:rPr>
                <w:lang w:val="en-GB"/>
              </w:rPr>
              <w:t>46</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4216EC" w14:textId="4C9B0A5A" w:rsidR="000824BF" w:rsidRPr="005B529D" w:rsidRDefault="000824BF" w:rsidP="000824BF">
            <w:pPr>
              <w:rPr>
                <w:lang w:val="en-GB"/>
              </w:rPr>
            </w:pPr>
            <w:r w:rsidRPr="005B529D">
              <w:rPr>
                <w:lang w:val="en-GB"/>
              </w:rPr>
              <w:t>40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762A30" w14:textId="72E90857" w:rsidR="000824BF" w:rsidRPr="005B529D" w:rsidRDefault="000824BF" w:rsidP="000824BF">
            <w:pPr>
              <w:rPr>
                <w:lang w:val="en-GB"/>
              </w:rPr>
            </w:pPr>
            <w:r w:rsidRPr="005B529D">
              <w:rPr>
                <w:lang w:val="en-GB"/>
              </w:rPr>
              <w:t>631.26</w:t>
            </w:r>
          </w:p>
        </w:tc>
        <w:tc>
          <w:tcPr>
            <w:tcW w:w="21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D393D" w14:textId="70F1F627" w:rsidR="000824BF" w:rsidRPr="005B529D" w:rsidRDefault="000824BF" w:rsidP="000824BF">
            <w:pPr>
              <w:rPr>
                <w:lang w:val="en-GB"/>
              </w:rPr>
            </w:pPr>
            <w:r w:rsidRPr="005B529D">
              <w:rPr>
                <w:lang w:val="en-GB"/>
              </w:rPr>
              <w:t>12.7%</w:t>
            </w:r>
          </w:p>
        </w:tc>
      </w:tr>
      <w:tr w:rsidR="000824BF" w:rsidRPr="007C7D50" w14:paraId="3AA140AE" w14:textId="77777777" w:rsidTr="4C4F49C7">
        <w:trPr>
          <w:trHeight w:val="300"/>
        </w:trPr>
        <w:tc>
          <w:tcPr>
            <w:tcW w:w="1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2DCBB" w14:textId="77777777" w:rsidR="000824BF" w:rsidRPr="005B529D" w:rsidRDefault="000824BF" w:rsidP="000824BF">
            <w:pPr>
              <w:rPr>
                <w:lang w:val="en-GB"/>
              </w:rPr>
            </w:pPr>
            <w:r w:rsidRPr="005B529D">
              <w:rPr>
                <w:lang w:val="en-GB"/>
              </w:rPr>
              <w:t>4976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AAD044" w14:textId="77777777" w:rsidR="000824BF" w:rsidRPr="005B529D" w:rsidRDefault="000824BF" w:rsidP="000824BF">
            <w:pPr>
              <w:rPr>
                <w:lang w:val="en-GB"/>
              </w:rPr>
            </w:pPr>
            <w:r w:rsidRPr="005B529D">
              <w:rPr>
                <w:lang w:val="en-GB"/>
              </w:rPr>
              <w:t>4000</w:t>
            </w:r>
          </w:p>
        </w:tc>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04B4D7" w14:textId="77777777" w:rsidR="000824BF" w:rsidRPr="005B529D" w:rsidRDefault="000824BF" w:rsidP="000824BF">
            <w:pPr>
              <w:rPr>
                <w:lang w:val="en-GB"/>
              </w:rPr>
            </w:pPr>
            <w:r w:rsidRPr="005B529D">
              <w:rPr>
                <w:lang w:val="en-GB"/>
              </w:rPr>
              <w:t>0.07</w:t>
            </w:r>
          </w:p>
        </w:tc>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A8AEC" w14:textId="538F781E" w:rsidR="000824BF" w:rsidRPr="005B529D" w:rsidRDefault="000824BF" w:rsidP="000824BF">
            <w:pPr>
              <w:rPr>
                <w:lang w:val="en-GB"/>
              </w:rPr>
            </w:pPr>
            <w:r w:rsidRPr="005B529D">
              <w:rPr>
                <w:lang w:val="en-GB"/>
              </w:rPr>
              <w:t>46</w:t>
            </w:r>
          </w:p>
        </w:tc>
        <w:tc>
          <w:tcPr>
            <w:tcW w:w="14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07274" w14:textId="561A146F" w:rsidR="000824BF" w:rsidRPr="005B529D" w:rsidRDefault="000824BF" w:rsidP="000824BF">
            <w:pPr>
              <w:rPr>
                <w:lang w:val="en-GB"/>
              </w:rPr>
            </w:pPr>
            <w:r w:rsidRPr="005B529D">
              <w:rPr>
                <w:lang w:val="en-GB"/>
              </w:rPr>
              <w:t>40</w:t>
            </w:r>
          </w:p>
        </w:tc>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38337" w14:textId="418EBB5E" w:rsidR="000824BF" w:rsidRPr="005B529D" w:rsidRDefault="000824BF" w:rsidP="000824BF">
            <w:pPr>
              <w:rPr>
                <w:lang w:val="en-GB"/>
              </w:rPr>
            </w:pPr>
            <w:r w:rsidRPr="005B529D">
              <w:rPr>
                <w:lang w:val="en-GB"/>
              </w:rPr>
              <w:t>721.43</w:t>
            </w:r>
          </w:p>
        </w:tc>
        <w:tc>
          <w:tcPr>
            <w:tcW w:w="2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8D9BDE" w14:textId="77777777" w:rsidR="000824BF" w:rsidRPr="005B529D" w:rsidRDefault="000824BF" w:rsidP="000824BF">
            <w:pPr>
              <w:rPr>
                <w:lang w:val="en-GB"/>
              </w:rPr>
            </w:pPr>
            <w:r w:rsidRPr="005B529D">
              <w:rPr>
                <w:lang w:val="en-GB"/>
              </w:rPr>
              <w:t>14.5%</w:t>
            </w:r>
          </w:p>
        </w:tc>
      </w:tr>
    </w:tbl>
    <w:p w14:paraId="2F0C7B91" w14:textId="0772F3A3" w:rsidR="007C7D50" w:rsidRDefault="007C7D50" w:rsidP="00355EC7"/>
    <w:p w14:paraId="60DA2917" w14:textId="429BFBA8" w:rsidR="001F6C0E" w:rsidRDefault="494A295C" w:rsidP="00604746">
      <w:pPr>
        <w:pStyle w:val="Heading2"/>
        <w:numPr>
          <w:ilvl w:val="2"/>
          <w:numId w:val="3"/>
        </w:numPr>
      </w:pPr>
      <w:bookmarkStart w:id="29" w:name="_Toc85200844"/>
      <w:r>
        <w:t>Attrition from the sample</w:t>
      </w:r>
      <w:bookmarkEnd w:id="29"/>
    </w:p>
    <w:p w14:paraId="2FE430F3" w14:textId="03F580E8" w:rsidR="00AC7381" w:rsidRDefault="00AC7381" w:rsidP="00AC7381">
      <w:r>
        <w:t xml:space="preserve">Attrition from the project poses bias </w:t>
      </w:r>
      <w:r w:rsidR="001A32D7">
        <w:t>to</w:t>
      </w:r>
      <w:r>
        <w:t xml:space="preserve"> our evaluation design</w:t>
      </w:r>
      <w:r w:rsidR="001A32D7">
        <w:t xml:space="preserve">. </w:t>
      </w:r>
      <w:r>
        <w:t xml:space="preserve">3ie will attempt to </w:t>
      </w:r>
      <w:r w:rsidR="001A32D7">
        <w:t>minimise</w:t>
      </w:r>
      <w:r>
        <w:t xml:space="preserve"> attrition at baseline by taking the following key precautionary measures:</w:t>
      </w:r>
    </w:p>
    <w:p w14:paraId="6036AE45" w14:textId="31D9AF8B" w:rsidR="00AC7381" w:rsidRDefault="00AC7381" w:rsidP="00D83C14">
      <w:pPr>
        <w:pStyle w:val="ListParagraph"/>
        <w:numPr>
          <w:ilvl w:val="0"/>
          <w:numId w:val="10"/>
        </w:numPr>
      </w:pPr>
      <w:r>
        <w:t>At baseline, we will collect information such as addresses and mobile numbers of respondents and relatives to be able to track households over time.</w:t>
      </w:r>
    </w:p>
    <w:p w14:paraId="2CC87EA9" w14:textId="39333A64" w:rsidR="00AC7381" w:rsidRDefault="00AC7381" w:rsidP="00D83C14">
      <w:pPr>
        <w:pStyle w:val="ListParagraph"/>
        <w:numPr>
          <w:ilvl w:val="0"/>
          <w:numId w:val="10"/>
        </w:numPr>
      </w:pPr>
      <w:r>
        <w:t xml:space="preserve">The informed consent process at the beginning of the baseline survey will highlight the importance of study and potential benefits to participants of completing the </w:t>
      </w:r>
      <w:r w:rsidR="00857F67">
        <w:t>program</w:t>
      </w:r>
      <w:r w:rsidR="00577919">
        <w:t>m</w:t>
      </w:r>
      <w:r>
        <w:t>e</w:t>
      </w:r>
    </w:p>
    <w:p w14:paraId="22AFDAF5" w14:textId="6E95378E" w:rsidR="00AC7381" w:rsidRDefault="00AC7381" w:rsidP="00D83C14">
      <w:pPr>
        <w:pStyle w:val="ListParagraph"/>
        <w:numPr>
          <w:ilvl w:val="0"/>
          <w:numId w:val="10"/>
        </w:numPr>
      </w:pPr>
      <w:r>
        <w:lastRenderedPageBreak/>
        <w:t>If we find in a follow-up survey that a respondent has moved to a new location, we will conduct phone interviews where possible.</w:t>
      </w:r>
    </w:p>
    <w:p w14:paraId="0D33CE69" w14:textId="72B176F6" w:rsidR="00AC7381" w:rsidRDefault="3D6F3345" w:rsidP="00AC7381">
      <w:r>
        <w:t xml:space="preserve">In the previous section, we showed that 30 households per village is adequate to measure a 13% increase in </w:t>
      </w:r>
      <w:r w:rsidR="60DA26A7">
        <w:t xml:space="preserve">incomes. </w:t>
      </w:r>
      <w:r w:rsidR="5B668B0F">
        <w:t>To account for attrition,</w:t>
      </w:r>
      <w:r w:rsidR="60DA26A7">
        <w:t xml:space="preserve"> </w:t>
      </w:r>
      <w:r w:rsidR="6C0F1D03">
        <w:t>we have</w:t>
      </w:r>
      <w:r w:rsidR="24867A1D">
        <w:t xml:space="preserve"> oversample</w:t>
      </w:r>
      <w:r w:rsidR="0B6FCBC1">
        <w:t>d households per village</w:t>
      </w:r>
      <w:r w:rsidR="5DB52860">
        <w:t xml:space="preserve">. Instead of 30 household, we will include 40 households per village. </w:t>
      </w:r>
      <w:proofErr w:type="gramStart"/>
      <w:r w:rsidR="5DB52860">
        <w:t>Assuming that</w:t>
      </w:r>
      <w:proofErr w:type="gramEnd"/>
      <w:r w:rsidR="5DB52860">
        <w:t xml:space="preserve"> 10 households attrite from our sample, we will still be powered to study project impacts. </w:t>
      </w:r>
      <w:r w:rsidR="6EF4BCDA">
        <w:t>Including the additional 10 households in our sample has another benefit</w:t>
      </w:r>
      <w:r w:rsidR="04588577">
        <w:t xml:space="preserve"> as it enables us to account for imperfect take-up. </w:t>
      </w:r>
      <w:r w:rsidR="24867A1D">
        <w:t xml:space="preserve">In the case that attrition is found to be correlated with treatment status, we will use Lee bounds on our treatment estimates to obtain robust impact estimates. </w:t>
      </w:r>
    </w:p>
    <w:p w14:paraId="7FAA8D87" w14:textId="1161480B" w:rsidR="00AB41B5" w:rsidRPr="00AB41B5" w:rsidRDefault="009C70E3" w:rsidP="00D83C14">
      <w:pPr>
        <w:pStyle w:val="Heading1"/>
        <w:numPr>
          <w:ilvl w:val="0"/>
          <w:numId w:val="3"/>
        </w:numPr>
      </w:pPr>
      <w:bookmarkStart w:id="30" w:name="_Toc85200845"/>
      <w:r w:rsidRPr="00251726">
        <w:t>Fieldwork</w:t>
      </w:r>
      <w:bookmarkEnd w:id="30"/>
    </w:p>
    <w:p w14:paraId="15D87F55" w14:textId="6EC65CF1" w:rsidR="00C94941" w:rsidRDefault="00265134" w:rsidP="00D83C14">
      <w:pPr>
        <w:pStyle w:val="Heading2"/>
        <w:numPr>
          <w:ilvl w:val="1"/>
          <w:numId w:val="3"/>
        </w:numPr>
      </w:pPr>
      <w:bookmarkStart w:id="31" w:name="_Toc85200846"/>
      <w:r>
        <w:t>Data sources</w:t>
      </w:r>
      <w:bookmarkEnd w:id="31"/>
      <w:r>
        <w:t xml:space="preserve"> </w:t>
      </w:r>
    </w:p>
    <w:p w14:paraId="4D0A3D7A" w14:textId="5CAEDD0D" w:rsidR="00C94941" w:rsidRDefault="002C547C" w:rsidP="00C94941">
      <w:r>
        <w:t xml:space="preserve">Data will be collected at the project baseline (August 2021), midline (2022) and end line (2023) to measure changes in key process and outcomes of interest. </w:t>
      </w:r>
      <w:r w:rsidR="00300857">
        <w:t>W</w:t>
      </w:r>
      <w:r w:rsidR="00C94941">
        <w:t xml:space="preserve">e will field four tools: 1) a household questionnaire for response by the household head; 2) a women’s questionnaire for response by one adult woman in the household; 3) a village questionnaire for </w:t>
      </w:r>
      <w:r>
        <w:t xml:space="preserve">response by a village leader to gather </w:t>
      </w:r>
      <w:r w:rsidR="00C94941">
        <w:t>information on village demography; and 4)</w:t>
      </w:r>
      <w:r>
        <w:t xml:space="preserve"> a qualitative questionnaire</w:t>
      </w:r>
      <w:r w:rsidR="00C94941">
        <w:t xml:space="preserve">, which will include interviews with ACCESS staff, participants, family </w:t>
      </w:r>
      <w:r w:rsidR="00787330">
        <w:t>members, and</w:t>
      </w:r>
      <w:r>
        <w:t xml:space="preserve"> other</w:t>
      </w:r>
      <w:r w:rsidR="00C94941">
        <w:t xml:space="preserve"> value chain actors. </w:t>
      </w:r>
    </w:p>
    <w:p w14:paraId="1CE53FC6" w14:textId="77777777" w:rsidR="00C94941" w:rsidRDefault="00C94941" w:rsidP="00C94941">
      <w:r>
        <w:t>Additionally, the implementation partner will periodically share data on key performance indicators of the collectives with 3ie, which we will be able to use for monitoring as well as evaluation.</w:t>
      </w:r>
    </w:p>
    <w:p w14:paraId="604322DD" w14:textId="7E5B50A1" w:rsidR="00045916" w:rsidRDefault="00045916" w:rsidP="00D83C14">
      <w:pPr>
        <w:pStyle w:val="Heading3"/>
        <w:numPr>
          <w:ilvl w:val="2"/>
          <w:numId w:val="3"/>
        </w:numPr>
      </w:pPr>
      <w:bookmarkStart w:id="32" w:name="_Toc85200847"/>
      <w:r>
        <w:t>Household (HQ) and Village (VQ) Questionnaires</w:t>
      </w:r>
      <w:bookmarkEnd w:id="32"/>
      <w:r>
        <w:t xml:space="preserve"> </w:t>
      </w:r>
    </w:p>
    <w:p w14:paraId="33E70D2A" w14:textId="609B9BC5" w:rsidR="00C94941" w:rsidRDefault="00C94941" w:rsidP="00C94941">
      <w:r>
        <w:t xml:space="preserve">The Household and </w:t>
      </w:r>
      <w:r w:rsidRPr="00CD3FEA">
        <w:t>Village</w:t>
      </w:r>
      <w:r>
        <w:t xml:space="preserve"> questionnaires draw on the National Rural Livelihoods Project (NRLP) 2018-2019 </w:t>
      </w:r>
      <w:r w:rsidR="002C547C">
        <w:t>end line</w:t>
      </w:r>
      <w:r>
        <w:t xml:space="preserve"> surveys (</w:t>
      </w:r>
      <w:proofErr w:type="spellStart"/>
      <w:r>
        <w:t>Kochar</w:t>
      </w:r>
      <w:proofErr w:type="spellEnd"/>
      <w:r>
        <w:t xml:space="preserve"> et al., 2020). In addition to standard demographic, educational and occupational information about each household member, the household questionnaire will collect in-depth information on the household’s income sources (</w:t>
      </w:r>
      <w:proofErr w:type="gramStart"/>
      <w:r>
        <w:t>i.e.</w:t>
      </w:r>
      <w:proofErr w:type="gramEnd"/>
      <w:r>
        <w:t xml:space="preserve"> from agriculture, livestock, casual/MGNREGA labour, self-employment, etc), and individual members’ participation in income-generating activities (disaggregated by gender). The questionnaire will also assess the household’s institutional linkages, ownership of assets, expenses and COVID-19 disruption. </w:t>
      </w:r>
    </w:p>
    <w:p w14:paraId="10311D5D" w14:textId="4E22CD2B" w:rsidR="00045916" w:rsidRPr="00045916" w:rsidRDefault="00C94941" w:rsidP="00C94941">
      <w:r>
        <w:t xml:space="preserve">The Village questionnaire collects information on infrastructure, prices of key products related to the </w:t>
      </w:r>
      <w:r w:rsidR="00300857">
        <w:t>Gramyashakti</w:t>
      </w:r>
      <w:r>
        <w:t xml:space="preserve"> </w:t>
      </w:r>
      <w:r w:rsidR="00E76055">
        <w:t>program</w:t>
      </w:r>
      <w:r w:rsidR="00577919">
        <w:t xml:space="preserve">me </w:t>
      </w:r>
      <w:r>
        <w:t xml:space="preserve">and institutional linkages. The panel will equip us to measure village, household and individual-level changes in income, participation in entrepreneurial activities and expenses attributable to the </w:t>
      </w:r>
      <w:r w:rsidR="00300857">
        <w:t>Gramyashakti</w:t>
      </w:r>
      <w:r>
        <w:t xml:space="preserve"> </w:t>
      </w:r>
      <w:r w:rsidR="00857F67">
        <w:t>programm</w:t>
      </w:r>
      <w:r w:rsidR="00577919">
        <w:t>e</w:t>
      </w:r>
      <w:r>
        <w:t>.</w:t>
      </w:r>
    </w:p>
    <w:p w14:paraId="0D84D018" w14:textId="2E3252B3" w:rsidR="00C94941" w:rsidRDefault="00C94941" w:rsidP="00D83C14">
      <w:pPr>
        <w:pStyle w:val="Heading3"/>
        <w:numPr>
          <w:ilvl w:val="2"/>
          <w:numId w:val="3"/>
        </w:numPr>
      </w:pPr>
      <w:bookmarkStart w:id="33" w:name="_Toc85200848"/>
      <w:commentRangeStart w:id="34"/>
      <w:commentRangeStart w:id="35"/>
      <w:commentRangeStart w:id="36"/>
      <w:r>
        <w:t>Women’s Questionnaire (WQ)</w:t>
      </w:r>
      <w:commentRangeEnd w:id="34"/>
      <w:r>
        <w:rPr>
          <w:rStyle w:val="CommentReference"/>
        </w:rPr>
        <w:commentReference w:id="34"/>
      </w:r>
      <w:commentRangeEnd w:id="35"/>
      <w:r w:rsidR="005201EE">
        <w:rPr>
          <w:rStyle w:val="CommentReference"/>
          <w:rFonts w:asciiTheme="minorHAnsi" w:eastAsiaTheme="minorHAnsi" w:hAnsiTheme="minorHAnsi" w:cstheme="minorBidi"/>
          <w:color w:val="auto"/>
        </w:rPr>
        <w:commentReference w:id="35"/>
      </w:r>
      <w:commentRangeEnd w:id="36"/>
      <w:r w:rsidR="007461F3">
        <w:rPr>
          <w:rStyle w:val="CommentReference"/>
          <w:rFonts w:eastAsiaTheme="minorHAnsi" w:cstheme="minorBidi"/>
          <w:color w:val="auto"/>
        </w:rPr>
        <w:commentReference w:id="36"/>
      </w:r>
      <w:bookmarkEnd w:id="33"/>
      <w:r>
        <w:t xml:space="preserve"> </w:t>
      </w:r>
    </w:p>
    <w:p w14:paraId="627A6E6A" w14:textId="734E8A05" w:rsidR="00FD3C46" w:rsidRDefault="72C8A565" w:rsidP="00FD3C46">
      <w:pPr>
        <w:jc w:val="both"/>
      </w:pPr>
      <w:r>
        <w:t>The women’s questionnaire</w:t>
      </w:r>
      <w:r w:rsidR="6C8487F6">
        <w:t xml:space="preserve"> </w:t>
      </w:r>
      <w:r>
        <w:t xml:space="preserve">will be administered to one adult female in each household. To capture the effect of the </w:t>
      </w:r>
      <w:r w:rsidR="1F2A7F36">
        <w:t>program</w:t>
      </w:r>
      <w:r w:rsidR="7B9EBFBE">
        <w:t xml:space="preserve">me </w:t>
      </w:r>
      <w:r>
        <w:t>on the relevant population, the selection of the woman will be based on the following criteria:</w:t>
      </w:r>
    </w:p>
    <w:p w14:paraId="0DEACD79" w14:textId="63C45969" w:rsidR="00FD3C46" w:rsidRPr="00DD077C" w:rsidRDefault="72C8A565" w:rsidP="00D83C14">
      <w:pPr>
        <w:pStyle w:val="ListParagraph"/>
        <w:numPr>
          <w:ilvl w:val="0"/>
          <w:numId w:val="11"/>
        </w:numPr>
        <w:jc w:val="both"/>
        <w:rPr>
          <w:lang w:val="en-US"/>
        </w:rPr>
      </w:pPr>
      <w:r>
        <w:t xml:space="preserve">If the household </w:t>
      </w:r>
      <w:r w:rsidR="78ED7F63">
        <w:t xml:space="preserve">has </w:t>
      </w:r>
      <w:r w:rsidR="74D3115F">
        <w:t xml:space="preserve">an </w:t>
      </w:r>
      <w:r>
        <w:t xml:space="preserve">enterprise and women are involved in it, the WQ will be fielded to one woman who is involved in the enterprise. </w:t>
      </w:r>
    </w:p>
    <w:p w14:paraId="03D96331" w14:textId="055F3B01" w:rsidR="00FD3C46" w:rsidRPr="00DD077C" w:rsidRDefault="00FD3C46" w:rsidP="00D83C14">
      <w:pPr>
        <w:pStyle w:val="ListParagraph"/>
        <w:numPr>
          <w:ilvl w:val="0"/>
          <w:numId w:val="11"/>
        </w:numPr>
        <w:jc w:val="both"/>
        <w:rPr>
          <w:rFonts w:cstheme="minorHAnsi"/>
          <w:lang w:val="en-US"/>
        </w:rPr>
      </w:pPr>
      <w:r>
        <w:t xml:space="preserve">If the household has an enterprise and no women are involved in it, the WQ will be fielded to </w:t>
      </w:r>
      <w:r w:rsidR="00DD077C">
        <w:t>one (1)</w:t>
      </w:r>
      <w:r>
        <w:t xml:space="preserve"> woman based on </w:t>
      </w:r>
      <w:r w:rsidR="00DD077C">
        <w:t>Gramyashakti’s selection</w:t>
      </w:r>
      <w:r>
        <w:t xml:space="preserve"> criteria </w:t>
      </w:r>
      <w:r w:rsidR="00300857">
        <w:t xml:space="preserve">(Appendix </w:t>
      </w:r>
      <w:r w:rsidR="001B13ED">
        <w:t>2</w:t>
      </w:r>
      <w:r w:rsidR="00300857">
        <w:t>)</w:t>
      </w:r>
      <w:r>
        <w:t>.</w:t>
      </w:r>
    </w:p>
    <w:p w14:paraId="45BF062C" w14:textId="0557AF73" w:rsidR="00FD3C46" w:rsidRPr="001B13ED" w:rsidRDefault="00FD3C46" w:rsidP="001B13ED">
      <w:pPr>
        <w:pStyle w:val="ListParagraph"/>
        <w:numPr>
          <w:ilvl w:val="0"/>
          <w:numId w:val="11"/>
        </w:numPr>
        <w:jc w:val="both"/>
        <w:rPr>
          <w:rFonts w:cstheme="minorHAnsi"/>
          <w:lang w:val="en-US"/>
        </w:rPr>
      </w:pPr>
      <w:r>
        <w:t>If the household does not have an enterprise,</w:t>
      </w:r>
      <w:r w:rsidR="00DD077C">
        <w:t xml:space="preserve"> the WQ will be fielded to </w:t>
      </w:r>
      <w:r w:rsidR="00C54CCD">
        <w:t xml:space="preserve">one (1) </w:t>
      </w:r>
      <w:r w:rsidR="00DD077C">
        <w:t xml:space="preserve">woman based on Gramyashakti’s selection criteria (Appendix </w:t>
      </w:r>
      <w:r w:rsidR="001B13ED">
        <w:t>2</w:t>
      </w:r>
      <w:r w:rsidR="00DD077C">
        <w:t xml:space="preserve">). </w:t>
      </w:r>
    </w:p>
    <w:p w14:paraId="5B9B5E10" w14:textId="685FF5C3" w:rsidR="00C94941" w:rsidRPr="00FD3C46" w:rsidRDefault="72C8A565" w:rsidP="4C4F49C7">
      <w:pPr>
        <w:jc w:val="both"/>
        <w:rPr>
          <w:lang w:val="en-US"/>
        </w:rPr>
      </w:pPr>
      <w:r>
        <w:t xml:space="preserve">The modules are drawn from the Women’s Empowerment in Agriculture Index for Value Chains (WEAI4VC) to capture changes in participation in entrepreneurial activities, time use, physical mobility, and empowerment. We have supplemented the modules on women’s self-efficacy access to productive assets with additional questions on social capital and ownership of assets associated with </w:t>
      </w:r>
      <w:r w:rsidR="241C5EFC">
        <w:lastRenderedPageBreak/>
        <w:t>spice processing</w:t>
      </w:r>
      <w:r>
        <w:t>.</w:t>
      </w:r>
      <w:r w:rsidR="30995EDB">
        <w:t xml:space="preserve"> </w:t>
      </w:r>
      <w:r w:rsidR="00034BE2">
        <w:t>We have also added a module on mental health that is based on the Self</w:t>
      </w:r>
      <w:r w:rsidR="005D2D55">
        <w:t xml:space="preserve">-Reporting Questionnaire </w:t>
      </w:r>
      <w:r w:rsidR="00200C0D">
        <w:t xml:space="preserve">20-Item (SRQ-20) to identify participants with major depression, anxiety disorders or </w:t>
      </w:r>
      <w:r w:rsidR="007461F3">
        <w:t xml:space="preserve">suicidality. </w:t>
      </w:r>
    </w:p>
    <w:p w14:paraId="68B1D9BD" w14:textId="43B778B6" w:rsidR="00F11BE9" w:rsidRDefault="0573DD11" w:rsidP="00D83C14">
      <w:pPr>
        <w:pStyle w:val="Heading3"/>
        <w:numPr>
          <w:ilvl w:val="2"/>
          <w:numId w:val="3"/>
        </w:numPr>
      </w:pPr>
      <w:bookmarkStart w:id="38" w:name="_Toc85200849"/>
      <w:commentRangeStart w:id="39"/>
      <w:r>
        <w:t xml:space="preserve">Qualitative </w:t>
      </w:r>
      <w:r w:rsidR="628D1BD0">
        <w:t>evaluation</w:t>
      </w:r>
      <w:r>
        <w:t xml:space="preserve"> </w:t>
      </w:r>
      <w:r w:rsidR="205C47A1">
        <w:t>for impact assessment</w:t>
      </w:r>
      <w:commentRangeEnd w:id="39"/>
      <w:r w:rsidR="00F11BE9">
        <w:rPr>
          <w:rStyle w:val="CommentReference"/>
        </w:rPr>
        <w:commentReference w:id="39"/>
      </w:r>
      <w:bookmarkEnd w:id="38"/>
    </w:p>
    <w:p w14:paraId="2DB27A38" w14:textId="08A85948" w:rsidR="00022350" w:rsidRDefault="00022350" w:rsidP="004E214F">
      <w:pPr>
        <w:rPr>
          <w:lang w:val="en-GB"/>
        </w:rPr>
      </w:pPr>
      <w:r w:rsidRPr="00B409DD">
        <w:rPr>
          <w:lang w:val="en-GB"/>
        </w:rPr>
        <w:t xml:space="preserve">In addition to the quantitative instruments mentioned above, we will field qualitative evaluation instruments. Qualitative research will help to unpack the answers given in surveys and better understand the process and rationale justifying changes in the project outcomes of interest. As Patton (2002) describes, “qualitative findings in an evaluation illuminate the people behind the numbers and put faces on the statistics.”  </w:t>
      </w:r>
    </w:p>
    <w:p w14:paraId="6E426453" w14:textId="6209FC97" w:rsidR="00C54CCD" w:rsidRPr="00B409DD" w:rsidRDefault="00B409DD" w:rsidP="000F1466">
      <w:pPr>
        <w:rPr>
          <w:lang w:val="en-GB"/>
        </w:rPr>
      </w:pPr>
      <w:r>
        <w:t>The</w:t>
      </w:r>
      <w:r w:rsidR="00F25A6A">
        <w:t xml:space="preserve"> qualitative</w:t>
      </w:r>
      <w:r>
        <w:t xml:space="preserve"> evaluation </w:t>
      </w:r>
      <w:r w:rsidR="00F25A6A">
        <w:t xml:space="preserve">component </w:t>
      </w:r>
      <w:r>
        <w:t>aims to understand if WEC’s lead to women empowerment</w:t>
      </w:r>
      <w:r w:rsidR="00F25A6A">
        <w:t xml:space="preserve"> and identify</w:t>
      </w:r>
      <w:r>
        <w:t xml:space="preserve"> the enablers and barriers </w:t>
      </w:r>
      <w:r w:rsidR="00F25A6A">
        <w:t>to impact</w:t>
      </w:r>
      <w:r>
        <w:t xml:space="preserve">. Importantly, the study </w:t>
      </w:r>
      <w:r w:rsidR="004E214F">
        <w:t xml:space="preserve">will </w:t>
      </w:r>
      <w:r>
        <w:t xml:space="preserve">also </w:t>
      </w:r>
      <w:r w:rsidR="004E214F">
        <w:t>capture information on the</w:t>
      </w:r>
      <w:r>
        <w:t xml:space="preserve"> implication of various social and cultural intersections - like caste, class, gender, geographical location etc.</w:t>
      </w:r>
      <w:r w:rsidR="004E214F">
        <w:t xml:space="preserve"> -</w:t>
      </w:r>
      <w:r>
        <w:t xml:space="preserve"> on </w:t>
      </w:r>
      <w:r w:rsidR="004E214F">
        <w:t>our empowerment</w:t>
      </w:r>
      <w:r>
        <w:t xml:space="preserve"> outcomes. These ‘intersections’ are critical in understanding the challenges faced by women in </w:t>
      </w:r>
      <w:r w:rsidR="004E214F">
        <w:t xml:space="preserve">achieving meaningful </w:t>
      </w:r>
      <w:r w:rsidR="00470C4E">
        <w:t xml:space="preserve">steps towards </w:t>
      </w:r>
      <w:r>
        <w:t>‘entrepreneurship’ as well (</w:t>
      </w:r>
      <w:proofErr w:type="spellStart"/>
      <w:r>
        <w:t>Torrvi</w:t>
      </w:r>
      <w:proofErr w:type="spellEnd"/>
      <w:r>
        <w:t xml:space="preserve"> and </w:t>
      </w:r>
      <w:proofErr w:type="spellStart"/>
      <w:r>
        <w:t>Maritnez</w:t>
      </w:r>
      <w:proofErr w:type="spellEnd"/>
      <w:r>
        <w:t xml:space="preserve"> 2011). Intersectional analysis is critical to feminist research since it analyses acts of concealed power relations, discrimination, agency in constructing identities (Crenshaw 1989).  </w:t>
      </w:r>
      <w:r>
        <w:rPr>
          <w:rStyle w:val="CommentReference"/>
        </w:rPr>
        <w:annotationRef/>
      </w:r>
    </w:p>
    <w:p w14:paraId="169CAE1E" w14:textId="0E43047A" w:rsidR="3E8E5DA7" w:rsidRDefault="00004179" w:rsidP="24CEAA8E">
      <w:pPr>
        <w:rPr>
          <w:lang w:val="en-GB"/>
        </w:rPr>
      </w:pPr>
      <w:commentRangeStart w:id="40"/>
      <w:commentRangeStart w:id="41"/>
      <w:r w:rsidRPr="24CEAA8E">
        <w:rPr>
          <w:lang w:val="en-GB"/>
        </w:rPr>
        <w:t>We will field three tools for the qualitative evaluation:</w:t>
      </w:r>
      <w:commentRangeEnd w:id="40"/>
      <w:r w:rsidR="3E8E5DA7">
        <w:rPr>
          <w:rStyle w:val="CommentReference"/>
        </w:rPr>
        <w:commentReference w:id="40"/>
      </w:r>
      <w:commentRangeEnd w:id="41"/>
      <w:r w:rsidR="3E8E5DA7">
        <w:rPr>
          <w:rStyle w:val="CommentReference"/>
        </w:rPr>
        <w:commentReference w:id="41"/>
      </w:r>
    </w:p>
    <w:p w14:paraId="1A575E8D" w14:textId="0D02C278" w:rsidR="00004179" w:rsidRDefault="00004179" w:rsidP="24CEAA8E">
      <w:pPr>
        <w:pStyle w:val="ListParagraph"/>
        <w:numPr>
          <w:ilvl w:val="0"/>
          <w:numId w:val="12"/>
        </w:numPr>
        <w:rPr>
          <w:lang w:val="en-GB"/>
        </w:rPr>
      </w:pPr>
      <w:r w:rsidRPr="24CEAA8E">
        <w:rPr>
          <w:lang w:val="en-GB"/>
        </w:rPr>
        <w:t xml:space="preserve">Focused Group Discussions (FGD): FGDs will be conducted with women farmers who join FPOs and/or are in leadership positions. FGDs will also be conducted with women in treatment and control areas who did not join an FPO. Each FGD will comprise of 8-10 women. </w:t>
      </w:r>
    </w:p>
    <w:p w14:paraId="4B9251B4" w14:textId="44585627" w:rsidR="00004179" w:rsidRDefault="00004179" w:rsidP="24CEAA8E">
      <w:pPr>
        <w:pStyle w:val="ListParagraph"/>
        <w:numPr>
          <w:ilvl w:val="0"/>
          <w:numId w:val="12"/>
        </w:numPr>
        <w:rPr>
          <w:lang w:val="en-GB"/>
        </w:rPr>
      </w:pPr>
      <w:r w:rsidRPr="24CEAA8E">
        <w:rPr>
          <w:lang w:val="en-GB"/>
        </w:rPr>
        <w:t>Key informant interviews (KII): Key informant interviews will be conducted with village leaders, Gramyashakti participants, trainers, value chain actors, and ACCESS staff, trainers</w:t>
      </w:r>
      <w:r w:rsidR="004F729F">
        <w:rPr>
          <w:lang w:val="en-GB"/>
        </w:rPr>
        <w:t>, and/or anyone</w:t>
      </w:r>
      <w:r w:rsidRPr="00331AF9">
        <w:rPr>
          <w:lang w:val="en-GB"/>
        </w:rPr>
        <w:t xml:space="preserve"> </w:t>
      </w:r>
      <w:r w:rsidR="004F729F" w:rsidRPr="00331AF9">
        <w:rPr>
          <w:lang w:val="en-GB"/>
        </w:rPr>
        <w:t>influential</w:t>
      </w:r>
      <w:r w:rsidRPr="00331AF9">
        <w:rPr>
          <w:lang w:val="en-GB"/>
        </w:rPr>
        <w:t xml:space="preserve"> within the local community</w:t>
      </w:r>
      <w:r w:rsidR="00331AF9">
        <w:rPr>
          <w:lang w:val="en-GB"/>
        </w:rPr>
        <w:t xml:space="preserve"> </w:t>
      </w:r>
      <w:r w:rsidRPr="00331AF9">
        <w:rPr>
          <w:lang w:val="en-GB"/>
        </w:rPr>
        <w:t xml:space="preserve">who may have helped ACCESS </w:t>
      </w:r>
      <w:r w:rsidR="004F729F" w:rsidRPr="00331AF9">
        <w:rPr>
          <w:lang w:val="en-GB"/>
        </w:rPr>
        <w:t>in forming</w:t>
      </w:r>
      <w:r w:rsidRPr="00331AF9">
        <w:rPr>
          <w:lang w:val="en-GB"/>
        </w:rPr>
        <w:t xml:space="preserve"> </w:t>
      </w:r>
      <w:r w:rsidR="004F729F" w:rsidRPr="00331AF9">
        <w:rPr>
          <w:lang w:val="en-GB"/>
        </w:rPr>
        <w:t>the</w:t>
      </w:r>
      <w:r w:rsidRPr="00331AF9">
        <w:rPr>
          <w:lang w:val="en-GB"/>
        </w:rPr>
        <w:t xml:space="preserve"> women collectives</w:t>
      </w:r>
      <w:r w:rsidR="004F729F" w:rsidRPr="00331AF9">
        <w:rPr>
          <w:lang w:val="en-GB"/>
        </w:rPr>
        <w:t>.</w:t>
      </w:r>
    </w:p>
    <w:p w14:paraId="6BBE746A" w14:textId="428D695B" w:rsidR="00004179" w:rsidRDefault="00004179" w:rsidP="24CEAA8E">
      <w:pPr>
        <w:pStyle w:val="ListParagraph"/>
        <w:numPr>
          <w:ilvl w:val="0"/>
          <w:numId w:val="12"/>
        </w:numPr>
        <w:rPr>
          <w:lang w:val="en-GB"/>
        </w:rPr>
      </w:pPr>
      <w:r w:rsidRPr="24CEAA8E">
        <w:rPr>
          <w:lang w:val="en-GB"/>
        </w:rPr>
        <w:t xml:space="preserve">Life history interviews: Life history interviews will be conducted with programme participants to inform us on the history of </w:t>
      </w:r>
      <w:r w:rsidR="00331AF9" w:rsidRPr="24CEAA8E">
        <w:rPr>
          <w:lang w:val="en-GB"/>
        </w:rPr>
        <w:t>Agri</w:t>
      </w:r>
      <w:r w:rsidRPr="24CEAA8E">
        <w:rPr>
          <w:lang w:val="en-GB"/>
        </w:rPr>
        <w:t>-processing and entrepreneurship in project locations.</w:t>
      </w:r>
      <w:commentRangeStart w:id="42"/>
      <w:commentRangeStart w:id="43"/>
      <w:commentRangeEnd w:id="42"/>
      <w:r>
        <w:rPr>
          <w:rStyle w:val="CommentReference"/>
        </w:rPr>
        <w:commentReference w:id="42"/>
      </w:r>
      <w:commentRangeEnd w:id="43"/>
      <w:r w:rsidR="004F26EB">
        <w:rPr>
          <w:rStyle w:val="CommentReference"/>
        </w:rPr>
        <w:commentReference w:id="43"/>
      </w:r>
    </w:p>
    <w:p w14:paraId="0D897DFB" w14:textId="7D4AE2FC" w:rsidR="7B26F3B7" w:rsidRDefault="7B26F3B7" w:rsidP="24CEAA8E">
      <w:pPr>
        <w:rPr>
          <w:lang w:val="en-GB"/>
        </w:rPr>
      </w:pPr>
      <w:r w:rsidRPr="24CEAA8E">
        <w:rPr>
          <w:lang w:val="en-GB"/>
        </w:rPr>
        <w:t>Additionally, t</w:t>
      </w:r>
      <w:r w:rsidR="3E8E5DA7" w:rsidRPr="24CEAA8E">
        <w:rPr>
          <w:lang w:val="en-GB"/>
        </w:rPr>
        <w:t xml:space="preserve">he qualitative evaluation </w:t>
      </w:r>
      <w:r w:rsidR="6B69AD59" w:rsidRPr="24CEAA8E">
        <w:rPr>
          <w:lang w:val="en-GB"/>
        </w:rPr>
        <w:t xml:space="preserve">will investigate </w:t>
      </w:r>
      <w:r w:rsidR="1DC334FF" w:rsidRPr="24CEAA8E">
        <w:rPr>
          <w:lang w:val="en-GB"/>
        </w:rPr>
        <w:t>how</w:t>
      </w:r>
      <w:r w:rsidR="3E8E5DA7" w:rsidRPr="24CEAA8E">
        <w:rPr>
          <w:lang w:val="en-GB"/>
        </w:rPr>
        <w:t xml:space="preserve"> </w:t>
      </w:r>
      <w:r w:rsidR="1DC334FF" w:rsidRPr="24CEAA8E">
        <w:rPr>
          <w:lang w:val="en-GB"/>
        </w:rPr>
        <w:t>project</w:t>
      </w:r>
      <w:r w:rsidR="3E8E5DA7" w:rsidRPr="24CEAA8E">
        <w:rPr>
          <w:lang w:val="en-GB"/>
        </w:rPr>
        <w:t xml:space="preserve"> interventions led to increased empowerment of the participants</w:t>
      </w:r>
      <w:r w:rsidR="02BDA774" w:rsidRPr="24CEAA8E">
        <w:rPr>
          <w:lang w:val="en-GB"/>
        </w:rPr>
        <w:t xml:space="preserve"> by studying</w:t>
      </w:r>
      <w:r w:rsidR="3E8E5DA7" w:rsidRPr="24CEAA8E">
        <w:rPr>
          <w:lang w:val="en-GB"/>
        </w:rPr>
        <w:t xml:space="preserve"> </w:t>
      </w:r>
      <w:r w:rsidR="00815523">
        <w:rPr>
          <w:lang w:val="en-GB"/>
        </w:rPr>
        <w:t>contextual</w:t>
      </w:r>
      <w:r w:rsidR="1DC334FF" w:rsidRPr="24CEAA8E">
        <w:rPr>
          <w:lang w:val="en-GB"/>
        </w:rPr>
        <w:t xml:space="preserve"> </w:t>
      </w:r>
      <w:r w:rsidR="00716D63" w:rsidRPr="24CEAA8E">
        <w:rPr>
          <w:lang w:val="en-GB"/>
        </w:rPr>
        <w:t>factors and</w:t>
      </w:r>
      <w:r w:rsidR="1DC334FF" w:rsidRPr="24CEAA8E">
        <w:rPr>
          <w:lang w:val="en-GB"/>
        </w:rPr>
        <w:t xml:space="preserve"> </w:t>
      </w:r>
      <w:r w:rsidR="004F729F" w:rsidRPr="24CEAA8E">
        <w:rPr>
          <w:lang w:val="en-GB"/>
        </w:rPr>
        <w:t>identifying</w:t>
      </w:r>
      <w:r w:rsidR="3E8E5DA7" w:rsidRPr="24CEAA8E">
        <w:rPr>
          <w:lang w:val="en-GB"/>
        </w:rPr>
        <w:t xml:space="preserve"> enablers and barriers in the process. </w:t>
      </w:r>
      <w:r w:rsidR="3BF8C4D1" w:rsidRPr="24CEAA8E">
        <w:rPr>
          <w:lang w:val="en-GB"/>
        </w:rPr>
        <w:t xml:space="preserve">To do so, </w:t>
      </w:r>
      <w:r w:rsidR="2DFE5157" w:rsidRPr="24CEAA8E">
        <w:rPr>
          <w:lang w:val="en-GB"/>
        </w:rPr>
        <w:t xml:space="preserve">we will gather qualitative data on the </w:t>
      </w:r>
      <w:r w:rsidR="17223A35" w:rsidRPr="24CEAA8E">
        <w:rPr>
          <w:lang w:val="en-GB"/>
        </w:rPr>
        <w:t xml:space="preserve">existing norms and </w:t>
      </w:r>
      <w:r w:rsidR="53348499" w:rsidRPr="24CEAA8E">
        <w:rPr>
          <w:lang w:val="en-GB"/>
        </w:rPr>
        <w:t>contextual factors</w:t>
      </w:r>
      <w:r w:rsidR="2DFE5157" w:rsidRPr="24CEAA8E">
        <w:rPr>
          <w:lang w:val="en-GB"/>
        </w:rPr>
        <w:t>.</w:t>
      </w:r>
      <w:r w:rsidR="124F52D1" w:rsidRPr="24CEAA8E">
        <w:rPr>
          <w:lang w:val="en-GB"/>
        </w:rPr>
        <w:t xml:space="preserve"> Table </w:t>
      </w:r>
      <w:r w:rsidR="00435297">
        <w:rPr>
          <w:lang w:val="en-GB"/>
        </w:rPr>
        <w:t>4</w:t>
      </w:r>
      <w:r w:rsidR="124F52D1" w:rsidRPr="24CEAA8E">
        <w:rPr>
          <w:lang w:val="en-GB"/>
        </w:rPr>
        <w:t xml:space="preserve"> shows the</w:t>
      </w:r>
      <w:r w:rsidR="62101A0C" w:rsidRPr="24CEAA8E">
        <w:rPr>
          <w:lang w:val="en-GB"/>
        </w:rPr>
        <w:t xml:space="preserve"> data we will use and sources of the data</w:t>
      </w:r>
      <w:r w:rsidR="004F729F">
        <w:rPr>
          <w:lang w:val="en-GB"/>
        </w:rPr>
        <w:t>.</w:t>
      </w:r>
    </w:p>
    <w:p w14:paraId="70CD1DAD" w14:textId="71FDE0B1" w:rsidR="004F729F" w:rsidRDefault="004F729F" w:rsidP="24CEAA8E">
      <w:pPr>
        <w:rPr>
          <w:lang w:val="en-GB"/>
        </w:rPr>
      </w:pPr>
      <w:r w:rsidRPr="007123B0">
        <w:rPr>
          <w:b/>
          <w:bCs/>
          <w:lang w:val="en-GB"/>
        </w:rPr>
        <w:t>Table 4</w:t>
      </w:r>
      <w:r>
        <w:rPr>
          <w:lang w:val="en-GB"/>
        </w:rPr>
        <w:t>:</w:t>
      </w:r>
      <w:r w:rsidR="007123B0">
        <w:rPr>
          <w:lang w:val="en-GB"/>
        </w:rPr>
        <w:t xml:space="preserve"> Collecting Data on the enablers and barriers to gender empowerment </w:t>
      </w:r>
    </w:p>
    <w:tbl>
      <w:tblPr>
        <w:tblStyle w:val="TableGrid"/>
        <w:tblW w:w="0" w:type="auto"/>
        <w:tblLayout w:type="fixed"/>
        <w:tblLook w:val="06A0" w:firstRow="1" w:lastRow="0" w:firstColumn="1" w:lastColumn="0" w:noHBand="1" w:noVBand="1"/>
      </w:tblPr>
      <w:tblGrid>
        <w:gridCol w:w="4508"/>
        <w:gridCol w:w="4508"/>
      </w:tblGrid>
      <w:tr w:rsidR="24CEAA8E" w14:paraId="0BDDDF4B" w14:textId="77777777" w:rsidTr="24CEAA8E">
        <w:tc>
          <w:tcPr>
            <w:tcW w:w="4508" w:type="dxa"/>
          </w:tcPr>
          <w:p w14:paraId="659F2720" w14:textId="3F108366" w:rsidR="24CEAA8E" w:rsidRPr="004F729F" w:rsidRDefault="00815523" w:rsidP="24CEAA8E">
            <w:pPr>
              <w:rPr>
                <w:b/>
                <w:bCs/>
                <w:lang w:val="en-GB"/>
              </w:rPr>
            </w:pPr>
            <w:r w:rsidRPr="004F729F">
              <w:rPr>
                <w:b/>
                <w:bCs/>
                <w:lang w:val="en-GB"/>
              </w:rPr>
              <w:t>Factors</w:t>
            </w:r>
          </w:p>
        </w:tc>
        <w:tc>
          <w:tcPr>
            <w:tcW w:w="4508" w:type="dxa"/>
          </w:tcPr>
          <w:p w14:paraId="002F26CE" w14:textId="51708E8E" w:rsidR="24CEAA8E" w:rsidRPr="004F729F" w:rsidRDefault="00815523" w:rsidP="24CEAA8E">
            <w:pPr>
              <w:rPr>
                <w:b/>
                <w:bCs/>
                <w:lang w:val="en-GB"/>
              </w:rPr>
            </w:pPr>
            <w:r w:rsidRPr="004F729F">
              <w:rPr>
                <w:b/>
                <w:bCs/>
                <w:lang w:val="en-GB"/>
              </w:rPr>
              <w:t>KII respondents</w:t>
            </w:r>
          </w:p>
        </w:tc>
      </w:tr>
      <w:tr w:rsidR="00815523" w14:paraId="2C226EA7" w14:textId="77777777" w:rsidTr="24CEAA8E">
        <w:tc>
          <w:tcPr>
            <w:tcW w:w="4508" w:type="dxa"/>
          </w:tcPr>
          <w:p w14:paraId="292B043D" w14:textId="4C6C0F77" w:rsidR="00815523" w:rsidRDefault="00815523" w:rsidP="00815523">
            <w:pPr>
              <w:rPr>
                <w:lang w:val="en-GB"/>
              </w:rPr>
            </w:pPr>
            <w:r w:rsidRPr="00F468B0">
              <w:rPr>
                <w:lang w:val="en-GB"/>
              </w:rPr>
              <w:t>(1) Gender norms at household, enterprise and community level that restrict or promote women’s participation in collective enterprises</w:t>
            </w:r>
          </w:p>
        </w:tc>
        <w:tc>
          <w:tcPr>
            <w:tcW w:w="4508" w:type="dxa"/>
          </w:tcPr>
          <w:p w14:paraId="1FDFB9DE" w14:textId="00413A04" w:rsidR="00815523" w:rsidRDefault="00815523" w:rsidP="00815523">
            <w:pPr>
              <w:rPr>
                <w:lang w:val="en-GB"/>
              </w:rPr>
            </w:pPr>
            <w:r>
              <w:rPr>
                <w:lang w:val="en-GB"/>
              </w:rPr>
              <w:t xml:space="preserve">Women (two generations), Husbands, Sarpanch, FPO board members, FPO members </w:t>
            </w:r>
          </w:p>
        </w:tc>
      </w:tr>
      <w:tr w:rsidR="00815523" w14:paraId="6E5AA193" w14:textId="77777777" w:rsidTr="24CEAA8E">
        <w:tc>
          <w:tcPr>
            <w:tcW w:w="4508" w:type="dxa"/>
          </w:tcPr>
          <w:p w14:paraId="79355E9F" w14:textId="689A1661" w:rsidR="00815523" w:rsidRDefault="00815523" w:rsidP="00815523">
            <w:pPr>
              <w:rPr>
                <w:lang w:val="en-GB"/>
              </w:rPr>
            </w:pPr>
            <w:r w:rsidRPr="00F468B0">
              <w:rPr>
                <w:lang w:val="en-GB"/>
              </w:rPr>
              <w:t>(2) Attitude of women towards entrepreneurship</w:t>
            </w:r>
          </w:p>
        </w:tc>
        <w:tc>
          <w:tcPr>
            <w:tcW w:w="4508" w:type="dxa"/>
          </w:tcPr>
          <w:p w14:paraId="3BE334BA" w14:textId="37BA8674" w:rsidR="00815523" w:rsidRDefault="00815523" w:rsidP="00815523">
            <w:pPr>
              <w:rPr>
                <w:lang w:val="en-GB"/>
              </w:rPr>
            </w:pPr>
            <w:r>
              <w:rPr>
                <w:lang w:val="en-GB"/>
              </w:rPr>
              <w:t>Women entrepreneurs, ACCESS staff,</w:t>
            </w:r>
          </w:p>
        </w:tc>
      </w:tr>
      <w:tr w:rsidR="00815523" w14:paraId="78EDAC75" w14:textId="77777777" w:rsidTr="24CEAA8E">
        <w:tc>
          <w:tcPr>
            <w:tcW w:w="4508" w:type="dxa"/>
          </w:tcPr>
          <w:p w14:paraId="688FC554" w14:textId="604B34B0" w:rsidR="00815523" w:rsidRDefault="00815523" w:rsidP="00815523">
            <w:pPr>
              <w:rPr>
                <w:lang w:val="en-GB"/>
              </w:rPr>
            </w:pPr>
            <w:r w:rsidRPr="00F468B0">
              <w:rPr>
                <w:lang w:val="en-GB"/>
              </w:rPr>
              <w:t xml:space="preserve">(3)  Attitude of value chain actors towards women’s enterprise </w:t>
            </w:r>
          </w:p>
        </w:tc>
        <w:tc>
          <w:tcPr>
            <w:tcW w:w="4508" w:type="dxa"/>
          </w:tcPr>
          <w:p w14:paraId="39419ED4" w14:textId="204ED0F8" w:rsidR="00815523" w:rsidRDefault="00815523" w:rsidP="00815523">
            <w:pPr>
              <w:rPr>
                <w:lang w:val="en-GB"/>
              </w:rPr>
            </w:pPr>
            <w:r>
              <w:rPr>
                <w:lang w:val="en-GB"/>
              </w:rPr>
              <w:t xml:space="preserve">Input providers and </w:t>
            </w:r>
            <w:proofErr w:type="gramStart"/>
            <w:r>
              <w:rPr>
                <w:lang w:val="en-GB"/>
              </w:rPr>
              <w:t>buyers ,</w:t>
            </w:r>
            <w:proofErr w:type="gramEnd"/>
            <w:r>
              <w:rPr>
                <w:lang w:val="en-GB"/>
              </w:rPr>
              <w:t xml:space="preserve"> ACCESS staff</w:t>
            </w:r>
          </w:p>
        </w:tc>
      </w:tr>
      <w:tr w:rsidR="00815523" w14:paraId="0D7EBA38" w14:textId="77777777" w:rsidTr="24CEAA8E">
        <w:tc>
          <w:tcPr>
            <w:tcW w:w="4508" w:type="dxa"/>
          </w:tcPr>
          <w:p w14:paraId="79665251" w14:textId="74A382A4" w:rsidR="00815523" w:rsidRDefault="00815523" w:rsidP="00815523">
            <w:pPr>
              <w:rPr>
                <w:lang w:val="en-GB"/>
              </w:rPr>
            </w:pPr>
            <w:r w:rsidRPr="00F468B0">
              <w:rPr>
                <w:lang w:val="en-GB"/>
              </w:rPr>
              <w:t xml:space="preserve">(4) </w:t>
            </w:r>
            <w:r>
              <w:rPr>
                <w:lang w:val="en-GB"/>
              </w:rPr>
              <w:t>Current and potential r</w:t>
            </w:r>
            <w:r w:rsidRPr="00F468B0">
              <w:rPr>
                <w:lang w:val="en-GB"/>
              </w:rPr>
              <w:t>ole of institutions such as local banks, SHGs and MSME departments</w:t>
            </w:r>
          </w:p>
        </w:tc>
        <w:tc>
          <w:tcPr>
            <w:tcW w:w="4508" w:type="dxa"/>
          </w:tcPr>
          <w:p w14:paraId="62F14345" w14:textId="597D8A63" w:rsidR="00815523" w:rsidRDefault="00815523" w:rsidP="00815523">
            <w:pPr>
              <w:rPr>
                <w:lang w:val="en-GB"/>
              </w:rPr>
            </w:pPr>
            <w:r>
              <w:rPr>
                <w:lang w:val="en-GB"/>
              </w:rPr>
              <w:t>FPO board members, women, ACCESS staff, officials of banks, SHGs and MSME departments</w:t>
            </w:r>
          </w:p>
        </w:tc>
      </w:tr>
    </w:tbl>
    <w:p w14:paraId="3D57C491" w14:textId="634C4002" w:rsidR="24CEAA8E" w:rsidRDefault="24CEAA8E" w:rsidP="24CEAA8E">
      <w:pPr>
        <w:rPr>
          <w:lang w:val="en-GB"/>
        </w:rPr>
      </w:pPr>
    </w:p>
    <w:p w14:paraId="1306FAF1" w14:textId="5B84E69D" w:rsidR="00660D88" w:rsidRPr="00660D88" w:rsidRDefault="00C54CCD" w:rsidP="00DA2505">
      <w:pPr>
        <w:pStyle w:val="Heading2"/>
        <w:numPr>
          <w:ilvl w:val="1"/>
          <w:numId w:val="3"/>
        </w:numPr>
      </w:pPr>
      <w:bookmarkStart w:id="44" w:name="_Toc85200850"/>
      <w:commentRangeStart w:id="45"/>
      <w:commentRangeStart w:id="46"/>
      <w:commentRangeEnd w:id="45"/>
      <w:r>
        <w:rPr>
          <w:rStyle w:val="CommentReference"/>
        </w:rPr>
        <w:lastRenderedPageBreak/>
        <w:commentReference w:id="45"/>
      </w:r>
      <w:commentRangeEnd w:id="46"/>
      <w:r>
        <w:rPr>
          <w:rStyle w:val="CommentReference"/>
        </w:rPr>
        <w:commentReference w:id="46"/>
      </w:r>
      <w:commentRangeStart w:id="47"/>
      <w:commentRangeEnd w:id="47"/>
      <w:r w:rsidR="50F0211F">
        <w:rPr>
          <w:rStyle w:val="CommentReference"/>
        </w:rPr>
        <w:commentReference w:id="47"/>
      </w:r>
      <w:r w:rsidR="00F11BE9">
        <w:t>Data collection &amp; processing</w:t>
      </w:r>
      <w:bookmarkEnd w:id="44"/>
    </w:p>
    <w:p w14:paraId="72EF21C4" w14:textId="0A862AB2" w:rsidR="007123B0" w:rsidDel="002E7A9F" w:rsidRDefault="00EF46F6" w:rsidP="00F11BE9">
      <w:pPr>
        <w:rPr>
          <w:del w:id="48" w:author="Jane Hammaker" w:date="2021-10-15T14:44:00Z"/>
        </w:rPr>
      </w:pPr>
      <w:ins w:id="49" w:author="Jane Hammaker" w:date="2021-10-15T14:39:00Z">
        <w:r>
          <w:t xml:space="preserve">3ie has partnered with </w:t>
        </w:r>
        <w:proofErr w:type="spellStart"/>
        <w:r>
          <w:t>Neerman</w:t>
        </w:r>
        <w:proofErr w:type="spellEnd"/>
        <w:r>
          <w:t xml:space="preserve"> </w:t>
        </w:r>
      </w:ins>
      <w:ins w:id="50" w:author="Jane Hammaker" w:date="2021-10-15T14:42:00Z">
        <w:r w:rsidR="00576508">
          <w:t>for baseline data collection</w:t>
        </w:r>
      </w:ins>
      <w:ins w:id="51" w:author="Jane Hammaker" w:date="2021-10-15T14:43:00Z">
        <w:r w:rsidR="00B376E9">
          <w:t xml:space="preserve"> in Rajasthan, West Bengal and Odisha. </w:t>
        </w:r>
      </w:ins>
      <w:ins w:id="52" w:author="Jane Hammaker" w:date="2021-10-15T14:44:00Z">
        <w:r w:rsidR="002E7A9F">
          <w:t>Enumerators will be trained to administer</w:t>
        </w:r>
      </w:ins>
      <w:ins w:id="53" w:author="Jane Hammaker" w:date="2021-10-15T14:45:00Z">
        <w:r w:rsidR="002E7A9F">
          <w:t xml:space="preserve"> quantitative and qualitative survey </w:t>
        </w:r>
      </w:ins>
      <w:ins w:id="54" w:author="Jane Hammaker" w:date="2021-10-15T14:49:00Z">
        <w:r w:rsidR="00B333F3">
          <w:t>instruments and</w:t>
        </w:r>
      </w:ins>
      <w:ins w:id="55" w:author="Jane Hammaker" w:date="2021-10-15T14:45:00Z">
        <w:r w:rsidR="002E7A9F">
          <w:t xml:space="preserve"> will be required to</w:t>
        </w:r>
      </w:ins>
      <w:ins w:id="56" w:author="Jane Hammaker" w:date="2021-10-15T14:44:00Z">
        <w:r w:rsidR="002E7A9F">
          <w:t xml:space="preserve"> inform </w:t>
        </w:r>
      </w:ins>
      <w:ins w:id="57" w:author="Jane Hammaker" w:date="2021-10-15T14:45:00Z">
        <w:r w:rsidR="00C6491B">
          <w:t>respondent</w:t>
        </w:r>
      </w:ins>
      <w:ins w:id="58" w:author="Jane Hammaker" w:date="2021-10-15T14:49:00Z">
        <w:r w:rsidR="00B333F3">
          <w:t>s</w:t>
        </w:r>
      </w:ins>
      <w:ins w:id="59" w:author="Jane Hammaker" w:date="2021-10-15T14:44:00Z">
        <w:r w:rsidR="002E7A9F">
          <w:t xml:space="preserve"> of</w:t>
        </w:r>
      </w:ins>
      <w:ins w:id="60" w:author="Jane Hammaker" w:date="2021-10-15T14:46:00Z">
        <w:r w:rsidR="00916E4A">
          <w:t xml:space="preserve"> 3ie’s confidentiality </w:t>
        </w:r>
      </w:ins>
      <w:ins w:id="61" w:author="Jane Hammaker" w:date="2021-10-15T14:49:00Z">
        <w:r w:rsidR="00B333F3">
          <w:t>policies</w:t>
        </w:r>
      </w:ins>
      <w:ins w:id="62" w:author="Jane Hammaker" w:date="2021-10-15T14:46:00Z">
        <w:r w:rsidR="00916E4A">
          <w:t xml:space="preserve"> (i.de that all information shared will be </w:t>
        </w:r>
      </w:ins>
      <w:ins w:id="63" w:author="Jane Hammaker" w:date="2021-10-15T14:49:00Z">
        <w:r w:rsidR="00B333F3">
          <w:t>anonymized</w:t>
        </w:r>
      </w:ins>
      <w:ins w:id="64" w:author="Jane Hammaker" w:date="2021-10-15T14:46:00Z">
        <w:r w:rsidR="00916E4A">
          <w:t xml:space="preserve"> and </w:t>
        </w:r>
      </w:ins>
      <w:r w:rsidR="0086612F">
        <w:t xml:space="preserve">kept </w:t>
      </w:r>
      <w:ins w:id="65" w:author="Jane Hammaker" w:date="2021-10-15T14:46:00Z">
        <w:r w:rsidR="00916E4A">
          <w:t xml:space="preserve">confidential) </w:t>
        </w:r>
      </w:ins>
      <w:ins w:id="66" w:author="Jane Hammaker" w:date="2021-10-15T14:47:00Z">
        <w:r w:rsidR="00916E4A">
          <w:t xml:space="preserve">and that </w:t>
        </w:r>
        <w:r w:rsidR="006864B6">
          <w:t>respondents</w:t>
        </w:r>
        <w:r w:rsidR="00916E4A">
          <w:t xml:space="preserve"> are</w:t>
        </w:r>
        <w:r w:rsidR="006864B6">
          <w:t xml:space="preserve"> free to refuse or </w:t>
        </w:r>
      </w:ins>
      <w:ins w:id="67" w:author="Jane Hammaker" w:date="2021-10-15T14:44:00Z">
        <w:r w:rsidR="002E7A9F">
          <w:t xml:space="preserve">terminate interviews at any </w:t>
        </w:r>
      </w:ins>
      <w:ins w:id="68" w:author="Jane Hammaker" w:date="2021-10-15T14:47:00Z">
        <w:r w:rsidR="006864B6">
          <w:t>time</w:t>
        </w:r>
      </w:ins>
      <w:ins w:id="69" w:author="Jane Hammaker" w:date="2021-10-15T14:44:00Z">
        <w:r w:rsidR="002E7A9F">
          <w:t xml:space="preserve">. </w:t>
        </w:r>
      </w:ins>
      <w:ins w:id="70" w:author="Jane Hammaker" w:date="2021-10-15T14:47:00Z">
        <w:r w:rsidR="006864B6">
          <w:t>An additional consent form</w:t>
        </w:r>
      </w:ins>
      <w:ins w:id="71" w:author="Jane Hammaker" w:date="2021-10-15T14:44:00Z">
        <w:r w:rsidR="002E7A9F">
          <w:t xml:space="preserve"> will be read to </w:t>
        </w:r>
      </w:ins>
      <w:ins w:id="72" w:author="Jane Hammaker" w:date="2021-10-15T14:47:00Z">
        <w:r w:rsidR="006864B6">
          <w:t>respondents</w:t>
        </w:r>
      </w:ins>
      <w:ins w:id="73" w:author="Jane Hammaker" w:date="2021-10-15T14:44:00Z">
        <w:r w:rsidR="002E7A9F">
          <w:t xml:space="preserve"> before participating in the mental health mod</w:t>
        </w:r>
      </w:ins>
      <w:ins w:id="74" w:author="Jane Hammaker" w:date="2021-10-15T14:45:00Z">
        <w:r w:rsidR="002E7A9F">
          <w:t xml:space="preserve">ules, which could be triggering for some. </w:t>
        </w:r>
      </w:ins>
    </w:p>
    <w:p w14:paraId="746E9257" w14:textId="30FFAE14" w:rsidR="00044B18" w:rsidRPr="00044B18" w:rsidRDefault="00F11BE9" w:rsidP="00D83C14">
      <w:pPr>
        <w:pStyle w:val="Heading2"/>
        <w:numPr>
          <w:ilvl w:val="1"/>
          <w:numId w:val="3"/>
        </w:numPr>
      </w:pPr>
      <w:bookmarkStart w:id="75" w:name="_Toc85200851"/>
      <w:r>
        <w:t>Quality assurance</w:t>
      </w:r>
      <w:bookmarkEnd w:id="75"/>
      <w:r>
        <w:t xml:space="preserve"> </w:t>
      </w:r>
    </w:p>
    <w:p w14:paraId="7D99CE48" w14:textId="77777777" w:rsidR="00044B18" w:rsidRDefault="005D799B" w:rsidP="005D799B">
      <w:pPr>
        <w:rPr>
          <w:lang w:val="en-US"/>
        </w:rPr>
      </w:pPr>
      <w:r w:rsidRPr="005D799B">
        <w:rPr>
          <w:lang w:val="en-US"/>
        </w:rPr>
        <w:t xml:space="preserve">We place great emphasis on the quality of data collection for this study including preparations for subsequent survey rounds. We are using the </w:t>
      </w:r>
      <w:proofErr w:type="spellStart"/>
      <w:r w:rsidRPr="005D799B">
        <w:rPr>
          <w:lang w:val="en-US"/>
        </w:rPr>
        <w:t>SurveyCTO</w:t>
      </w:r>
      <w:proofErr w:type="spellEnd"/>
      <w:r w:rsidRPr="005D799B">
        <w:rPr>
          <w:lang w:val="en-US"/>
        </w:rPr>
        <w:t xml:space="preserve"> mobile data collection platform, which contains several features and design options to facilitate collection of high-quality data with less effort. This section contains our proposals for quality-assurance (QA), and the </w:t>
      </w:r>
      <w:proofErr w:type="spellStart"/>
      <w:r w:rsidRPr="005D799B">
        <w:rPr>
          <w:lang w:val="en-US"/>
        </w:rPr>
        <w:t>SurveyCTO</w:t>
      </w:r>
      <w:proofErr w:type="spellEnd"/>
      <w:r w:rsidRPr="005D799B">
        <w:rPr>
          <w:lang w:val="en-US"/>
        </w:rPr>
        <w:t xml:space="preserve"> features that we will use to ensure high-quality data collection.</w:t>
      </w:r>
    </w:p>
    <w:p w14:paraId="0443A5B6" w14:textId="794B9358" w:rsidR="00044B18" w:rsidRPr="00044B18" w:rsidRDefault="00044B18" w:rsidP="005D799B">
      <w:pPr>
        <w:rPr>
          <w:i/>
          <w:iCs/>
          <w:lang w:val="en-US"/>
        </w:rPr>
      </w:pPr>
      <w:r w:rsidRPr="00044B18">
        <w:rPr>
          <w:i/>
          <w:iCs/>
          <w:lang w:val="en-US"/>
        </w:rPr>
        <w:t xml:space="preserve">Data Validation </w:t>
      </w:r>
    </w:p>
    <w:p w14:paraId="7A4FF5F5" w14:textId="16BDA3DA" w:rsidR="005D799B" w:rsidRPr="005D799B" w:rsidRDefault="005D799B" w:rsidP="005D799B">
      <w:pPr>
        <w:rPr>
          <w:lang w:val="en-US"/>
        </w:rPr>
      </w:pPr>
      <w:r w:rsidRPr="005D799B">
        <w:rPr>
          <w:lang w:val="en-US"/>
        </w:rPr>
        <w:t>An important requirement is that accurate survey data is recorded during the interview and that mistakes can be corrected efficiently during the interview itself. The response fields on the survey form will be designed to prevent enumerators from entering data that is obviously incorrect, invalid, or inconsistent. The form will disallow answers that are clearly impossible, or those that contradict earlier responses, while still allowing unusual (but sometimes correct) values. In these fields, where we do not want to fully disallow some kinds of responses, we will implement a warning or confirmation (otherwise known as a "soft" constraint) which prompts the enumerator to add a note or confirmation if an entry looks potentially incorrect, invalid, or inconsistent. The enumerator is able to either confirm the entry and continue or make a correction.</w:t>
      </w:r>
    </w:p>
    <w:p w14:paraId="689BA566" w14:textId="77777777" w:rsidR="005D799B" w:rsidRPr="005D799B" w:rsidRDefault="005D799B" w:rsidP="005D799B">
      <w:pPr>
        <w:rPr>
          <w:i/>
          <w:iCs/>
          <w:lang w:val="en-US"/>
        </w:rPr>
      </w:pPr>
      <w:r w:rsidRPr="005D799B">
        <w:rPr>
          <w:i/>
          <w:iCs/>
          <w:lang w:val="en-US"/>
        </w:rPr>
        <w:t>Monitoring and auditing of surveys</w:t>
      </w:r>
    </w:p>
    <w:p w14:paraId="36251B63" w14:textId="77777777" w:rsidR="005D799B" w:rsidRPr="005D799B" w:rsidRDefault="005D799B" w:rsidP="005D799B">
      <w:pPr>
        <w:rPr>
          <w:lang w:val="en-US"/>
        </w:rPr>
      </w:pPr>
      <w:r w:rsidRPr="005D799B">
        <w:rPr>
          <w:lang w:val="en-US"/>
        </w:rPr>
        <w:t xml:space="preserve">To help assure quality in our data-collection, survey supervisors will randomly accompany our enumerators and revisit a sample of surveyed individuals to perform back-checks. As an alternative or complement to these manual QA methods, </w:t>
      </w:r>
      <w:proofErr w:type="spellStart"/>
      <w:r w:rsidRPr="005D799B">
        <w:rPr>
          <w:lang w:val="en-US"/>
        </w:rPr>
        <w:t>SurveyCTO</w:t>
      </w:r>
      <w:proofErr w:type="spellEnd"/>
      <w:r w:rsidRPr="005D799B">
        <w:rPr>
          <w:lang w:val="en-US"/>
        </w:rPr>
        <w:t xml:space="preserve"> offers two random auditing options to allow us to monitor the quality of survey administration. The first is a random "text audit." For any random proportion of administered surveys (from 1% to 100%), </w:t>
      </w:r>
      <w:proofErr w:type="spellStart"/>
      <w:r w:rsidRPr="005D799B">
        <w:rPr>
          <w:lang w:val="en-US"/>
        </w:rPr>
        <w:t>SurveyCTO</w:t>
      </w:r>
      <w:proofErr w:type="spellEnd"/>
      <w:r w:rsidRPr="005D799B">
        <w:rPr>
          <w:lang w:val="en-US"/>
        </w:rPr>
        <w:t xml:space="preserve"> can save meta-data about the survey administration, including how much time the enumerator spent on each question in the survey form and the sequence with which he or she proceeded through the survey. The second auditing option is a random "audio audit." For any random proportion of surveys, </w:t>
      </w:r>
      <w:proofErr w:type="spellStart"/>
      <w:r w:rsidRPr="005D799B">
        <w:rPr>
          <w:lang w:val="en-US"/>
        </w:rPr>
        <w:t>SurveyCTO</w:t>
      </w:r>
      <w:proofErr w:type="spellEnd"/>
      <w:r w:rsidRPr="005D799B">
        <w:rPr>
          <w:lang w:val="en-US"/>
        </w:rPr>
        <w:t xml:space="preserve"> can audio-record some or all of the survey administration, starting at a specified time or point in the survey, or set randomly. Duration can also be specified. Enumerators are unaware of when they are being recorded, so they cannot behave systematically differently when being audited. Once the survey data is exported, the text and audio data (recorded in separate files) can be opened and reviewed for QA checking.</w:t>
      </w:r>
    </w:p>
    <w:p w14:paraId="48987CEE" w14:textId="77777777" w:rsidR="005D799B" w:rsidRPr="005D799B" w:rsidRDefault="005D799B" w:rsidP="005D799B">
      <w:pPr>
        <w:rPr>
          <w:i/>
          <w:iCs/>
          <w:lang w:val="en-US"/>
        </w:rPr>
      </w:pPr>
      <w:r w:rsidRPr="005D799B">
        <w:rPr>
          <w:i/>
          <w:iCs/>
          <w:lang w:val="en-US"/>
        </w:rPr>
        <w:t>Speed Limits</w:t>
      </w:r>
    </w:p>
    <w:p w14:paraId="1CFD99BE" w14:textId="77777777" w:rsidR="005D799B" w:rsidRPr="005D799B" w:rsidRDefault="005D799B" w:rsidP="005D799B">
      <w:pPr>
        <w:rPr>
          <w:lang w:val="en-US"/>
        </w:rPr>
      </w:pPr>
      <w:r w:rsidRPr="005D799B">
        <w:rPr>
          <w:lang w:val="en-US"/>
        </w:rPr>
        <w:t xml:space="preserve">Another quality-control tool available in </w:t>
      </w:r>
      <w:proofErr w:type="spellStart"/>
      <w:r w:rsidRPr="005D799B">
        <w:rPr>
          <w:lang w:val="en-US"/>
        </w:rPr>
        <w:t>SurveyCTO</w:t>
      </w:r>
      <w:proofErr w:type="spellEnd"/>
      <w:r w:rsidRPr="005D799B">
        <w:rPr>
          <w:lang w:val="en-US"/>
        </w:rPr>
        <w:t xml:space="preserve"> is "speed limits": We can specify a minimum number of seconds that enumerators should spend on a particular field. The first time the specified field appears in a given survey, </w:t>
      </w:r>
      <w:proofErr w:type="spellStart"/>
      <w:r w:rsidRPr="005D799B">
        <w:rPr>
          <w:lang w:val="en-US"/>
        </w:rPr>
        <w:t>SurveyCTO</w:t>
      </w:r>
      <w:proofErr w:type="spellEnd"/>
      <w:r w:rsidRPr="005D799B">
        <w:rPr>
          <w:lang w:val="en-US"/>
        </w:rPr>
        <w:t xml:space="preserve"> will (invisibly) keep track of how much time the enumerator spends before moving on to another question. If the enumerator spends less than the specified minimum time, there are a number of options for responding – track the number of violations, track the fields, trigger audio audits to hear what is going on, or alternatively, enforce the speed limit and prevent the enumerator from moving to the new question until the time has elapsed.</w:t>
      </w:r>
    </w:p>
    <w:p w14:paraId="47FFDB59" w14:textId="77777777" w:rsidR="005D799B" w:rsidRPr="005D799B" w:rsidRDefault="005D799B" w:rsidP="005D799B">
      <w:pPr>
        <w:rPr>
          <w:i/>
          <w:iCs/>
          <w:lang w:val="en-US"/>
        </w:rPr>
      </w:pPr>
      <w:r w:rsidRPr="005D799B">
        <w:rPr>
          <w:i/>
          <w:iCs/>
          <w:lang w:val="en-US"/>
        </w:rPr>
        <w:t>Monitoring Incoming Data</w:t>
      </w:r>
    </w:p>
    <w:p w14:paraId="3D8ED08E" w14:textId="77777777" w:rsidR="005D799B" w:rsidRPr="005D799B" w:rsidRDefault="005D799B" w:rsidP="005D799B">
      <w:pPr>
        <w:rPr>
          <w:lang w:val="en-US"/>
        </w:rPr>
      </w:pPr>
      <w:r w:rsidRPr="005D799B">
        <w:rPr>
          <w:lang w:val="en-US"/>
        </w:rPr>
        <w:lastRenderedPageBreak/>
        <w:t>As well as the checks on data collection in the field, we will configure automated quality checks to monitor the overall quality of our incoming data. For example:</w:t>
      </w:r>
    </w:p>
    <w:p w14:paraId="2AE3AEA7" w14:textId="77777777" w:rsidR="005D799B" w:rsidRPr="005D799B" w:rsidRDefault="005D799B" w:rsidP="00D83C14">
      <w:pPr>
        <w:numPr>
          <w:ilvl w:val="0"/>
          <w:numId w:val="8"/>
        </w:numPr>
        <w:rPr>
          <w:lang w:val="en-US"/>
        </w:rPr>
      </w:pPr>
      <w:r w:rsidRPr="005D799B">
        <w:rPr>
          <w:lang w:val="en-US"/>
        </w:rPr>
        <w:t>Individual field values that are too low or too high.</w:t>
      </w:r>
    </w:p>
    <w:p w14:paraId="7BB0190D" w14:textId="77777777" w:rsidR="005D799B" w:rsidRPr="005D799B" w:rsidRDefault="005D799B" w:rsidP="00D83C14">
      <w:pPr>
        <w:numPr>
          <w:ilvl w:val="0"/>
          <w:numId w:val="8"/>
        </w:numPr>
        <w:rPr>
          <w:lang w:val="en-US"/>
        </w:rPr>
      </w:pPr>
      <w:r w:rsidRPr="005D799B">
        <w:rPr>
          <w:lang w:val="en-US"/>
        </w:rPr>
        <w:t xml:space="preserve">Individual field values that are outliers. </w:t>
      </w:r>
      <w:proofErr w:type="spellStart"/>
      <w:r w:rsidRPr="005D799B">
        <w:rPr>
          <w:lang w:val="en-US"/>
        </w:rPr>
        <w:t>SurveyCTO</w:t>
      </w:r>
      <w:proofErr w:type="spellEnd"/>
      <w:r w:rsidRPr="005D799B">
        <w:rPr>
          <w:lang w:val="en-US"/>
        </w:rPr>
        <w:t xml:space="preserve"> uses statistics to warn when field values are unusually high or low.</w:t>
      </w:r>
    </w:p>
    <w:p w14:paraId="2DBE0681" w14:textId="77777777" w:rsidR="005D799B" w:rsidRPr="005D799B" w:rsidRDefault="005D799B" w:rsidP="00D83C14">
      <w:pPr>
        <w:numPr>
          <w:ilvl w:val="0"/>
          <w:numId w:val="8"/>
        </w:numPr>
        <w:rPr>
          <w:lang w:val="en-US"/>
        </w:rPr>
      </w:pPr>
      <w:r w:rsidRPr="005D799B">
        <w:rPr>
          <w:lang w:val="en-US"/>
        </w:rPr>
        <w:t>Individual field values that are too frequent or too infrequent, allowing monitoring of the frequency of certain response values.</w:t>
      </w:r>
    </w:p>
    <w:p w14:paraId="6E0C4339" w14:textId="77777777" w:rsidR="005D799B" w:rsidRPr="005D799B" w:rsidRDefault="005D799B" w:rsidP="00D83C14">
      <w:pPr>
        <w:numPr>
          <w:ilvl w:val="0"/>
          <w:numId w:val="8"/>
        </w:numPr>
        <w:rPr>
          <w:lang w:val="en-US"/>
        </w:rPr>
      </w:pPr>
      <w:r w:rsidRPr="005D799B">
        <w:rPr>
          <w:lang w:val="en-US"/>
        </w:rPr>
        <w:t>Field means that are too low or too high, giving a warning when overall mean or average of a field is above or below a certain threshold.</w:t>
      </w:r>
    </w:p>
    <w:p w14:paraId="677BE308" w14:textId="77777777" w:rsidR="005D799B" w:rsidRPr="005D799B" w:rsidRDefault="005D799B" w:rsidP="00D83C14">
      <w:pPr>
        <w:numPr>
          <w:ilvl w:val="0"/>
          <w:numId w:val="8"/>
        </w:numPr>
        <w:rPr>
          <w:lang w:val="en-US"/>
        </w:rPr>
      </w:pPr>
      <w:r w:rsidRPr="005D799B">
        <w:rPr>
          <w:lang w:val="en-US"/>
        </w:rPr>
        <w:t>Mean values that differ from one sub-group to another, for example checking that average values for a particular field do not differ significantly depending on the interviewer.</w:t>
      </w:r>
    </w:p>
    <w:p w14:paraId="16C19787" w14:textId="77777777" w:rsidR="005D799B" w:rsidRPr="005D799B" w:rsidRDefault="005D799B" w:rsidP="00D83C14">
      <w:pPr>
        <w:numPr>
          <w:ilvl w:val="0"/>
          <w:numId w:val="8"/>
        </w:numPr>
        <w:rPr>
          <w:lang w:val="en-US"/>
        </w:rPr>
      </w:pPr>
      <w:r w:rsidRPr="005D799B">
        <w:rPr>
          <w:lang w:val="en-US"/>
        </w:rPr>
        <w:t>Response distributions that differ from one sub-group to another, checking to see if the distribution of responses differs across sub-groups which might indicate enumerator effects in the reported response.</w:t>
      </w:r>
    </w:p>
    <w:p w14:paraId="4C519296" w14:textId="30D1D4AF" w:rsidR="002F178A" w:rsidRPr="005D799B" w:rsidRDefault="005D799B" w:rsidP="00F4548F">
      <w:pPr>
        <w:rPr>
          <w:lang w:val="en-US"/>
        </w:rPr>
      </w:pPr>
      <w:proofErr w:type="spellStart"/>
      <w:r w:rsidRPr="005D799B">
        <w:rPr>
          <w:lang w:val="en-US"/>
        </w:rPr>
        <w:t>SurveyCTO</w:t>
      </w:r>
      <w:proofErr w:type="spellEnd"/>
      <w:r w:rsidRPr="005D799B">
        <w:rPr>
          <w:lang w:val="en-US"/>
        </w:rPr>
        <w:t xml:space="preserve"> gives warnings whenever submission values, frequencies, means, or distributions in our data cause configured quality checks to fail. This will allow a rapid response to any potential issues that arise.</w:t>
      </w:r>
    </w:p>
    <w:p w14:paraId="0421C147" w14:textId="6650BF0B" w:rsidR="00AF16BF" w:rsidRPr="00FF7A5B" w:rsidRDefault="00FA2259" w:rsidP="00D83C14">
      <w:pPr>
        <w:pStyle w:val="Heading1"/>
        <w:numPr>
          <w:ilvl w:val="0"/>
          <w:numId w:val="3"/>
        </w:numPr>
      </w:pPr>
      <w:bookmarkStart w:id="76" w:name="_Toc85200852"/>
      <w:r w:rsidRPr="00251726">
        <w:t>Empirical Analysi</w:t>
      </w:r>
      <w:r w:rsidR="00017E09">
        <w:t>s</w:t>
      </w:r>
      <w:bookmarkEnd w:id="76"/>
    </w:p>
    <w:p w14:paraId="3C48A5BB" w14:textId="52AB682A" w:rsidR="00C04AB0" w:rsidRDefault="251A2D9F" w:rsidP="00D83C14">
      <w:pPr>
        <w:pStyle w:val="Heading2"/>
        <w:numPr>
          <w:ilvl w:val="1"/>
          <w:numId w:val="3"/>
        </w:numPr>
      </w:pPr>
      <w:bookmarkStart w:id="77" w:name="_Toc85200853"/>
      <w:r>
        <w:t xml:space="preserve">Output and </w:t>
      </w:r>
      <w:r w:rsidR="00C04AB0">
        <w:t>outcome variables</w:t>
      </w:r>
      <w:bookmarkEnd w:id="77"/>
    </w:p>
    <w:p w14:paraId="271130A1" w14:textId="127571D8" w:rsidR="003653D3" w:rsidRDefault="69248E4C" w:rsidP="003653D3">
      <w:r>
        <w:t xml:space="preserve">Based on the TOC, we identified the following set of indicators </w:t>
      </w:r>
      <w:r w:rsidR="4047DCA1">
        <w:t xml:space="preserve">that we will </w:t>
      </w:r>
      <w:r w:rsidR="0D9A2007">
        <w:t>use to asse</w:t>
      </w:r>
      <w:r w:rsidR="38C25CB7">
        <w:t>s</w:t>
      </w:r>
      <w:r w:rsidR="0D9A2007">
        <w:t xml:space="preserve">s program impacts (Table </w:t>
      </w:r>
      <w:r w:rsidR="00DF5983">
        <w:t>5</w:t>
      </w:r>
      <w:r w:rsidR="0D9A2007">
        <w:t xml:space="preserve">). </w:t>
      </w:r>
      <w:r w:rsidR="659060F1">
        <w:t xml:space="preserve">Column 2 shows the outputs and outcomes defined in the TOC. Column 3 presents the indicators. </w:t>
      </w:r>
      <w:r w:rsidR="0D9A2007">
        <w:t>This table also reports the indicators we will report at bas</w:t>
      </w:r>
      <w:r w:rsidR="1C4C9C2C">
        <w:t xml:space="preserve">eline to check for variable balance. </w:t>
      </w:r>
      <w:r w:rsidR="6E713FC5">
        <w:t xml:space="preserve">In addition to the outputs and outcomes of the TOC framework, we have included some questions study the impact of the project on women’s mental health. </w:t>
      </w:r>
    </w:p>
    <w:p w14:paraId="3E9D1A00" w14:textId="77777777" w:rsidR="002A6688" w:rsidRDefault="002A6688" w:rsidP="003653D3"/>
    <w:p w14:paraId="71770C8B" w14:textId="77777777" w:rsidR="002A6688" w:rsidRDefault="002A6688" w:rsidP="003653D3"/>
    <w:p w14:paraId="125CF025" w14:textId="2B86E7CA" w:rsidR="002A6688" w:rsidRDefault="002A6688" w:rsidP="003653D3">
      <w:pPr>
        <w:sectPr w:rsidR="002A6688" w:rsidSect="00B20735">
          <w:footerReference w:type="default" r:id="rId17"/>
          <w:pgSz w:w="11906" w:h="16838"/>
          <w:pgMar w:top="1440" w:right="1440" w:bottom="1440" w:left="1440" w:header="708" w:footer="708" w:gutter="0"/>
          <w:cols w:space="708"/>
          <w:docGrid w:linePitch="360"/>
        </w:sectPr>
      </w:pPr>
    </w:p>
    <w:p w14:paraId="7F291A5E" w14:textId="75C51BF7" w:rsidR="002A6688" w:rsidRDefault="002A6688" w:rsidP="002A6688">
      <w:r>
        <w:rPr>
          <w:b/>
          <w:bCs/>
        </w:rPr>
        <w:lastRenderedPageBreak/>
        <w:t xml:space="preserve">Table 5: </w:t>
      </w:r>
      <w:r>
        <w:t xml:space="preserve">Assessment Indicators to measure Program Impact  </w:t>
      </w:r>
    </w:p>
    <w:tbl>
      <w:tblPr>
        <w:tblStyle w:val="TableGrid"/>
        <w:tblW w:w="5000" w:type="pct"/>
        <w:tblLook w:val="04A0" w:firstRow="1" w:lastRow="0" w:firstColumn="1" w:lastColumn="0" w:noHBand="0" w:noVBand="1"/>
      </w:tblPr>
      <w:tblGrid>
        <w:gridCol w:w="1190"/>
        <w:gridCol w:w="2008"/>
        <w:gridCol w:w="3720"/>
        <w:gridCol w:w="590"/>
        <w:gridCol w:w="617"/>
        <w:gridCol w:w="576"/>
        <w:gridCol w:w="670"/>
        <w:gridCol w:w="537"/>
        <w:gridCol w:w="2931"/>
        <w:gridCol w:w="1109"/>
      </w:tblGrid>
      <w:tr w:rsidR="0048574C" w:rsidRPr="00211C25" w14:paraId="3DFCE2BC" w14:textId="77777777" w:rsidTr="00976224">
        <w:trPr>
          <w:trHeight w:val="285"/>
        </w:trPr>
        <w:tc>
          <w:tcPr>
            <w:tcW w:w="1178" w:type="pct"/>
            <w:gridSpan w:val="2"/>
            <w:vMerge w:val="restart"/>
            <w:hideMark/>
          </w:tcPr>
          <w:p w14:paraId="4A6D0578" w14:textId="77777777" w:rsidR="0048574C" w:rsidRPr="00211C25" w:rsidRDefault="0048574C" w:rsidP="00976224">
            <w:pPr>
              <w:rPr>
                <w:rFonts w:cs="Times New Roman"/>
                <w:b/>
                <w:bCs/>
                <w:sz w:val="24"/>
                <w:szCs w:val="24"/>
              </w:rPr>
            </w:pPr>
          </w:p>
        </w:tc>
        <w:tc>
          <w:tcPr>
            <w:tcW w:w="1367" w:type="pct"/>
            <w:vMerge w:val="restart"/>
            <w:hideMark/>
          </w:tcPr>
          <w:p w14:paraId="5377A023" w14:textId="77777777" w:rsidR="0048574C" w:rsidRPr="00211C25" w:rsidRDefault="0048574C" w:rsidP="00976224">
            <w:pPr>
              <w:jc w:val="center"/>
              <w:rPr>
                <w:rFonts w:cs="Times New Roman"/>
                <w:b/>
                <w:bCs/>
                <w:sz w:val="24"/>
                <w:szCs w:val="24"/>
              </w:rPr>
            </w:pPr>
            <w:r w:rsidRPr="00211C25">
              <w:rPr>
                <w:rFonts w:cs="Times New Roman"/>
                <w:b/>
                <w:bCs/>
                <w:sz w:val="24"/>
                <w:szCs w:val="24"/>
              </w:rPr>
              <w:t>Indicators</w:t>
            </w:r>
          </w:p>
        </w:tc>
        <w:tc>
          <w:tcPr>
            <w:tcW w:w="2049" w:type="pct"/>
            <w:gridSpan w:val="6"/>
            <w:hideMark/>
          </w:tcPr>
          <w:p w14:paraId="2F474CDC" w14:textId="77777777" w:rsidR="0048574C" w:rsidRPr="00211C25" w:rsidRDefault="0048574C" w:rsidP="00976224">
            <w:pPr>
              <w:jc w:val="center"/>
              <w:rPr>
                <w:rFonts w:cs="Times New Roman"/>
                <w:b/>
                <w:bCs/>
                <w:sz w:val="24"/>
                <w:szCs w:val="24"/>
              </w:rPr>
            </w:pPr>
            <w:r w:rsidRPr="00211C25">
              <w:rPr>
                <w:rFonts w:cs="Times New Roman"/>
                <w:b/>
                <w:bCs/>
                <w:sz w:val="24"/>
                <w:szCs w:val="24"/>
              </w:rPr>
              <w:t>Modules/Survey</w:t>
            </w:r>
          </w:p>
        </w:tc>
        <w:tc>
          <w:tcPr>
            <w:tcW w:w="406" w:type="pct"/>
            <w:vMerge w:val="restart"/>
            <w:hideMark/>
          </w:tcPr>
          <w:p w14:paraId="5D5C6E36" w14:textId="77777777" w:rsidR="0048574C" w:rsidRPr="00211C25" w:rsidRDefault="0048574C" w:rsidP="00976224">
            <w:pPr>
              <w:jc w:val="center"/>
              <w:rPr>
                <w:rFonts w:cs="Times New Roman"/>
                <w:b/>
                <w:bCs/>
                <w:sz w:val="24"/>
                <w:szCs w:val="24"/>
              </w:rPr>
            </w:pPr>
            <w:r w:rsidRPr="00211C25">
              <w:rPr>
                <w:rFonts w:cs="Times New Roman"/>
                <w:b/>
                <w:bCs/>
                <w:sz w:val="24"/>
                <w:szCs w:val="24"/>
              </w:rPr>
              <w:t>Analysis reported</w:t>
            </w:r>
          </w:p>
        </w:tc>
      </w:tr>
      <w:tr w:rsidR="0048574C" w:rsidRPr="00211C25" w14:paraId="4A8B18AD" w14:textId="77777777" w:rsidTr="00976224">
        <w:trPr>
          <w:trHeight w:val="384"/>
        </w:trPr>
        <w:tc>
          <w:tcPr>
            <w:tcW w:w="1178" w:type="pct"/>
            <w:gridSpan w:val="2"/>
            <w:vMerge/>
            <w:hideMark/>
          </w:tcPr>
          <w:p w14:paraId="29932D53" w14:textId="77777777" w:rsidR="0048574C" w:rsidRPr="00211C25" w:rsidRDefault="0048574C" w:rsidP="00976224">
            <w:pPr>
              <w:rPr>
                <w:rFonts w:cs="Times New Roman"/>
                <w:b/>
                <w:bCs/>
                <w:sz w:val="24"/>
                <w:szCs w:val="24"/>
              </w:rPr>
            </w:pPr>
          </w:p>
        </w:tc>
        <w:tc>
          <w:tcPr>
            <w:tcW w:w="1367" w:type="pct"/>
            <w:vMerge/>
            <w:hideMark/>
          </w:tcPr>
          <w:p w14:paraId="0E3E99A1" w14:textId="77777777" w:rsidR="0048574C" w:rsidRPr="00211C25" w:rsidRDefault="0048574C" w:rsidP="00976224">
            <w:pPr>
              <w:rPr>
                <w:rFonts w:cs="Times New Roman"/>
                <w:b/>
                <w:bCs/>
                <w:sz w:val="24"/>
                <w:szCs w:val="24"/>
              </w:rPr>
            </w:pPr>
          </w:p>
        </w:tc>
        <w:tc>
          <w:tcPr>
            <w:tcW w:w="190" w:type="pct"/>
            <w:hideMark/>
          </w:tcPr>
          <w:p w14:paraId="12986C1D" w14:textId="77777777" w:rsidR="0048574C" w:rsidRPr="00211C25" w:rsidRDefault="0048574C" w:rsidP="00976224">
            <w:pPr>
              <w:rPr>
                <w:rFonts w:cs="Times New Roman"/>
                <w:b/>
                <w:bCs/>
                <w:sz w:val="24"/>
                <w:szCs w:val="24"/>
              </w:rPr>
            </w:pPr>
            <w:r w:rsidRPr="00211C25">
              <w:rPr>
                <w:rFonts w:cs="Times New Roman"/>
                <w:b/>
                <w:bCs/>
                <w:sz w:val="24"/>
                <w:szCs w:val="24"/>
              </w:rPr>
              <w:t>HQ</w:t>
            </w:r>
          </w:p>
        </w:tc>
        <w:tc>
          <w:tcPr>
            <w:tcW w:w="196" w:type="pct"/>
            <w:hideMark/>
          </w:tcPr>
          <w:p w14:paraId="7C7857F8" w14:textId="77777777" w:rsidR="0048574C" w:rsidRPr="00211C25" w:rsidRDefault="0048574C" w:rsidP="00976224">
            <w:pPr>
              <w:rPr>
                <w:rFonts w:cs="Times New Roman"/>
                <w:b/>
                <w:bCs/>
                <w:sz w:val="24"/>
                <w:szCs w:val="24"/>
              </w:rPr>
            </w:pPr>
            <w:r w:rsidRPr="00211C25">
              <w:rPr>
                <w:rFonts w:cs="Times New Roman"/>
                <w:b/>
                <w:bCs/>
                <w:sz w:val="24"/>
                <w:szCs w:val="24"/>
              </w:rPr>
              <w:t>WE</w:t>
            </w:r>
          </w:p>
        </w:tc>
        <w:tc>
          <w:tcPr>
            <w:tcW w:w="187" w:type="pct"/>
            <w:hideMark/>
          </w:tcPr>
          <w:p w14:paraId="2FD3B137" w14:textId="77777777" w:rsidR="0048574C" w:rsidRPr="00211C25" w:rsidRDefault="0048574C" w:rsidP="00976224">
            <w:pPr>
              <w:rPr>
                <w:rFonts w:cs="Times New Roman"/>
                <w:b/>
                <w:bCs/>
                <w:sz w:val="24"/>
                <w:szCs w:val="24"/>
              </w:rPr>
            </w:pPr>
            <w:r w:rsidRPr="00211C25">
              <w:rPr>
                <w:rFonts w:cs="Times New Roman"/>
                <w:b/>
                <w:bCs/>
                <w:sz w:val="24"/>
                <w:szCs w:val="24"/>
              </w:rPr>
              <w:t>VQ</w:t>
            </w:r>
          </w:p>
        </w:tc>
        <w:tc>
          <w:tcPr>
            <w:tcW w:w="214" w:type="pct"/>
            <w:hideMark/>
          </w:tcPr>
          <w:p w14:paraId="67426903" w14:textId="77777777" w:rsidR="0048574C" w:rsidRPr="00211C25" w:rsidRDefault="0048574C" w:rsidP="00976224">
            <w:pPr>
              <w:rPr>
                <w:rFonts w:cs="Times New Roman"/>
                <w:b/>
                <w:bCs/>
                <w:sz w:val="24"/>
                <w:szCs w:val="24"/>
              </w:rPr>
            </w:pPr>
            <w:r w:rsidRPr="00211C25">
              <w:rPr>
                <w:rFonts w:cs="Times New Roman"/>
                <w:b/>
                <w:bCs/>
                <w:sz w:val="24"/>
                <w:szCs w:val="24"/>
              </w:rPr>
              <w:t>MIS</w:t>
            </w:r>
          </w:p>
        </w:tc>
        <w:tc>
          <w:tcPr>
            <w:tcW w:w="178" w:type="pct"/>
            <w:hideMark/>
          </w:tcPr>
          <w:p w14:paraId="79C396B7" w14:textId="77777777" w:rsidR="0048574C" w:rsidRPr="00211C25" w:rsidRDefault="0048574C" w:rsidP="00976224">
            <w:pPr>
              <w:rPr>
                <w:rFonts w:cs="Times New Roman"/>
                <w:b/>
                <w:bCs/>
                <w:sz w:val="24"/>
                <w:szCs w:val="24"/>
              </w:rPr>
            </w:pPr>
            <w:r w:rsidRPr="00211C25">
              <w:rPr>
                <w:rFonts w:cs="Times New Roman"/>
                <w:b/>
                <w:bCs/>
                <w:sz w:val="24"/>
                <w:szCs w:val="24"/>
              </w:rPr>
              <w:t>QS</w:t>
            </w:r>
          </w:p>
        </w:tc>
        <w:tc>
          <w:tcPr>
            <w:tcW w:w="1084" w:type="pct"/>
            <w:hideMark/>
          </w:tcPr>
          <w:p w14:paraId="5F79E9A2" w14:textId="77777777" w:rsidR="0048574C" w:rsidRPr="00211C25" w:rsidRDefault="0048574C" w:rsidP="00976224">
            <w:pPr>
              <w:rPr>
                <w:rFonts w:cs="Times New Roman"/>
                <w:b/>
                <w:bCs/>
                <w:sz w:val="24"/>
                <w:szCs w:val="24"/>
              </w:rPr>
            </w:pPr>
            <w:r w:rsidRPr="00211C25">
              <w:rPr>
                <w:rFonts w:cs="Times New Roman"/>
                <w:b/>
                <w:bCs/>
                <w:sz w:val="24"/>
                <w:szCs w:val="24"/>
              </w:rPr>
              <w:t xml:space="preserve"> Example Modules</w:t>
            </w:r>
          </w:p>
        </w:tc>
        <w:tc>
          <w:tcPr>
            <w:tcW w:w="406" w:type="pct"/>
            <w:vMerge/>
            <w:hideMark/>
          </w:tcPr>
          <w:p w14:paraId="6304CF21" w14:textId="77777777" w:rsidR="0048574C" w:rsidRPr="00211C25" w:rsidRDefault="0048574C" w:rsidP="00976224">
            <w:pPr>
              <w:rPr>
                <w:rFonts w:cs="Times New Roman"/>
                <w:b/>
                <w:bCs/>
                <w:sz w:val="24"/>
                <w:szCs w:val="24"/>
              </w:rPr>
            </w:pPr>
          </w:p>
        </w:tc>
      </w:tr>
      <w:tr w:rsidR="0048574C" w:rsidRPr="00211C25" w14:paraId="7CF53D5A" w14:textId="77777777" w:rsidTr="00976224">
        <w:trPr>
          <w:trHeight w:val="285"/>
        </w:trPr>
        <w:tc>
          <w:tcPr>
            <w:tcW w:w="425" w:type="pct"/>
            <w:vMerge w:val="restart"/>
            <w:hideMark/>
          </w:tcPr>
          <w:p w14:paraId="553E9012" w14:textId="77777777" w:rsidR="0048574C" w:rsidRPr="00211C25" w:rsidRDefault="0048574C" w:rsidP="00976224">
            <w:pPr>
              <w:rPr>
                <w:rFonts w:cs="Times New Roman"/>
                <w:sz w:val="24"/>
                <w:szCs w:val="24"/>
              </w:rPr>
            </w:pPr>
            <w:r w:rsidRPr="00211C25">
              <w:rPr>
                <w:rFonts w:cs="Times New Roman"/>
                <w:sz w:val="24"/>
                <w:szCs w:val="24"/>
              </w:rPr>
              <w:t>Outputs</w:t>
            </w:r>
          </w:p>
        </w:tc>
        <w:tc>
          <w:tcPr>
            <w:tcW w:w="753" w:type="pct"/>
            <w:vMerge w:val="restart"/>
            <w:hideMark/>
          </w:tcPr>
          <w:p w14:paraId="5C29D99B" w14:textId="77777777" w:rsidR="0048574C" w:rsidRPr="00211C25" w:rsidRDefault="0048574C" w:rsidP="00976224">
            <w:pPr>
              <w:rPr>
                <w:rFonts w:cs="Times New Roman"/>
                <w:sz w:val="24"/>
                <w:szCs w:val="24"/>
              </w:rPr>
            </w:pPr>
            <w:r w:rsidRPr="00211C25">
              <w:rPr>
                <w:rFonts w:cs="Times New Roman"/>
                <w:sz w:val="24"/>
                <w:szCs w:val="24"/>
              </w:rPr>
              <w:t>Women's participation in WECs</w:t>
            </w:r>
          </w:p>
        </w:tc>
        <w:tc>
          <w:tcPr>
            <w:tcW w:w="1367" w:type="pct"/>
            <w:vMerge w:val="restart"/>
            <w:hideMark/>
          </w:tcPr>
          <w:p w14:paraId="4C8DEBB2" w14:textId="77777777" w:rsidR="0048574C" w:rsidRPr="00211C25" w:rsidRDefault="0048574C" w:rsidP="00976224">
            <w:pPr>
              <w:rPr>
                <w:rFonts w:cs="Times New Roman"/>
                <w:sz w:val="24"/>
                <w:szCs w:val="24"/>
              </w:rPr>
            </w:pPr>
            <w:r w:rsidRPr="00211C25">
              <w:rPr>
                <w:rFonts w:cs="Times New Roman"/>
                <w:sz w:val="24"/>
                <w:szCs w:val="24"/>
              </w:rPr>
              <w:t>(</w:t>
            </w:r>
            <w:proofErr w:type="spellStart"/>
            <w:r w:rsidRPr="00211C25">
              <w:rPr>
                <w:rFonts w:cs="Times New Roman"/>
                <w:sz w:val="24"/>
                <w:szCs w:val="24"/>
              </w:rPr>
              <w:t>i</w:t>
            </w:r>
            <w:proofErr w:type="spellEnd"/>
            <w:r w:rsidRPr="00211C25">
              <w:rPr>
                <w:rFonts w:cs="Times New Roman"/>
                <w:sz w:val="24"/>
                <w:szCs w:val="24"/>
              </w:rPr>
              <w:t xml:space="preserve">) Percentage of women in the sample who are part of the collective/programme </w:t>
            </w:r>
          </w:p>
        </w:tc>
        <w:tc>
          <w:tcPr>
            <w:tcW w:w="190" w:type="pct"/>
            <w:vMerge w:val="restart"/>
            <w:shd w:val="clear" w:color="auto" w:fill="70AD47" w:themeFill="accent6"/>
            <w:hideMark/>
          </w:tcPr>
          <w:p w14:paraId="7B97E41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vMerge w:val="restart"/>
            <w:shd w:val="clear" w:color="auto" w:fill="70AD47" w:themeFill="accent6"/>
            <w:hideMark/>
          </w:tcPr>
          <w:p w14:paraId="0D15B9F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vMerge w:val="restart"/>
            <w:hideMark/>
          </w:tcPr>
          <w:p w14:paraId="158D2050"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vMerge w:val="restart"/>
            <w:hideMark/>
          </w:tcPr>
          <w:p w14:paraId="621D6B2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vMerge w:val="restart"/>
            <w:hideMark/>
          </w:tcPr>
          <w:p w14:paraId="1DA401E5"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37E98269" w14:textId="77777777" w:rsidR="0048574C" w:rsidRPr="00211C25" w:rsidRDefault="0048574C" w:rsidP="00976224">
            <w:pPr>
              <w:rPr>
                <w:rFonts w:cs="Times New Roman"/>
                <w:sz w:val="24"/>
                <w:szCs w:val="24"/>
              </w:rPr>
            </w:pPr>
            <w:r w:rsidRPr="00211C25">
              <w:rPr>
                <w:rFonts w:cs="Times New Roman"/>
                <w:sz w:val="24"/>
                <w:szCs w:val="24"/>
              </w:rPr>
              <w:t>WE4: Time Allocation</w:t>
            </w:r>
          </w:p>
        </w:tc>
        <w:tc>
          <w:tcPr>
            <w:tcW w:w="406" w:type="pct"/>
            <w:vMerge w:val="restart"/>
            <w:hideMark/>
          </w:tcPr>
          <w:p w14:paraId="143CD648"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6D0CF247" w14:textId="77777777" w:rsidTr="00976224">
        <w:trPr>
          <w:trHeight w:val="525"/>
        </w:trPr>
        <w:tc>
          <w:tcPr>
            <w:tcW w:w="425" w:type="pct"/>
            <w:vMerge/>
            <w:hideMark/>
          </w:tcPr>
          <w:p w14:paraId="673FA48C" w14:textId="77777777" w:rsidR="0048574C" w:rsidRPr="00211C25" w:rsidRDefault="0048574C" w:rsidP="00976224">
            <w:pPr>
              <w:rPr>
                <w:rFonts w:cs="Times New Roman"/>
                <w:sz w:val="24"/>
                <w:szCs w:val="24"/>
              </w:rPr>
            </w:pPr>
          </w:p>
        </w:tc>
        <w:tc>
          <w:tcPr>
            <w:tcW w:w="753" w:type="pct"/>
            <w:vMerge/>
            <w:hideMark/>
          </w:tcPr>
          <w:p w14:paraId="0F987CA2" w14:textId="77777777" w:rsidR="0048574C" w:rsidRPr="00211C25" w:rsidRDefault="0048574C" w:rsidP="00976224">
            <w:pPr>
              <w:rPr>
                <w:rFonts w:cs="Times New Roman"/>
                <w:sz w:val="24"/>
                <w:szCs w:val="24"/>
              </w:rPr>
            </w:pPr>
          </w:p>
        </w:tc>
        <w:tc>
          <w:tcPr>
            <w:tcW w:w="1367" w:type="pct"/>
            <w:vMerge/>
            <w:hideMark/>
          </w:tcPr>
          <w:p w14:paraId="67F20A4C" w14:textId="77777777" w:rsidR="0048574C" w:rsidRPr="00211C25" w:rsidRDefault="0048574C" w:rsidP="00976224">
            <w:pPr>
              <w:rPr>
                <w:rFonts w:cs="Times New Roman"/>
                <w:sz w:val="24"/>
                <w:szCs w:val="24"/>
              </w:rPr>
            </w:pPr>
          </w:p>
        </w:tc>
        <w:tc>
          <w:tcPr>
            <w:tcW w:w="190" w:type="pct"/>
            <w:vMerge/>
            <w:shd w:val="clear" w:color="auto" w:fill="70AD47" w:themeFill="accent6"/>
            <w:hideMark/>
          </w:tcPr>
          <w:p w14:paraId="4B81EF55" w14:textId="77777777" w:rsidR="0048574C" w:rsidRPr="00211C25" w:rsidRDefault="0048574C" w:rsidP="00976224">
            <w:pPr>
              <w:rPr>
                <w:rFonts w:cs="Times New Roman"/>
                <w:sz w:val="24"/>
                <w:szCs w:val="24"/>
              </w:rPr>
            </w:pPr>
          </w:p>
        </w:tc>
        <w:tc>
          <w:tcPr>
            <w:tcW w:w="196" w:type="pct"/>
            <w:vMerge/>
            <w:shd w:val="clear" w:color="auto" w:fill="70AD47" w:themeFill="accent6"/>
            <w:hideMark/>
          </w:tcPr>
          <w:p w14:paraId="52C77508" w14:textId="77777777" w:rsidR="0048574C" w:rsidRPr="00211C25" w:rsidRDefault="0048574C" w:rsidP="00976224">
            <w:pPr>
              <w:rPr>
                <w:rFonts w:cs="Times New Roman"/>
                <w:sz w:val="24"/>
                <w:szCs w:val="24"/>
              </w:rPr>
            </w:pPr>
          </w:p>
        </w:tc>
        <w:tc>
          <w:tcPr>
            <w:tcW w:w="187" w:type="pct"/>
            <w:vMerge/>
            <w:hideMark/>
          </w:tcPr>
          <w:p w14:paraId="48E195FD" w14:textId="77777777" w:rsidR="0048574C" w:rsidRPr="00211C25" w:rsidRDefault="0048574C" w:rsidP="00976224">
            <w:pPr>
              <w:rPr>
                <w:rFonts w:cs="Times New Roman"/>
                <w:sz w:val="24"/>
                <w:szCs w:val="24"/>
              </w:rPr>
            </w:pPr>
          </w:p>
        </w:tc>
        <w:tc>
          <w:tcPr>
            <w:tcW w:w="214" w:type="pct"/>
            <w:vMerge/>
            <w:hideMark/>
          </w:tcPr>
          <w:p w14:paraId="1143DBD6" w14:textId="77777777" w:rsidR="0048574C" w:rsidRPr="00211C25" w:rsidRDefault="0048574C" w:rsidP="00976224">
            <w:pPr>
              <w:rPr>
                <w:rFonts w:cs="Times New Roman"/>
                <w:sz w:val="24"/>
                <w:szCs w:val="24"/>
              </w:rPr>
            </w:pPr>
          </w:p>
        </w:tc>
        <w:tc>
          <w:tcPr>
            <w:tcW w:w="178" w:type="pct"/>
            <w:vMerge/>
            <w:hideMark/>
          </w:tcPr>
          <w:p w14:paraId="73555ACF" w14:textId="77777777" w:rsidR="0048574C" w:rsidRPr="00211C25" w:rsidRDefault="0048574C" w:rsidP="00976224">
            <w:pPr>
              <w:rPr>
                <w:rFonts w:cs="Times New Roman"/>
                <w:sz w:val="24"/>
                <w:szCs w:val="24"/>
              </w:rPr>
            </w:pPr>
          </w:p>
        </w:tc>
        <w:tc>
          <w:tcPr>
            <w:tcW w:w="1084" w:type="pct"/>
            <w:hideMark/>
          </w:tcPr>
          <w:p w14:paraId="2C89AEA3" w14:textId="77777777" w:rsidR="0048574C" w:rsidRPr="00211C25" w:rsidRDefault="0048574C" w:rsidP="00976224">
            <w:pPr>
              <w:rPr>
                <w:rFonts w:cs="Times New Roman"/>
                <w:sz w:val="24"/>
                <w:szCs w:val="24"/>
              </w:rPr>
            </w:pPr>
            <w:r w:rsidRPr="00211C25">
              <w:rPr>
                <w:rFonts w:cs="Times New Roman"/>
                <w:sz w:val="24"/>
                <w:szCs w:val="24"/>
              </w:rPr>
              <w:t xml:space="preserve"> WE</w:t>
            </w:r>
            <w:r>
              <w:rPr>
                <w:rFonts w:cs="Times New Roman"/>
                <w:sz w:val="24"/>
                <w:szCs w:val="24"/>
              </w:rPr>
              <w:t>6</w:t>
            </w:r>
            <w:r w:rsidRPr="00211C25">
              <w:rPr>
                <w:rFonts w:cs="Times New Roman"/>
                <w:sz w:val="24"/>
                <w:szCs w:val="24"/>
              </w:rPr>
              <w:t xml:space="preserve">: Women's </w:t>
            </w:r>
            <w:r>
              <w:rPr>
                <w:rFonts w:cs="Times New Roman"/>
                <w:sz w:val="24"/>
                <w:szCs w:val="24"/>
              </w:rPr>
              <w:t>role in</w:t>
            </w:r>
            <w:r w:rsidRPr="00211C25">
              <w:rPr>
                <w:rFonts w:cs="Times New Roman"/>
                <w:sz w:val="24"/>
                <w:szCs w:val="24"/>
              </w:rPr>
              <w:t xml:space="preserve"> Decision Making </w:t>
            </w:r>
          </w:p>
        </w:tc>
        <w:tc>
          <w:tcPr>
            <w:tcW w:w="406" w:type="pct"/>
            <w:vMerge/>
            <w:hideMark/>
          </w:tcPr>
          <w:p w14:paraId="38FD6B5F" w14:textId="77777777" w:rsidR="0048574C" w:rsidRPr="00211C25" w:rsidRDefault="0048574C" w:rsidP="00976224">
            <w:pPr>
              <w:rPr>
                <w:rFonts w:cs="Times New Roman"/>
                <w:sz w:val="24"/>
                <w:szCs w:val="24"/>
              </w:rPr>
            </w:pPr>
          </w:p>
        </w:tc>
      </w:tr>
      <w:tr w:rsidR="0048574C" w:rsidRPr="00211C25" w14:paraId="290ADB16" w14:textId="77777777" w:rsidTr="00976224">
        <w:trPr>
          <w:trHeight w:val="285"/>
        </w:trPr>
        <w:tc>
          <w:tcPr>
            <w:tcW w:w="425" w:type="pct"/>
            <w:vMerge/>
            <w:hideMark/>
          </w:tcPr>
          <w:p w14:paraId="24B774AC" w14:textId="77777777" w:rsidR="0048574C" w:rsidRPr="00211C25" w:rsidRDefault="0048574C" w:rsidP="00976224">
            <w:pPr>
              <w:rPr>
                <w:rFonts w:cs="Times New Roman"/>
                <w:sz w:val="24"/>
                <w:szCs w:val="24"/>
              </w:rPr>
            </w:pPr>
          </w:p>
        </w:tc>
        <w:tc>
          <w:tcPr>
            <w:tcW w:w="753" w:type="pct"/>
            <w:vMerge/>
            <w:hideMark/>
          </w:tcPr>
          <w:p w14:paraId="2D03AD19" w14:textId="77777777" w:rsidR="0048574C" w:rsidRPr="00211C25" w:rsidRDefault="0048574C" w:rsidP="00976224">
            <w:pPr>
              <w:rPr>
                <w:rFonts w:cs="Times New Roman"/>
                <w:sz w:val="24"/>
                <w:szCs w:val="24"/>
              </w:rPr>
            </w:pPr>
          </w:p>
        </w:tc>
        <w:tc>
          <w:tcPr>
            <w:tcW w:w="1367" w:type="pct"/>
            <w:vMerge/>
            <w:hideMark/>
          </w:tcPr>
          <w:p w14:paraId="01145DEB" w14:textId="77777777" w:rsidR="0048574C" w:rsidRPr="00211C25" w:rsidRDefault="0048574C" w:rsidP="00976224">
            <w:pPr>
              <w:rPr>
                <w:rFonts w:cs="Times New Roman"/>
                <w:sz w:val="24"/>
                <w:szCs w:val="24"/>
              </w:rPr>
            </w:pPr>
          </w:p>
        </w:tc>
        <w:tc>
          <w:tcPr>
            <w:tcW w:w="190" w:type="pct"/>
            <w:vMerge/>
            <w:shd w:val="clear" w:color="auto" w:fill="70AD47" w:themeFill="accent6"/>
            <w:hideMark/>
          </w:tcPr>
          <w:p w14:paraId="0563BEF1" w14:textId="77777777" w:rsidR="0048574C" w:rsidRPr="00211C25" w:rsidRDefault="0048574C" w:rsidP="00976224">
            <w:pPr>
              <w:rPr>
                <w:rFonts w:cs="Times New Roman"/>
                <w:sz w:val="24"/>
                <w:szCs w:val="24"/>
              </w:rPr>
            </w:pPr>
          </w:p>
        </w:tc>
        <w:tc>
          <w:tcPr>
            <w:tcW w:w="196" w:type="pct"/>
            <w:vMerge/>
            <w:shd w:val="clear" w:color="auto" w:fill="70AD47" w:themeFill="accent6"/>
            <w:hideMark/>
          </w:tcPr>
          <w:p w14:paraId="5EA0CA5D" w14:textId="77777777" w:rsidR="0048574C" w:rsidRPr="00211C25" w:rsidRDefault="0048574C" w:rsidP="00976224">
            <w:pPr>
              <w:rPr>
                <w:rFonts w:cs="Times New Roman"/>
                <w:sz w:val="24"/>
                <w:szCs w:val="24"/>
              </w:rPr>
            </w:pPr>
          </w:p>
        </w:tc>
        <w:tc>
          <w:tcPr>
            <w:tcW w:w="187" w:type="pct"/>
            <w:vMerge/>
            <w:hideMark/>
          </w:tcPr>
          <w:p w14:paraId="59803A91" w14:textId="77777777" w:rsidR="0048574C" w:rsidRPr="00211C25" w:rsidRDefault="0048574C" w:rsidP="00976224">
            <w:pPr>
              <w:rPr>
                <w:rFonts w:cs="Times New Roman"/>
                <w:sz w:val="24"/>
                <w:szCs w:val="24"/>
              </w:rPr>
            </w:pPr>
          </w:p>
        </w:tc>
        <w:tc>
          <w:tcPr>
            <w:tcW w:w="214" w:type="pct"/>
            <w:vMerge/>
            <w:hideMark/>
          </w:tcPr>
          <w:p w14:paraId="2753B308" w14:textId="77777777" w:rsidR="0048574C" w:rsidRPr="00211C25" w:rsidRDefault="0048574C" w:rsidP="00976224">
            <w:pPr>
              <w:rPr>
                <w:rFonts w:cs="Times New Roman"/>
                <w:sz w:val="24"/>
                <w:szCs w:val="24"/>
              </w:rPr>
            </w:pPr>
          </w:p>
        </w:tc>
        <w:tc>
          <w:tcPr>
            <w:tcW w:w="178" w:type="pct"/>
            <w:vMerge/>
            <w:hideMark/>
          </w:tcPr>
          <w:p w14:paraId="5107F207" w14:textId="77777777" w:rsidR="0048574C" w:rsidRPr="00211C25" w:rsidRDefault="0048574C" w:rsidP="00976224">
            <w:pPr>
              <w:rPr>
                <w:rFonts w:cs="Times New Roman"/>
                <w:sz w:val="24"/>
                <w:szCs w:val="24"/>
              </w:rPr>
            </w:pPr>
          </w:p>
        </w:tc>
        <w:tc>
          <w:tcPr>
            <w:tcW w:w="1084" w:type="pct"/>
            <w:hideMark/>
          </w:tcPr>
          <w:p w14:paraId="38DCD242" w14:textId="77777777" w:rsidR="0048574C" w:rsidRPr="00211C25" w:rsidRDefault="0048574C" w:rsidP="00976224">
            <w:pPr>
              <w:rPr>
                <w:rFonts w:cs="Times New Roman"/>
                <w:sz w:val="24"/>
                <w:szCs w:val="24"/>
              </w:rPr>
            </w:pPr>
            <w:r w:rsidRPr="00211C25">
              <w:rPr>
                <w:rFonts w:cs="Times New Roman"/>
                <w:sz w:val="24"/>
                <w:szCs w:val="24"/>
              </w:rPr>
              <w:t>HQ</w:t>
            </w:r>
            <w:r>
              <w:rPr>
                <w:rFonts w:cs="Times New Roman"/>
                <w:sz w:val="24"/>
                <w:szCs w:val="24"/>
              </w:rPr>
              <w:t>3</w:t>
            </w:r>
            <w:r w:rsidRPr="00211C25">
              <w:rPr>
                <w:rFonts w:cs="Times New Roman"/>
                <w:sz w:val="24"/>
                <w:szCs w:val="24"/>
              </w:rPr>
              <w:t>: HH Income</w:t>
            </w:r>
            <w:r>
              <w:rPr>
                <w:rFonts w:cs="Times New Roman"/>
                <w:sz w:val="24"/>
                <w:szCs w:val="24"/>
              </w:rPr>
              <w:t xml:space="preserve"> from business enterprise </w:t>
            </w:r>
          </w:p>
        </w:tc>
        <w:tc>
          <w:tcPr>
            <w:tcW w:w="406" w:type="pct"/>
            <w:vMerge/>
            <w:hideMark/>
          </w:tcPr>
          <w:p w14:paraId="0A7AEE0B" w14:textId="77777777" w:rsidR="0048574C" w:rsidRPr="00211C25" w:rsidRDefault="0048574C" w:rsidP="00976224">
            <w:pPr>
              <w:rPr>
                <w:rFonts w:cs="Times New Roman"/>
                <w:sz w:val="24"/>
                <w:szCs w:val="24"/>
              </w:rPr>
            </w:pPr>
          </w:p>
        </w:tc>
      </w:tr>
      <w:tr w:rsidR="0048574C" w:rsidRPr="00211C25" w14:paraId="7EB70A16" w14:textId="77777777" w:rsidTr="00976224">
        <w:trPr>
          <w:trHeight w:val="1050"/>
        </w:trPr>
        <w:tc>
          <w:tcPr>
            <w:tcW w:w="425" w:type="pct"/>
            <w:vMerge/>
            <w:hideMark/>
          </w:tcPr>
          <w:p w14:paraId="2083B296" w14:textId="77777777" w:rsidR="0048574C" w:rsidRPr="00211C25" w:rsidRDefault="0048574C" w:rsidP="00976224">
            <w:pPr>
              <w:rPr>
                <w:rFonts w:cs="Times New Roman"/>
                <w:sz w:val="24"/>
                <w:szCs w:val="24"/>
              </w:rPr>
            </w:pPr>
          </w:p>
        </w:tc>
        <w:tc>
          <w:tcPr>
            <w:tcW w:w="753" w:type="pct"/>
            <w:hideMark/>
          </w:tcPr>
          <w:p w14:paraId="7766E4ED" w14:textId="77777777" w:rsidR="0048574C" w:rsidRPr="00211C25" w:rsidRDefault="0048574C" w:rsidP="00976224">
            <w:pPr>
              <w:rPr>
                <w:rFonts w:cs="Times New Roman"/>
                <w:sz w:val="24"/>
                <w:szCs w:val="24"/>
              </w:rPr>
            </w:pPr>
            <w:r w:rsidRPr="00211C25">
              <w:rPr>
                <w:rFonts w:cs="Times New Roman"/>
                <w:sz w:val="24"/>
                <w:szCs w:val="24"/>
              </w:rPr>
              <w:t>Women participate in trainings and find them useful</w:t>
            </w:r>
          </w:p>
        </w:tc>
        <w:tc>
          <w:tcPr>
            <w:tcW w:w="1367" w:type="pct"/>
            <w:hideMark/>
          </w:tcPr>
          <w:p w14:paraId="41696064" w14:textId="77777777" w:rsidR="0048574C" w:rsidRPr="00211C25" w:rsidRDefault="0048574C" w:rsidP="00976224">
            <w:pPr>
              <w:rPr>
                <w:rFonts w:cs="Times New Roman"/>
                <w:sz w:val="24"/>
                <w:szCs w:val="24"/>
              </w:rPr>
            </w:pPr>
            <w:r w:rsidRPr="00211C25">
              <w:rPr>
                <w:rFonts w:cs="Times New Roman"/>
                <w:sz w:val="24"/>
                <w:szCs w:val="24"/>
              </w:rPr>
              <w:t>(</w:t>
            </w:r>
            <w:proofErr w:type="spellStart"/>
            <w:r w:rsidRPr="00211C25">
              <w:rPr>
                <w:rFonts w:cs="Times New Roman"/>
                <w:sz w:val="24"/>
                <w:szCs w:val="24"/>
              </w:rPr>
              <w:t>i</w:t>
            </w:r>
            <w:proofErr w:type="spellEnd"/>
            <w:r w:rsidRPr="00211C25">
              <w:rPr>
                <w:rFonts w:cs="Times New Roman"/>
                <w:sz w:val="24"/>
                <w:szCs w:val="24"/>
              </w:rPr>
              <w:t>) Number of technical trainings held (ii) Number of women who participate in technical, business management and/or leadership trainings (iii) Feedback on training sessions</w:t>
            </w:r>
          </w:p>
        </w:tc>
        <w:tc>
          <w:tcPr>
            <w:tcW w:w="190" w:type="pct"/>
            <w:hideMark/>
          </w:tcPr>
          <w:p w14:paraId="02A3C5C2"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hideMark/>
          </w:tcPr>
          <w:p w14:paraId="5FE64664"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20275CE6"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shd w:val="clear" w:color="auto" w:fill="70AD47" w:themeFill="accent6"/>
            <w:hideMark/>
          </w:tcPr>
          <w:p w14:paraId="2123A39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shd w:val="clear" w:color="auto" w:fill="70AD47" w:themeFill="accent6"/>
            <w:hideMark/>
          </w:tcPr>
          <w:p w14:paraId="6F48C9D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567487C9" w14:textId="77777777" w:rsidR="0048574C" w:rsidRPr="00211C25" w:rsidRDefault="0048574C" w:rsidP="00976224">
            <w:pPr>
              <w:rPr>
                <w:rFonts w:cs="Times New Roman"/>
                <w:sz w:val="24"/>
                <w:szCs w:val="24"/>
              </w:rPr>
            </w:pPr>
            <w:r w:rsidRPr="00211C25">
              <w:rPr>
                <w:rFonts w:cs="Times New Roman"/>
                <w:sz w:val="24"/>
                <w:szCs w:val="24"/>
              </w:rPr>
              <w:t>MIS</w:t>
            </w:r>
          </w:p>
        </w:tc>
        <w:tc>
          <w:tcPr>
            <w:tcW w:w="406" w:type="pct"/>
            <w:hideMark/>
          </w:tcPr>
          <w:p w14:paraId="4F8A10E5"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652CF869" w14:textId="77777777" w:rsidTr="00976224">
        <w:trPr>
          <w:trHeight w:val="285"/>
        </w:trPr>
        <w:tc>
          <w:tcPr>
            <w:tcW w:w="425" w:type="pct"/>
            <w:vMerge/>
            <w:hideMark/>
          </w:tcPr>
          <w:p w14:paraId="4F0AF995" w14:textId="77777777" w:rsidR="0048574C" w:rsidRPr="00211C25" w:rsidRDefault="0048574C" w:rsidP="00976224">
            <w:pPr>
              <w:rPr>
                <w:rFonts w:cs="Times New Roman"/>
                <w:sz w:val="24"/>
                <w:szCs w:val="24"/>
              </w:rPr>
            </w:pPr>
          </w:p>
        </w:tc>
        <w:tc>
          <w:tcPr>
            <w:tcW w:w="753" w:type="pct"/>
            <w:vMerge w:val="restart"/>
            <w:hideMark/>
          </w:tcPr>
          <w:p w14:paraId="7315B240" w14:textId="77777777" w:rsidR="0048574C" w:rsidRPr="00211C25" w:rsidRDefault="0048574C" w:rsidP="00976224">
            <w:pPr>
              <w:rPr>
                <w:rFonts w:cs="Times New Roman"/>
                <w:sz w:val="24"/>
                <w:szCs w:val="24"/>
              </w:rPr>
            </w:pPr>
            <w:r w:rsidRPr="00211C25">
              <w:rPr>
                <w:rFonts w:cs="Times New Roman"/>
                <w:sz w:val="24"/>
                <w:szCs w:val="24"/>
              </w:rPr>
              <w:t>Improved assets, infrastructure and technology are used by collectives and women</w:t>
            </w:r>
          </w:p>
        </w:tc>
        <w:tc>
          <w:tcPr>
            <w:tcW w:w="1367" w:type="pct"/>
            <w:vMerge w:val="restart"/>
            <w:hideMark/>
          </w:tcPr>
          <w:p w14:paraId="22643B63" w14:textId="77777777" w:rsidR="0048574C" w:rsidRPr="00211C25" w:rsidRDefault="0048574C" w:rsidP="00976224">
            <w:pPr>
              <w:rPr>
                <w:rFonts w:cs="Times New Roman"/>
                <w:sz w:val="24"/>
                <w:szCs w:val="24"/>
              </w:rPr>
            </w:pPr>
            <w:r w:rsidRPr="00211C25">
              <w:rPr>
                <w:rFonts w:cs="Times New Roman"/>
                <w:sz w:val="24"/>
                <w:szCs w:val="24"/>
              </w:rPr>
              <w:t>Proportion of women who report using CFCs and advanced machinery</w:t>
            </w:r>
          </w:p>
        </w:tc>
        <w:tc>
          <w:tcPr>
            <w:tcW w:w="190" w:type="pct"/>
            <w:vMerge w:val="restart"/>
            <w:hideMark/>
          </w:tcPr>
          <w:p w14:paraId="7A46FB6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vMerge w:val="restart"/>
            <w:shd w:val="clear" w:color="auto" w:fill="70AD47" w:themeFill="accent6"/>
            <w:hideMark/>
          </w:tcPr>
          <w:p w14:paraId="1028D38E"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vMerge w:val="restart"/>
            <w:hideMark/>
          </w:tcPr>
          <w:p w14:paraId="09489660"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vMerge w:val="restart"/>
            <w:hideMark/>
          </w:tcPr>
          <w:p w14:paraId="40BDA5A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vMerge w:val="restart"/>
            <w:shd w:val="clear" w:color="auto" w:fill="70AD47" w:themeFill="accent6"/>
            <w:hideMark/>
          </w:tcPr>
          <w:p w14:paraId="4689147E"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13E40649" w14:textId="77777777" w:rsidR="0048574C" w:rsidRPr="00211C25" w:rsidRDefault="0048574C" w:rsidP="00976224">
            <w:pPr>
              <w:rPr>
                <w:rFonts w:cs="Times New Roman"/>
                <w:sz w:val="24"/>
                <w:szCs w:val="24"/>
              </w:rPr>
            </w:pPr>
            <w:r w:rsidRPr="00211C25">
              <w:rPr>
                <w:rFonts w:cs="Times New Roman"/>
                <w:sz w:val="24"/>
                <w:szCs w:val="24"/>
              </w:rPr>
              <w:t xml:space="preserve">WE5: Groups and collectives </w:t>
            </w:r>
          </w:p>
        </w:tc>
        <w:tc>
          <w:tcPr>
            <w:tcW w:w="406" w:type="pct"/>
            <w:vMerge w:val="restart"/>
            <w:hideMark/>
          </w:tcPr>
          <w:p w14:paraId="2DD1D033"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44172F49" w14:textId="77777777" w:rsidTr="00976224">
        <w:trPr>
          <w:trHeight w:val="525"/>
        </w:trPr>
        <w:tc>
          <w:tcPr>
            <w:tcW w:w="425" w:type="pct"/>
            <w:vMerge/>
            <w:hideMark/>
          </w:tcPr>
          <w:p w14:paraId="0942C3B7" w14:textId="77777777" w:rsidR="0048574C" w:rsidRPr="00211C25" w:rsidRDefault="0048574C" w:rsidP="00976224">
            <w:pPr>
              <w:rPr>
                <w:rFonts w:cs="Times New Roman"/>
                <w:sz w:val="24"/>
                <w:szCs w:val="24"/>
              </w:rPr>
            </w:pPr>
          </w:p>
        </w:tc>
        <w:tc>
          <w:tcPr>
            <w:tcW w:w="753" w:type="pct"/>
            <w:vMerge/>
            <w:hideMark/>
          </w:tcPr>
          <w:p w14:paraId="615B08B6" w14:textId="77777777" w:rsidR="0048574C" w:rsidRPr="00211C25" w:rsidRDefault="0048574C" w:rsidP="00976224">
            <w:pPr>
              <w:rPr>
                <w:rFonts w:cs="Times New Roman"/>
                <w:sz w:val="24"/>
                <w:szCs w:val="24"/>
              </w:rPr>
            </w:pPr>
          </w:p>
        </w:tc>
        <w:tc>
          <w:tcPr>
            <w:tcW w:w="1367" w:type="pct"/>
            <w:vMerge/>
            <w:hideMark/>
          </w:tcPr>
          <w:p w14:paraId="7C6A2806" w14:textId="77777777" w:rsidR="0048574C" w:rsidRPr="00211C25" w:rsidRDefault="0048574C" w:rsidP="00976224">
            <w:pPr>
              <w:rPr>
                <w:rFonts w:cs="Times New Roman"/>
                <w:sz w:val="24"/>
                <w:szCs w:val="24"/>
              </w:rPr>
            </w:pPr>
          </w:p>
        </w:tc>
        <w:tc>
          <w:tcPr>
            <w:tcW w:w="190" w:type="pct"/>
            <w:vMerge/>
            <w:hideMark/>
          </w:tcPr>
          <w:p w14:paraId="0F8E5C54" w14:textId="77777777" w:rsidR="0048574C" w:rsidRPr="00211C25" w:rsidRDefault="0048574C" w:rsidP="00976224">
            <w:pPr>
              <w:rPr>
                <w:rFonts w:cs="Times New Roman"/>
                <w:sz w:val="24"/>
                <w:szCs w:val="24"/>
              </w:rPr>
            </w:pPr>
          </w:p>
        </w:tc>
        <w:tc>
          <w:tcPr>
            <w:tcW w:w="196" w:type="pct"/>
            <w:vMerge/>
            <w:shd w:val="clear" w:color="auto" w:fill="70AD47" w:themeFill="accent6"/>
            <w:hideMark/>
          </w:tcPr>
          <w:p w14:paraId="6378B697" w14:textId="77777777" w:rsidR="0048574C" w:rsidRPr="00211C25" w:rsidRDefault="0048574C" w:rsidP="00976224">
            <w:pPr>
              <w:rPr>
                <w:rFonts w:cs="Times New Roman"/>
                <w:sz w:val="24"/>
                <w:szCs w:val="24"/>
              </w:rPr>
            </w:pPr>
          </w:p>
        </w:tc>
        <w:tc>
          <w:tcPr>
            <w:tcW w:w="187" w:type="pct"/>
            <w:vMerge/>
            <w:hideMark/>
          </w:tcPr>
          <w:p w14:paraId="2901A1EA" w14:textId="77777777" w:rsidR="0048574C" w:rsidRPr="00211C25" w:rsidRDefault="0048574C" w:rsidP="00976224">
            <w:pPr>
              <w:rPr>
                <w:rFonts w:cs="Times New Roman"/>
                <w:sz w:val="24"/>
                <w:szCs w:val="24"/>
              </w:rPr>
            </w:pPr>
          </w:p>
        </w:tc>
        <w:tc>
          <w:tcPr>
            <w:tcW w:w="214" w:type="pct"/>
            <w:vMerge/>
            <w:hideMark/>
          </w:tcPr>
          <w:p w14:paraId="3EAD466E" w14:textId="77777777" w:rsidR="0048574C" w:rsidRPr="00211C25" w:rsidRDefault="0048574C" w:rsidP="00976224">
            <w:pPr>
              <w:rPr>
                <w:rFonts w:cs="Times New Roman"/>
                <w:sz w:val="24"/>
                <w:szCs w:val="24"/>
              </w:rPr>
            </w:pPr>
          </w:p>
        </w:tc>
        <w:tc>
          <w:tcPr>
            <w:tcW w:w="178" w:type="pct"/>
            <w:vMerge/>
            <w:shd w:val="clear" w:color="auto" w:fill="70AD47" w:themeFill="accent6"/>
            <w:hideMark/>
          </w:tcPr>
          <w:p w14:paraId="1873BB30" w14:textId="77777777" w:rsidR="0048574C" w:rsidRPr="00211C25" w:rsidRDefault="0048574C" w:rsidP="00976224">
            <w:pPr>
              <w:rPr>
                <w:rFonts w:cs="Times New Roman"/>
                <w:sz w:val="24"/>
                <w:szCs w:val="24"/>
              </w:rPr>
            </w:pPr>
          </w:p>
        </w:tc>
        <w:tc>
          <w:tcPr>
            <w:tcW w:w="1084" w:type="pct"/>
            <w:hideMark/>
          </w:tcPr>
          <w:p w14:paraId="2AE0D005" w14:textId="77777777" w:rsidR="0048574C" w:rsidRPr="00211C25" w:rsidRDefault="0048574C" w:rsidP="00976224">
            <w:pPr>
              <w:rPr>
                <w:rFonts w:cs="Times New Roman"/>
                <w:sz w:val="24"/>
                <w:szCs w:val="24"/>
              </w:rPr>
            </w:pPr>
            <w:r w:rsidRPr="00211C25">
              <w:rPr>
                <w:rFonts w:cs="Times New Roman"/>
                <w:sz w:val="24"/>
                <w:szCs w:val="24"/>
              </w:rPr>
              <w:t>WE</w:t>
            </w:r>
            <w:r>
              <w:rPr>
                <w:rFonts w:cs="Times New Roman"/>
                <w:sz w:val="24"/>
                <w:szCs w:val="24"/>
              </w:rPr>
              <w:t>7</w:t>
            </w:r>
            <w:r w:rsidRPr="00211C25">
              <w:rPr>
                <w:rFonts w:cs="Times New Roman"/>
                <w:sz w:val="24"/>
                <w:szCs w:val="24"/>
              </w:rPr>
              <w:t xml:space="preserve">: Self efficacy and networks </w:t>
            </w:r>
          </w:p>
        </w:tc>
        <w:tc>
          <w:tcPr>
            <w:tcW w:w="406" w:type="pct"/>
            <w:vMerge/>
            <w:hideMark/>
          </w:tcPr>
          <w:p w14:paraId="0D991068" w14:textId="77777777" w:rsidR="0048574C" w:rsidRPr="00211C25" w:rsidRDefault="0048574C" w:rsidP="00976224">
            <w:pPr>
              <w:rPr>
                <w:rFonts w:cs="Times New Roman"/>
                <w:sz w:val="24"/>
                <w:szCs w:val="24"/>
              </w:rPr>
            </w:pPr>
          </w:p>
        </w:tc>
      </w:tr>
      <w:tr w:rsidR="0048574C" w:rsidRPr="00211C25" w14:paraId="01A6AE44" w14:textId="77777777" w:rsidTr="00976224">
        <w:trPr>
          <w:trHeight w:val="921"/>
        </w:trPr>
        <w:tc>
          <w:tcPr>
            <w:tcW w:w="425" w:type="pct"/>
            <w:vMerge/>
            <w:hideMark/>
          </w:tcPr>
          <w:p w14:paraId="487DE4A0" w14:textId="77777777" w:rsidR="0048574C" w:rsidRPr="00211C25" w:rsidRDefault="0048574C" w:rsidP="00976224">
            <w:pPr>
              <w:rPr>
                <w:rFonts w:cs="Times New Roman"/>
                <w:sz w:val="24"/>
                <w:szCs w:val="24"/>
              </w:rPr>
            </w:pPr>
          </w:p>
        </w:tc>
        <w:tc>
          <w:tcPr>
            <w:tcW w:w="753" w:type="pct"/>
            <w:hideMark/>
          </w:tcPr>
          <w:p w14:paraId="20B8B78D" w14:textId="77777777" w:rsidR="0048574C" w:rsidRPr="00211C25" w:rsidRDefault="0048574C" w:rsidP="00976224">
            <w:pPr>
              <w:rPr>
                <w:rFonts w:cs="Times New Roman"/>
                <w:sz w:val="24"/>
                <w:szCs w:val="24"/>
              </w:rPr>
            </w:pPr>
            <w:r w:rsidRPr="00211C25">
              <w:rPr>
                <w:rFonts w:cs="Times New Roman"/>
                <w:sz w:val="24"/>
                <w:szCs w:val="24"/>
              </w:rPr>
              <w:t>Women are aware and connected to established linkages</w:t>
            </w:r>
          </w:p>
        </w:tc>
        <w:tc>
          <w:tcPr>
            <w:tcW w:w="1367" w:type="pct"/>
            <w:hideMark/>
          </w:tcPr>
          <w:p w14:paraId="69666580" w14:textId="77777777" w:rsidR="0048574C" w:rsidRPr="00211C25" w:rsidRDefault="0048574C" w:rsidP="00976224">
            <w:pPr>
              <w:rPr>
                <w:rFonts w:cs="Times New Roman"/>
                <w:sz w:val="24"/>
                <w:szCs w:val="24"/>
              </w:rPr>
            </w:pPr>
            <w:r w:rsidRPr="00211C25">
              <w:rPr>
                <w:rFonts w:cs="Times New Roman"/>
                <w:sz w:val="24"/>
                <w:szCs w:val="24"/>
              </w:rPr>
              <w:t>Proportion of women who access (</w:t>
            </w:r>
            <w:proofErr w:type="spellStart"/>
            <w:r w:rsidRPr="00211C25">
              <w:rPr>
                <w:rFonts w:cs="Times New Roman"/>
                <w:sz w:val="24"/>
                <w:szCs w:val="24"/>
              </w:rPr>
              <w:t>i</w:t>
            </w:r>
            <w:proofErr w:type="spellEnd"/>
            <w:r w:rsidRPr="00211C25">
              <w:rPr>
                <w:rFonts w:cs="Times New Roman"/>
                <w:sz w:val="24"/>
                <w:szCs w:val="24"/>
              </w:rPr>
              <w:t>) formal loans (ii) government enterprise schemes (iii) livelihoods trainings by other organisations</w:t>
            </w:r>
          </w:p>
        </w:tc>
        <w:tc>
          <w:tcPr>
            <w:tcW w:w="190" w:type="pct"/>
            <w:hideMark/>
          </w:tcPr>
          <w:p w14:paraId="1850D211"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shd w:val="clear" w:color="auto" w:fill="70AD47" w:themeFill="accent6"/>
            <w:hideMark/>
          </w:tcPr>
          <w:p w14:paraId="6F97A59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27B8CD1A"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77A1354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shd w:val="clear" w:color="auto" w:fill="70AD47" w:themeFill="accent6"/>
            <w:hideMark/>
          </w:tcPr>
          <w:p w14:paraId="7E861F5C"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7A6E17B6" w14:textId="77777777" w:rsidR="0048574C" w:rsidRPr="00211C25" w:rsidRDefault="0048574C" w:rsidP="00976224">
            <w:pPr>
              <w:rPr>
                <w:rFonts w:cs="Times New Roman"/>
                <w:sz w:val="24"/>
                <w:szCs w:val="24"/>
              </w:rPr>
            </w:pPr>
            <w:r w:rsidRPr="00211C25">
              <w:rPr>
                <w:rFonts w:cs="Times New Roman"/>
                <w:sz w:val="24"/>
                <w:szCs w:val="24"/>
              </w:rPr>
              <w:t>WE</w:t>
            </w:r>
            <w:r>
              <w:rPr>
                <w:rFonts w:cs="Times New Roman"/>
                <w:sz w:val="24"/>
                <w:szCs w:val="24"/>
              </w:rPr>
              <w:t>2</w:t>
            </w:r>
            <w:r w:rsidRPr="00211C25">
              <w:rPr>
                <w:rFonts w:cs="Times New Roman"/>
                <w:sz w:val="24"/>
                <w:szCs w:val="24"/>
              </w:rPr>
              <w:t>:</w:t>
            </w:r>
            <w:r>
              <w:rPr>
                <w:rFonts w:cs="Times New Roman"/>
                <w:sz w:val="24"/>
                <w:szCs w:val="24"/>
              </w:rPr>
              <w:t xml:space="preserve"> Savings &amp;</w:t>
            </w:r>
            <w:r w:rsidRPr="00211C25">
              <w:rPr>
                <w:rFonts w:cs="Times New Roman"/>
                <w:sz w:val="24"/>
                <w:szCs w:val="24"/>
              </w:rPr>
              <w:t xml:space="preserve"> Loans </w:t>
            </w:r>
            <w:r>
              <w:rPr>
                <w:rFonts w:cs="Times New Roman"/>
                <w:sz w:val="24"/>
                <w:szCs w:val="24"/>
              </w:rPr>
              <w:br/>
            </w:r>
            <w:r w:rsidRPr="00211C25">
              <w:rPr>
                <w:rFonts w:cs="Times New Roman"/>
                <w:sz w:val="24"/>
                <w:szCs w:val="24"/>
              </w:rPr>
              <w:t>HH</w:t>
            </w:r>
            <w:r>
              <w:rPr>
                <w:rFonts w:cs="Times New Roman"/>
                <w:sz w:val="24"/>
                <w:szCs w:val="24"/>
              </w:rPr>
              <w:t xml:space="preserve">10: HH Institutional linkages </w:t>
            </w:r>
          </w:p>
        </w:tc>
        <w:tc>
          <w:tcPr>
            <w:tcW w:w="406" w:type="pct"/>
            <w:hideMark/>
          </w:tcPr>
          <w:p w14:paraId="6C9094BB"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2E49BABF" w14:textId="77777777" w:rsidTr="00976224">
        <w:trPr>
          <w:trHeight w:val="651"/>
        </w:trPr>
        <w:tc>
          <w:tcPr>
            <w:tcW w:w="425" w:type="pct"/>
            <w:vMerge/>
            <w:hideMark/>
          </w:tcPr>
          <w:p w14:paraId="72782291" w14:textId="77777777" w:rsidR="0048574C" w:rsidRPr="00211C25" w:rsidRDefault="0048574C" w:rsidP="00976224">
            <w:pPr>
              <w:rPr>
                <w:rFonts w:cs="Times New Roman"/>
                <w:sz w:val="24"/>
                <w:szCs w:val="24"/>
              </w:rPr>
            </w:pPr>
          </w:p>
        </w:tc>
        <w:tc>
          <w:tcPr>
            <w:tcW w:w="753" w:type="pct"/>
            <w:hideMark/>
          </w:tcPr>
          <w:p w14:paraId="05D319E7" w14:textId="77777777" w:rsidR="0048574C" w:rsidRPr="00211C25" w:rsidRDefault="0048574C" w:rsidP="00976224">
            <w:pPr>
              <w:rPr>
                <w:rFonts w:cs="Times New Roman"/>
                <w:sz w:val="24"/>
                <w:szCs w:val="24"/>
              </w:rPr>
            </w:pPr>
            <w:r w:rsidRPr="00211C25">
              <w:rPr>
                <w:rFonts w:cs="Times New Roman"/>
                <w:sz w:val="24"/>
                <w:szCs w:val="24"/>
              </w:rPr>
              <w:t>Women and collectives take up innovations</w:t>
            </w:r>
          </w:p>
        </w:tc>
        <w:tc>
          <w:tcPr>
            <w:tcW w:w="1367" w:type="pct"/>
            <w:hideMark/>
          </w:tcPr>
          <w:p w14:paraId="0E95704A" w14:textId="629917DB" w:rsidR="0048574C" w:rsidRPr="00211C25" w:rsidRDefault="0048574C" w:rsidP="00976224">
            <w:pPr>
              <w:rPr>
                <w:rFonts w:cs="Times New Roman"/>
                <w:sz w:val="24"/>
                <w:szCs w:val="24"/>
              </w:rPr>
            </w:pPr>
            <w:r w:rsidRPr="00211C25">
              <w:rPr>
                <w:rFonts w:cs="Times New Roman"/>
                <w:sz w:val="24"/>
                <w:szCs w:val="24"/>
              </w:rPr>
              <w:t>(</w:t>
            </w:r>
            <w:proofErr w:type="spellStart"/>
            <w:r w:rsidRPr="00211C25">
              <w:rPr>
                <w:rFonts w:cs="Times New Roman"/>
                <w:sz w:val="24"/>
                <w:szCs w:val="24"/>
              </w:rPr>
              <w:t>i</w:t>
            </w:r>
            <w:proofErr w:type="spellEnd"/>
            <w:r w:rsidRPr="00211C25">
              <w:rPr>
                <w:rFonts w:cs="Times New Roman"/>
                <w:sz w:val="24"/>
                <w:szCs w:val="24"/>
              </w:rPr>
              <w:t xml:space="preserve">) Percentage of women who sell to </w:t>
            </w:r>
            <w:r>
              <w:rPr>
                <w:rFonts w:cs="Times New Roman"/>
                <w:sz w:val="24"/>
                <w:szCs w:val="24"/>
              </w:rPr>
              <w:t>ACCESS</w:t>
            </w:r>
            <w:r w:rsidRPr="00211C25">
              <w:rPr>
                <w:rFonts w:cs="Times New Roman"/>
                <w:sz w:val="24"/>
                <w:szCs w:val="24"/>
              </w:rPr>
              <w:t xml:space="preserve"> </w:t>
            </w:r>
            <w:r>
              <w:rPr>
                <w:rFonts w:cs="Times New Roman"/>
                <w:sz w:val="24"/>
                <w:szCs w:val="24"/>
              </w:rPr>
              <w:t xml:space="preserve">through </w:t>
            </w:r>
            <w:commentRangeStart w:id="78"/>
            <w:r>
              <w:rPr>
                <w:rFonts w:cs="Times New Roman"/>
                <w:sz w:val="24"/>
                <w:szCs w:val="24"/>
              </w:rPr>
              <w:t xml:space="preserve">brand name </w:t>
            </w:r>
            <w:commentRangeEnd w:id="78"/>
            <w:r>
              <w:rPr>
                <w:rStyle w:val="CommentReference"/>
              </w:rPr>
              <w:commentReference w:id="78"/>
            </w:r>
          </w:p>
        </w:tc>
        <w:tc>
          <w:tcPr>
            <w:tcW w:w="190" w:type="pct"/>
            <w:shd w:val="clear" w:color="auto" w:fill="70AD47" w:themeFill="accent6"/>
            <w:hideMark/>
          </w:tcPr>
          <w:p w14:paraId="1601714C"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hideMark/>
          </w:tcPr>
          <w:p w14:paraId="50641CBE"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2BAF7E57"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shd w:val="clear" w:color="auto" w:fill="70AD47" w:themeFill="accent6"/>
            <w:hideMark/>
          </w:tcPr>
          <w:p w14:paraId="068E96DE"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shd w:val="clear" w:color="auto" w:fill="70AD47" w:themeFill="accent6"/>
            <w:hideMark/>
          </w:tcPr>
          <w:p w14:paraId="273E6C2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20C82C80" w14:textId="77777777" w:rsidR="0048574C" w:rsidRDefault="0048574C" w:rsidP="00976224">
            <w:pPr>
              <w:rPr>
                <w:rFonts w:cs="Times New Roman"/>
                <w:sz w:val="24"/>
                <w:szCs w:val="24"/>
              </w:rPr>
            </w:pPr>
            <w:r>
              <w:rPr>
                <w:rFonts w:cs="Times New Roman"/>
                <w:sz w:val="24"/>
                <w:szCs w:val="24"/>
              </w:rPr>
              <w:t>MIS</w:t>
            </w:r>
          </w:p>
          <w:p w14:paraId="3A5FE88B" w14:textId="77777777" w:rsidR="0048574C" w:rsidRPr="00211C25" w:rsidRDefault="0048574C" w:rsidP="00976224">
            <w:pPr>
              <w:rPr>
                <w:rFonts w:cs="Times New Roman"/>
                <w:sz w:val="24"/>
                <w:szCs w:val="24"/>
              </w:rPr>
            </w:pPr>
            <w:r>
              <w:rPr>
                <w:rFonts w:cs="Times New Roman"/>
                <w:sz w:val="24"/>
                <w:szCs w:val="24"/>
              </w:rPr>
              <w:t xml:space="preserve">HH4: Enterprise Activities &amp; income generation  </w:t>
            </w:r>
          </w:p>
        </w:tc>
        <w:tc>
          <w:tcPr>
            <w:tcW w:w="406" w:type="pct"/>
            <w:hideMark/>
          </w:tcPr>
          <w:p w14:paraId="0C68DF43"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029D29DD" w14:textId="77777777" w:rsidTr="00976224">
        <w:trPr>
          <w:trHeight w:val="921"/>
        </w:trPr>
        <w:tc>
          <w:tcPr>
            <w:tcW w:w="425" w:type="pct"/>
            <w:vMerge w:val="restart"/>
            <w:hideMark/>
          </w:tcPr>
          <w:p w14:paraId="5D8E0E12" w14:textId="77777777" w:rsidR="0048574C" w:rsidRPr="00211C25" w:rsidRDefault="0048574C" w:rsidP="00976224">
            <w:pPr>
              <w:rPr>
                <w:rFonts w:cs="Times New Roman"/>
                <w:sz w:val="24"/>
                <w:szCs w:val="24"/>
              </w:rPr>
            </w:pPr>
            <w:r w:rsidRPr="00211C25">
              <w:rPr>
                <w:rFonts w:cs="Times New Roman"/>
                <w:sz w:val="24"/>
                <w:szCs w:val="24"/>
              </w:rPr>
              <w:t>Outcomes</w:t>
            </w:r>
          </w:p>
        </w:tc>
        <w:tc>
          <w:tcPr>
            <w:tcW w:w="753" w:type="pct"/>
            <w:hideMark/>
          </w:tcPr>
          <w:p w14:paraId="2DBEBCD4" w14:textId="77777777" w:rsidR="0048574C" w:rsidRPr="00211C25" w:rsidRDefault="0048574C" w:rsidP="00976224">
            <w:pPr>
              <w:rPr>
                <w:rFonts w:cs="Times New Roman"/>
                <w:sz w:val="24"/>
                <w:szCs w:val="24"/>
              </w:rPr>
            </w:pPr>
            <w:r w:rsidRPr="00211C25">
              <w:rPr>
                <w:rFonts w:cs="Times New Roman"/>
                <w:sz w:val="24"/>
                <w:szCs w:val="24"/>
              </w:rPr>
              <w:t>Women participate in entrepreneurial activities</w:t>
            </w:r>
          </w:p>
        </w:tc>
        <w:tc>
          <w:tcPr>
            <w:tcW w:w="1367" w:type="pct"/>
            <w:hideMark/>
          </w:tcPr>
          <w:p w14:paraId="095EE743" w14:textId="77777777" w:rsidR="0048574C" w:rsidRPr="00211C25" w:rsidRDefault="0048574C" w:rsidP="00976224">
            <w:pPr>
              <w:rPr>
                <w:rFonts w:cs="Times New Roman"/>
                <w:sz w:val="24"/>
                <w:szCs w:val="24"/>
              </w:rPr>
            </w:pPr>
            <w:r w:rsidRPr="00211C25">
              <w:rPr>
                <w:rFonts w:cs="Times New Roman"/>
                <w:sz w:val="24"/>
                <w:szCs w:val="24"/>
              </w:rPr>
              <w:t>(</w:t>
            </w:r>
            <w:proofErr w:type="spellStart"/>
            <w:r w:rsidRPr="00211C25">
              <w:rPr>
                <w:rFonts w:cs="Times New Roman"/>
                <w:sz w:val="24"/>
                <w:szCs w:val="24"/>
              </w:rPr>
              <w:t>i</w:t>
            </w:r>
            <w:proofErr w:type="spellEnd"/>
            <w:r w:rsidRPr="00211C25">
              <w:rPr>
                <w:rFonts w:cs="Times New Roman"/>
                <w:sz w:val="24"/>
                <w:szCs w:val="24"/>
              </w:rPr>
              <w:t xml:space="preserve">) Time spent by women in entrepreneurial activities (ii) reduction in domestic chores (ii) </w:t>
            </w:r>
            <w:r w:rsidRPr="00211C25">
              <w:rPr>
                <w:rFonts w:cs="Times New Roman"/>
                <w:sz w:val="24"/>
                <w:szCs w:val="24"/>
              </w:rPr>
              <w:lastRenderedPageBreak/>
              <w:t>Percentage of women who start new businesses</w:t>
            </w:r>
          </w:p>
        </w:tc>
        <w:tc>
          <w:tcPr>
            <w:tcW w:w="190" w:type="pct"/>
            <w:shd w:val="clear" w:color="auto" w:fill="70AD47" w:themeFill="accent6"/>
            <w:hideMark/>
          </w:tcPr>
          <w:p w14:paraId="18DAAB71" w14:textId="77777777" w:rsidR="0048574C" w:rsidRPr="00211C25" w:rsidRDefault="0048574C" w:rsidP="00976224">
            <w:pPr>
              <w:rPr>
                <w:rFonts w:cs="Times New Roman"/>
                <w:sz w:val="24"/>
                <w:szCs w:val="24"/>
              </w:rPr>
            </w:pPr>
            <w:r w:rsidRPr="00211C25">
              <w:rPr>
                <w:rFonts w:cs="Times New Roman"/>
                <w:sz w:val="24"/>
                <w:szCs w:val="24"/>
              </w:rPr>
              <w:lastRenderedPageBreak/>
              <w:t xml:space="preserve"> </w:t>
            </w:r>
          </w:p>
        </w:tc>
        <w:tc>
          <w:tcPr>
            <w:tcW w:w="196" w:type="pct"/>
            <w:shd w:val="clear" w:color="auto" w:fill="70AD47" w:themeFill="accent6"/>
            <w:hideMark/>
          </w:tcPr>
          <w:p w14:paraId="17EFC71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64B4E025"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0A07C6C8"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6761AA3D"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28CCE038" w14:textId="77777777" w:rsidR="0048574C" w:rsidRPr="00211C25" w:rsidRDefault="0048574C" w:rsidP="00976224">
            <w:pPr>
              <w:rPr>
                <w:rFonts w:cs="Times New Roman"/>
                <w:sz w:val="24"/>
                <w:szCs w:val="24"/>
              </w:rPr>
            </w:pPr>
            <w:r w:rsidRPr="00211C25">
              <w:rPr>
                <w:rFonts w:cs="Times New Roman"/>
                <w:sz w:val="24"/>
                <w:szCs w:val="24"/>
              </w:rPr>
              <w:t xml:space="preserve">WE4: Time use </w:t>
            </w:r>
            <w:r w:rsidRPr="00211C25">
              <w:rPr>
                <w:rFonts w:cs="Times New Roman"/>
                <w:sz w:val="24"/>
                <w:szCs w:val="24"/>
              </w:rPr>
              <w:br/>
              <w:t>HQ</w:t>
            </w:r>
            <w:r>
              <w:rPr>
                <w:rFonts w:cs="Times New Roman"/>
                <w:sz w:val="24"/>
                <w:szCs w:val="24"/>
              </w:rPr>
              <w:t>2</w:t>
            </w:r>
            <w:r w:rsidRPr="00211C25">
              <w:rPr>
                <w:rFonts w:cs="Times New Roman"/>
                <w:sz w:val="24"/>
                <w:szCs w:val="24"/>
              </w:rPr>
              <w:t>: Activities roster</w:t>
            </w:r>
          </w:p>
        </w:tc>
        <w:tc>
          <w:tcPr>
            <w:tcW w:w="406" w:type="pct"/>
            <w:hideMark/>
          </w:tcPr>
          <w:p w14:paraId="56C29A10"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105A2D5A" w14:textId="77777777" w:rsidTr="00976224">
        <w:trPr>
          <w:trHeight w:val="651"/>
        </w:trPr>
        <w:tc>
          <w:tcPr>
            <w:tcW w:w="425" w:type="pct"/>
            <w:vMerge/>
            <w:hideMark/>
          </w:tcPr>
          <w:p w14:paraId="625BB2CA" w14:textId="77777777" w:rsidR="0048574C" w:rsidRPr="00211C25" w:rsidRDefault="0048574C" w:rsidP="00976224">
            <w:pPr>
              <w:rPr>
                <w:rFonts w:cs="Times New Roman"/>
                <w:sz w:val="24"/>
                <w:szCs w:val="24"/>
              </w:rPr>
            </w:pPr>
          </w:p>
        </w:tc>
        <w:tc>
          <w:tcPr>
            <w:tcW w:w="753" w:type="pct"/>
            <w:vMerge w:val="restart"/>
            <w:hideMark/>
          </w:tcPr>
          <w:p w14:paraId="72E6CF5E" w14:textId="77777777" w:rsidR="0048574C" w:rsidRPr="00211C25" w:rsidRDefault="0048574C" w:rsidP="00976224">
            <w:pPr>
              <w:rPr>
                <w:rFonts w:cs="Times New Roman"/>
                <w:sz w:val="24"/>
                <w:szCs w:val="24"/>
              </w:rPr>
            </w:pPr>
            <w:r w:rsidRPr="00211C25">
              <w:rPr>
                <w:rFonts w:cs="Times New Roman"/>
                <w:sz w:val="24"/>
                <w:szCs w:val="24"/>
              </w:rPr>
              <w:t>Woman’s social capital improves</w:t>
            </w:r>
          </w:p>
        </w:tc>
        <w:tc>
          <w:tcPr>
            <w:tcW w:w="1367" w:type="pct"/>
            <w:hideMark/>
          </w:tcPr>
          <w:p w14:paraId="1BAE2DC8" w14:textId="77777777" w:rsidR="0048574C" w:rsidRPr="00211C25" w:rsidRDefault="0048574C" w:rsidP="00976224">
            <w:pPr>
              <w:rPr>
                <w:rFonts w:cs="Times New Roman"/>
                <w:sz w:val="24"/>
                <w:szCs w:val="24"/>
              </w:rPr>
            </w:pPr>
            <w:r w:rsidRPr="00211C25">
              <w:rPr>
                <w:rFonts w:cs="Times New Roman"/>
                <w:sz w:val="24"/>
                <w:szCs w:val="24"/>
              </w:rPr>
              <w:t>Women are connected to a network of entrepreneurs, input providers and buyers</w:t>
            </w:r>
          </w:p>
        </w:tc>
        <w:tc>
          <w:tcPr>
            <w:tcW w:w="190" w:type="pct"/>
            <w:hideMark/>
          </w:tcPr>
          <w:p w14:paraId="041F030A"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shd w:val="clear" w:color="auto" w:fill="70AD47" w:themeFill="accent6"/>
            <w:hideMark/>
          </w:tcPr>
          <w:p w14:paraId="34C43EA5"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67A419A1"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1D781F97"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24609F20"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29C55C1A" w14:textId="77777777" w:rsidR="0048574C" w:rsidRPr="00211C25" w:rsidRDefault="0048574C" w:rsidP="00976224">
            <w:pPr>
              <w:rPr>
                <w:rFonts w:cs="Times New Roman"/>
                <w:sz w:val="24"/>
                <w:szCs w:val="24"/>
              </w:rPr>
            </w:pPr>
            <w:r w:rsidRPr="00211C25">
              <w:rPr>
                <w:rFonts w:cs="Times New Roman"/>
                <w:sz w:val="24"/>
                <w:szCs w:val="24"/>
              </w:rPr>
              <w:t>WE</w:t>
            </w:r>
            <w:r>
              <w:rPr>
                <w:rFonts w:cs="Times New Roman"/>
                <w:sz w:val="24"/>
                <w:szCs w:val="24"/>
              </w:rPr>
              <w:t>7</w:t>
            </w:r>
            <w:r w:rsidRPr="00211C25">
              <w:rPr>
                <w:rFonts w:cs="Times New Roman"/>
                <w:sz w:val="24"/>
                <w:szCs w:val="24"/>
              </w:rPr>
              <w:t xml:space="preserve">: Self efficacy and networks </w:t>
            </w:r>
          </w:p>
        </w:tc>
        <w:tc>
          <w:tcPr>
            <w:tcW w:w="406" w:type="pct"/>
            <w:hideMark/>
          </w:tcPr>
          <w:p w14:paraId="136B243E"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075769C1" w14:textId="77777777" w:rsidTr="00976224">
        <w:trPr>
          <w:trHeight w:val="600"/>
        </w:trPr>
        <w:tc>
          <w:tcPr>
            <w:tcW w:w="425" w:type="pct"/>
            <w:vMerge/>
            <w:hideMark/>
          </w:tcPr>
          <w:p w14:paraId="6E8A8C77" w14:textId="77777777" w:rsidR="0048574C" w:rsidRPr="00211C25" w:rsidRDefault="0048574C" w:rsidP="00976224">
            <w:pPr>
              <w:rPr>
                <w:rFonts w:cs="Times New Roman"/>
                <w:sz w:val="24"/>
                <w:szCs w:val="24"/>
              </w:rPr>
            </w:pPr>
          </w:p>
        </w:tc>
        <w:tc>
          <w:tcPr>
            <w:tcW w:w="753" w:type="pct"/>
            <w:vMerge/>
            <w:hideMark/>
          </w:tcPr>
          <w:p w14:paraId="543BA8F7" w14:textId="77777777" w:rsidR="0048574C" w:rsidRPr="00211C25" w:rsidRDefault="0048574C" w:rsidP="00976224">
            <w:pPr>
              <w:rPr>
                <w:rFonts w:cs="Times New Roman"/>
                <w:sz w:val="24"/>
                <w:szCs w:val="24"/>
              </w:rPr>
            </w:pPr>
          </w:p>
        </w:tc>
        <w:tc>
          <w:tcPr>
            <w:tcW w:w="1367" w:type="pct"/>
            <w:hideMark/>
          </w:tcPr>
          <w:p w14:paraId="0FCDEFC3" w14:textId="77777777" w:rsidR="0048574C" w:rsidRPr="00211C25" w:rsidRDefault="0048574C" w:rsidP="00976224">
            <w:pPr>
              <w:rPr>
                <w:rFonts w:cs="Times New Roman"/>
                <w:sz w:val="24"/>
                <w:szCs w:val="24"/>
              </w:rPr>
            </w:pPr>
            <w:r w:rsidRPr="00211C25">
              <w:rPr>
                <w:rFonts w:cs="Times New Roman"/>
                <w:sz w:val="24"/>
                <w:szCs w:val="24"/>
              </w:rPr>
              <w:t>Respondent participates in at least one community group.</w:t>
            </w:r>
          </w:p>
        </w:tc>
        <w:tc>
          <w:tcPr>
            <w:tcW w:w="190" w:type="pct"/>
            <w:hideMark/>
          </w:tcPr>
          <w:p w14:paraId="6A73D21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shd w:val="clear" w:color="auto" w:fill="70AD47" w:themeFill="accent6"/>
            <w:hideMark/>
          </w:tcPr>
          <w:p w14:paraId="7850D7A2"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506D6307"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0F7CE314"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45204072"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01552884" w14:textId="77777777" w:rsidR="0048574C" w:rsidRPr="00211C25" w:rsidRDefault="0048574C" w:rsidP="00976224">
            <w:pPr>
              <w:rPr>
                <w:rFonts w:cs="Times New Roman"/>
                <w:sz w:val="24"/>
                <w:szCs w:val="24"/>
              </w:rPr>
            </w:pPr>
            <w:r w:rsidRPr="00211C25">
              <w:rPr>
                <w:rFonts w:cs="Times New Roman"/>
                <w:sz w:val="24"/>
                <w:szCs w:val="24"/>
              </w:rPr>
              <w:t>WE</w:t>
            </w:r>
            <w:r>
              <w:rPr>
                <w:rFonts w:cs="Times New Roman"/>
                <w:sz w:val="24"/>
                <w:szCs w:val="24"/>
              </w:rPr>
              <w:t>7</w:t>
            </w:r>
            <w:r w:rsidRPr="00211C25">
              <w:rPr>
                <w:rFonts w:cs="Times New Roman"/>
                <w:sz w:val="24"/>
                <w:szCs w:val="24"/>
              </w:rPr>
              <w:t xml:space="preserve">: Self efficacy and networks </w:t>
            </w:r>
          </w:p>
        </w:tc>
        <w:tc>
          <w:tcPr>
            <w:tcW w:w="406" w:type="pct"/>
            <w:hideMark/>
          </w:tcPr>
          <w:p w14:paraId="3AFFEDED"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7DC01E23" w14:textId="77777777" w:rsidTr="00976224">
        <w:trPr>
          <w:trHeight w:val="660"/>
        </w:trPr>
        <w:tc>
          <w:tcPr>
            <w:tcW w:w="425" w:type="pct"/>
            <w:vMerge/>
            <w:hideMark/>
          </w:tcPr>
          <w:p w14:paraId="3F80C916" w14:textId="77777777" w:rsidR="0048574C" w:rsidRPr="00211C25" w:rsidRDefault="0048574C" w:rsidP="00976224">
            <w:pPr>
              <w:rPr>
                <w:rFonts w:cs="Times New Roman"/>
                <w:sz w:val="24"/>
                <w:szCs w:val="24"/>
              </w:rPr>
            </w:pPr>
          </w:p>
        </w:tc>
        <w:tc>
          <w:tcPr>
            <w:tcW w:w="753" w:type="pct"/>
            <w:vMerge/>
            <w:hideMark/>
          </w:tcPr>
          <w:p w14:paraId="4AAF1EC4" w14:textId="77777777" w:rsidR="0048574C" w:rsidRPr="00211C25" w:rsidRDefault="0048574C" w:rsidP="00976224">
            <w:pPr>
              <w:rPr>
                <w:rFonts w:cs="Times New Roman"/>
                <w:sz w:val="24"/>
                <w:szCs w:val="24"/>
              </w:rPr>
            </w:pPr>
          </w:p>
        </w:tc>
        <w:tc>
          <w:tcPr>
            <w:tcW w:w="1367" w:type="pct"/>
            <w:hideMark/>
          </w:tcPr>
          <w:p w14:paraId="3B3C33DF" w14:textId="77777777" w:rsidR="0048574C" w:rsidRPr="00211C25" w:rsidRDefault="0048574C" w:rsidP="00976224">
            <w:pPr>
              <w:rPr>
                <w:rFonts w:cs="Times New Roman"/>
                <w:sz w:val="24"/>
                <w:szCs w:val="24"/>
              </w:rPr>
            </w:pPr>
            <w:r w:rsidRPr="00211C25">
              <w:rPr>
                <w:rFonts w:cs="Times New Roman"/>
                <w:sz w:val="24"/>
                <w:szCs w:val="24"/>
              </w:rPr>
              <w:t xml:space="preserve"># Women that receive newspaper, watch television, use mobile phone </w:t>
            </w:r>
          </w:p>
        </w:tc>
        <w:tc>
          <w:tcPr>
            <w:tcW w:w="190" w:type="pct"/>
            <w:hideMark/>
          </w:tcPr>
          <w:p w14:paraId="0F9ED6B8"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shd w:val="clear" w:color="auto" w:fill="70AD47" w:themeFill="accent6"/>
            <w:hideMark/>
          </w:tcPr>
          <w:p w14:paraId="5BA0091D"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258A8730"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4E70F442"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5E576E2D"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5B2AAB42" w14:textId="77777777" w:rsidR="0048574C" w:rsidRPr="00211C25" w:rsidRDefault="0048574C" w:rsidP="00976224">
            <w:pPr>
              <w:rPr>
                <w:rFonts w:cs="Times New Roman"/>
                <w:sz w:val="24"/>
                <w:szCs w:val="24"/>
              </w:rPr>
            </w:pPr>
            <w:r w:rsidRPr="00211C25">
              <w:rPr>
                <w:rFonts w:cs="Times New Roman"/>
                <w:sz w:val="24"/>
                <w:szCs w:val="24"/>
              </w:rPr>
              <w:t xml:space="preserve">WE9: Personal Info </w:t>
            </w:r>
          </w:p>
        </w:tc>
        <w:tc>
          <w:tcPr>
            <w:tcW w:w="406" w:type="pct"/>
            <w:hideMark/>
          </w:tcPr>
          <w:p w14:paraId="0EF8E6EF"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19423E03" w14:textId="77777777" w:rsidTr="00976224">
        <w:trPr>
          <w:trHeight w:val="651"/>
        </w:trPr>
        <w:tc>
          <w:tcPr>
            <w:tcW w:w="425" w:type="pct"/>
            <w:vMerge/>
            <w:hideMark/>
          </w:tcPr>
          <w:p w14:paraId="4E511136" w14:textId="77777777" w:rsidR="0048574C" w:rsidRPr="00211C25" w:rsidRDefault="0048574C" w:rsidP="00976224">
            <w:pPr>
              <w:rPr>
                <w:rFonts w:cs="Times New Roman"/>
                <w:sz w:val="24"/>
                <w:szCs w:val="24"/>
              </w:rPr>
            </w:pPr>
          </w:p>
        </w:tc>
        <w:tc>
          <w:tcPr>
            <w:tcW w:w="753" w:type="pct"/>
            <w:vMerge w:val="restart"/>
            <w:hideMark/>
          </w:tcPr>
          <w:p w14:paraId="170E1F0F" w14:textId="77777777" w:rsidR="0048574C" w:rsidRPr="00211C25" w:rsidRDefault="0048574C" w:rsidP="00976224">
            <w:pPr>
              <w:rPr>
                <w:rFonts w:cs="Times New Roman"/>
                <w:sz w:val="24"/>
                <w:szCs w:val="24"/>
              </w:rPr>
            </w:pPr>
            <w:r w:rsidRPr="00211C25">
              <w:rPr>
                <w:rFonts w:cs="Times New Roman"/>
                <w:sz w:val="24"/>
                <w:szCs w:val="24"/>
              </w:rPr>
              <w:t>Women's skill improves</w:t>
            </w:r>
          </w:p>
        </w:tc>
        <w:tc>
          <w:tcPr>
            <w:tcW w:w="1367" w:type="pct"/>
            <w:hideMark/>
          </w:tcPr>
          <w:p w14:paraId="13CA3F25" w14:textId="77777777" w:rsidR="0048574C" w:rsidRPr="00211C25" w:rsidRDefault="0048574C" w:rsidP="00976224">
            <w:pPr>
              <w:rPr>
                <w:rFonts w:cs="Times New Roman"/>
                <w:sz w:val="24"/>
                <w:szCs w:val="24"/>
              </w:rPr>
            </w:pPr>
            <w:r w:rsidRPr="00211C25">
              <w:rPr>
                <w:rFonts w:cs="Times New Roman"/>
                <w:sz w:val="24"/>
                <w:szCs w:val="24"/>
              </w:rPr>
              <w:t>Percentage of women/producers who meet production target on time</w:t>
            </w:r>
          </w:p>
        </w:tc>
        <w:tc>
          <w:tcPr>
            <w:tcW w:w="190" w:type="pct"/>
            <w:hideMark/>
          </w:tcPr>
          <w:p w14:paraId="50E526DD"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hideMark/>
          </w:tcPr>
          <w:p w14:paraId="0210BD8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5742FA2B"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shd w:val="clear" w:color="auto" w:fill="70AD47" w:themeFill="accent6"/>
            <w:hideMark/>
          </w:tcPr>
          <w:p w14:paraId="3F842A9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4C6229E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6CEEA7AF" w14:textId="77777777" w:rsidR="0048574C" w:rsidRPr="00211C25" w:rsidRDefault="0048574C" w:rsidP="00976224">
            <w:pPr>
              <w:rPr>
                <w:rFonts w:cs="Times New Roman"/>
                <w:sz w:val="24"/>
                <w:szCs w:val="24"/>
              </w:rPr>
            </w:pPr>
            <w:r w:rsidRPr="00211C25">
              <w:rPr>
                <w:rFonts w:cs="Times New Roman"/>
                <w:sz w:val="24"/>
                <w:szCs w:val="24"/>
              </w:rPr>
              <w:t>MIS</w:t>
            </w:r>
          </w:p>
        </w:tc>
        <w:tc>
          <w:tcPr>
            <w:tcW w:w="406" w:type="pct"/>
            <w:hideMark/>
          </w:tcPr>
          <w:p w14:paraId="1AA3CED3"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662EC3C3" w14:textId="77777777" w:rsidTr="00976224">
        <w:trPr>
          <w:trHeight w:val="690"/>
        </w:trPr>
        <w:tc>
          <w:tcPr>
            <w:tcW w:w="425" w:type="pct"/>
            <w:vMerge/>
            <w:hideMark/>
          </w:tcPr>
          <w:p w14:paraId="1D51A5E6" w14:textId="77777777" w:rsidR="0048574C" w:rsidRPr="00211C25" w:rsidRDefault="0048574C" w:rsidP="00976224">
            <w:pPr>
              <w:rPr>
                <w:rFonts w:cs="Times New Roman"/>
                <w:sz w:val="24"/>
                <w:szCs w:val="24"/>
              </w:rPr>
            </w:pPr>
          </w:p>
        </w:tc>
        <w:tc>
          <w:tcPr>
            <w:tcW w:w="753" w:type="pct"/>
            <w:vMerge/>
            <w:hideMark/>
          </w:tcPr>
          <w:p w14:paraId="605633DB" w14:textId="77777777" w:rsidR="0048574C" w:rsidRPr="00211C25" w:rsidRDefault="0048574C" w:rsidP="00976224">
            <w:pPr>
              <w:rPr>
                <w:rFonts w:cs="Times New Roman"/>
                <w:sz w:val="24"/>
                <w:szCs w:val="24"/>
              </w:rPr>
            </w:pPr>
          </w:p>
        </w:tc>
        <w:tc>
          <w:tcPr>
            <w:tcW w:w="1367" w:type="pct"/>
            <w:hideMark/>
          </w:tcPr>
          <w:p w14:paraId="66104773" w14:textId="45B91230" w:rsidR="0048574C" w:rsidRPr="00211C25" w:rsidRDefault="0048574C" w:rsidP="00976224">
            <w:pPr>
              <w:rPr>
                <w:rFonts w:cs="Times New Roman"/>
                <w:sz w:val="24"/>
                <w:szCs w:val="24"/>
              </w:rPr>
            </w:pPr>
            <w:r w:rsidRPr="00211C25">
              <w:rPr>
                <w:rFonts w:cs="Times New Roman"/>
                <w:sz w:val="24"/>
                <w:szCs w:val="24"/>
              </w:rPr>
              <w:t xml:space="preserve">Percentage of women who meet the quality standards for procurement by </w:t>
            </w:r>
            <w:r>
              <w:rPr>
                <w:rFonts w:cs="Times New Roman"/>
                <w:sz w:val="24"/>
                <w:szCs w:val="24"/>
              </w:rPr>
              <w:t xml:space="preserve">ACCESS </w:t>
            </w:r>
          </w:p>
        </w:tc>
        <w:tc>
          <w:tcPr>
            <w:tcW w:w="190" w:type="pct"/>
            <w:hideMark/>
          </w:tcPr>
          <w:p w14:paraId="1992006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hideMark/>
          </w:tcPr>
          <w:p w14:paraId="1125A83D"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6CB3F091"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shd w:val="clear" w:color="auto" w:fill="70AD47" w:themeFill="accent6"/>
            <w:hideMark/>
          </w:tcPr>
          <w:p w14:paraId="4E20E4A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5EF0F625"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5D1FBF9C" w14:textId="77777777" w:rsidR="0048574C" w:rsidRPr="00211C25" w:rsidRDefault="0048574C" w:rsidP="00976224">
            <w:pPr>
              <w:rPr>
                <w:rFonts w:cs="Times New Roman"/>
                <w:sz w:val="24"/>
                <w:szCs w:val="24"/>
              </w:rPr>
            </w:pPr>
            <w:r w:rsidRPr="00211C25">
              <w:rPr>
                <w:rFonts w:cs="Times New Roman"/>
                <w:sz w:val="24"/>
                <w:szCs w:val="24"/>
              </w:rPr>
              <w:t>MIS</w:t>
            </w:r>
          </w:p>
        </w:tc>
        <w:tc>
          <w:tcPr>
            <w:tcW w:w="406" w:type="pct"/>
            <w:hideMark/>
          </w:tcPr>
          <w:p w14:paraId="2606992B"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4281EAD1" w14:textId="77777777" w:rsidTr="00976224">
        <w:trPr>
          <w:trHeight w:val="480"/>
        </w:trPr>
        <w:tc>
          <w:tcPr>
            <w:tcW w:w="425" w:type="pct"/>
            <w:vMerge/>
            <w:hideMark/>
          </w:tcPr>
          <w:p w14:paraId="2B18F213" w14:textId="77777777" w:rsidR="0048574C" w:rsidRPr="00211C25" w:rsidRDefault="0048574C" w:rsidP="00976224">
            <w:pPr>
              <w:rPr>
                <w:rFonts w:cs="Times New Roman"/>
                <w:sz w:val="24"/>
                <w:szCs w:val="24"/>
              </w:rPr>
            </w:pPr>
          </w:p>
        </w:tc>
        <w:tc>
          <w:tcPr>
            <w:tcW w:w="753" w:type="pct"/>
            <w:vMerge/>
            <w:hideMark/>
          </w:tcPr>
          <w:p w14:paraId="770B7B65" w14:textId="77777777" w:rsidR="0048574C" w:rsidRPr="00211C25" w:rsidRDefault="0048574C" w:rsidP="00976224">
            <w:pPr>
              <w:rPr>
                <w:rFonts w:cs="Times New Roman"/>
                <w:sz w:val="24"/>
                <w:szCs w:val="24"/>
              </w:rPr>
            </w:pPr>
          </w:p>
        </w:tc>
        <w:tc>
          <w:tcPr>
            <w:tcW w:w="1367" w:type="pct"/>
            <w:hideMark/>
          </w:tcPr>
          <w:p w14:paraId="0E89D040" w14:textId="77777777" w:rsidR="0048574C" w:rsidRPr="00211C25" w:rsidRDefault="0048574C" w:rsidP="00976224">
            <w:pPr>
              <w:rPr>
                <w:rFonts w:cs="Times New Roman"/>
                <w:sz w:val="24"/>
                <w:szCs w:val="24"/>
              </w:rPr>
            </w:pPr>
            <w:r w:rsidRPr="00211C25">
              <w:rPr>
                <w:rFonts w:cs="Times New Roman"/>
                <w:sz w:val="24"/>
                <w:szCs w:val="24"/>
              </w:rPr>
              <w:t>Total sales, revenue and profit from enterprise</w:t>
            </w:r>
          </w:p>
        </w:tc>
        <w:tc>
          <w:tcPr>
            <w:tcW w:w="190" w:type="pct"/>
            <w:shd w:val="clear" w:color="auto" w:fill="70AD47" w:themeFill="accent6"/>
            <w:hideMark/>
          </w:tcPr>
          <w:p w14:paraId="5806D2C8"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hideMark/>
          </w:tcPr>
          <w:p w14:paraId="18D130F4"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2C4FC281"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shd w:val="clear" w:color="auto" w:fill="70AD47" w:themeFill="accent6"/>
            <w:hideMark/>
          </w:tcPr>
          <w:p w14:paraId="0AE59BBE"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25948970"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4E69571E" w14:textId="77777777" w:rsidR="0048574C" w:rsidRPr="00211C25" w:rsidRDefault="0048574C" w:rsidP="00976224">
            <w:pPr>
              <w:rPr>
                <w:rFonts w:cs="Times New Roman"/>
                <w:sz w:val="24"/>
                <w:szCs w:val="24"/>
              </w:rPr>
            </w:pPr>
            <w:r w:rsidRPr="00211C25">
              <w:rPr>
                <w:rFonts w:cs="Times New Roman"/>
                <w:sz w:val="24"/>
                <w:szCs w:val="24"/>
              </w:rPr>
              <w:t>HH</w:t>
            </w:r>
            <w:r>
              <w:rPr>
                <w:rFonts w:cs="Times New Roman"/>
                <w:sz w:val="24"/>
                <w:szCs w:val="24"/>
              </w:rPr>
              <w:t>4.4</w:t>
            </w:r>
            <w:r w:rsidRPr="00211C25">
              <w:rPr>
                <w:rFonts w:cs="Times New Roman"/>
                <w:sz w:val="24"/>
                <w:szCs w:val="24"/>
              </w:rPr>
              <w:t>: Enterprise</w:t>
            </w:r>
            <w:r>
              <w:rPr>
                <w:rFonts w:cs="Times New Roman"/>
                <w:sz w:val="24"/>
                <w:szCs w:val="24"/>
              </w:rPr>
              <w:t xml:space="preserve"> Income </w:t>
            </w:r>
          </w:p>
        </w:tc>
        <w:tc>
          <w:tcPr>
            <w:tcW w:w="406" w:type="pct"/>
            <w:hideMark/>
          </w:tcPr>
          <w:p w14:paraId="3A3FF40A"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42DC88D7" w14:textId="77777777" w:rsidTr="00976224">
        <w:trPr>
          <w:trHeight w:val="598"/>
        </w:trPr>
        <w:tc>
          <w:tcPr>
            <w:tcW w:w="425" w:type="pct"/>
            <w:vMerge/>
            <w:hideMark/>
          </w:tcPr>
          <w:p w14:paraId="0D1A1CD6" w14:textId="77777777" w:rsidR="0048574C" w:rsidRPr="00211C25" w:rsidRDefault="0048574C" w:rsidP="00976224">
            <w:pPr>
              <w:rPr>
                <w:rFonts w:cs="Times New Roman"/>
                <w:sz w:val="24"/>
                <w:szCs w:val="24"/>
              </w:rPr>
            </w:pPr>
          </w:p>
        </w:tc>
        <w:tc>
          <w:tcPr>
            <w:tcW w:w="753" w:type="pct"/>
            <w:vMerge/>
            <w:hideMark/>
          </w:tcPr>
          <w:p w14:paraId="3DD0E71A" w14:textId="77777777" w:rsidR="0048574C" w:rsidRPr="00211C25" w:rsidRDefault="0048574C" w:rsidP="00976224">
            <w:pPr>
              <w:rPr>
                <w:rFonts w:cs="Times New Roman"/>
                <w:sz w:val="24"/>
                <w:szCs w:val="24"/>
              </w:rPr>
            </w:pPr>
          </w:p>
        </w:tc>
        <w:tc>
          <w:tcPr>
            <w:tcW w:w="1367" w:type="pct"/>
            <w:hideMark/>
          </w:tcPr>
          <w:p w14:paraId="123EB47A" w14:textId="77777777" w:rsidR="0048574C" w:rsidRPr="00211C25" w:rsidRDefault="0048574C" w:rsidP="00976224">
            <w:pPr>
              <w:rPr>
                <w:rFonts w:cs="Times New Roman"/>
                <w:sz w:val="24"/>
                <w:szCs w:val="24"/>
              </w:rPr>
            </w:pPr>
            <w:r w:rsidRPr="00211C25">
              <w:rPr>
                <w:rFonts w:cs="Times New Roman"/>
                <w:sz w:val="24"/>
                <w:szCs w:val="24"/>
              </w:rPr>
              <w:t xml:space="preserve">Self-efficacy of women workplace </w:t>
            </w:r>
          </w:p>
        </w:tc>
        <w:tc>
          <w:tcPr>
            <w:tcW w:w="190" w:type="pct"/>
            <w:hideMark/>
          </w:tcPr>
          <w:p w14:paraId="0A9E729B"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shd w:val="clear" w:color="auto" w:fill="70AD47" w:themeFill="accent6"/>
            <w:hideMark/>
          </w:tcPr>
          <w:p w14:paraId="7B9F6651"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2D25329B"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07131D7C"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035EC1DE"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65400E61" w14:textId="77777777" w:rsidR="0048574C" w:rsidRPr="00211C25" w:rsidRDefault="0048574C" w:rsidP="00976224">
            <w:pPr>
              <w:rPr>
                <w:rFonts w:cs="Times New Roman"/>
                <w:sz w:val="24"/>
                <w:szCs w:val="24"/>
              </w:rPr>
            </w:pPr>
            <w:r w:rsidRPr="00211C25">
              <w:rPr>
                <w:rFonts w:cs="Times New Roman"/>
                <w:sz w:val="24"/>
                <w:szCs w:val="24"/>
              </w:rPr>
              <w:t>WE</w:t>
            </w:r>
            <w:r>
              <w:rPr>
                <w:rFonts w:cs="Times New Roman"/>
                <w:sz w:val="24"/>
                <w:szCs w:val="24"/>
              </w:rPr>
              <w:t>7</w:t>
            </w:r>
            <w:r w:rsidRPr="00211C25">
              <w:rPr>
                <w:rFonts w:cs="Times New Roman"/>
                <w:sz w:val="24"/>
                <w:szCs w:val="24"/>
              </w:rPr>
              <w:t>: Self-efficacy and networks</w:t>
            </w:r>
          </w:p>
        </w:tc>
        <w:tc>
          <w:tcPr>
            <w:tcW w:w="406" w:type="pct"/>
            <w:hideMark/>
          </w:tcPr>
          <w:p w14:paraId="657489EF"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6FEF1969" w14:textId="77777777" w:rsidTr="00976224">
        <w:trPr>
          <w:trHeight w:val="525"/>
        </w:trPr>
        <w:tc>
          <w:tcPr>
            <w:tcW w:w="425" w:type="pct"/>
            <w:vMerge/>
            <w:hideMark/>
          </w:tcPr>
          <w:p w14:paraId="217A72FA" w14:textId="77777777" w:rsidR="0048574C" w:rsidRPr="00211C25" w:rsidRDefault="0048574C" w:rsidP="00976224">
            <w:pPr>
              <w:rPr>
                <w:rFonts w:cs="Times New Roman"/>
                <w:sz w:val="24"/>
                <w:szCs w:val="24"/>
              </w:rPr>
            </w:pPr>
          </w:p>
        </w:tc>
        <w:tc>
          <w:tcPr>
            <w:tcW w:w="753" w:type="pct"/>
            <w:vMerge w:val="restart"/>
            <w:hideMark/>
          </w:tcPr>
          <w:p w14:paraId="7199B69C" w14:textId="77777777" w:rsidR="0048574C" w:rsidRPr="00211C25" w:rsidRDefault="0048574C" w:rsidP="00976224">
            <w:pPr>
              <w:rPr>
                <w:rFonts w:cs="Times New Roman"/>
                <w:sz w:val="24"/>
                <w:szCs w:val="24"/>
              </w:rPr>
            </w:pPr>
            <w:r w:rsidRPr="00211C25">
              <w:rPr>
                <w:rFonts w:cs="Times New Roman"/>
                <w:sz w:val="24"/>
                <w:szCs w:val="24"/>
              </w:rPr>
              <w:t>WEC production increase and quantity and quality</w:t>
            </w:r>
          </w:p>
        </w:tc>
        <w:tc>
          <w:tcPr>
            <w:tcW w:w="1367" w:type="pct"/>
            <w:hideMark/>
          </w:tcPr>
          <w:p w14:paraId="30FF7E0D" w14:textId="77777777" w:rsidR="0048574C" w:rsidRPr="00211C25" w:rsidRDefault="0048574C" w:rsidP="00976224">
            <w:pPr>
              <w:rPr>
                <w:rFonts w:cs="Times New Roman"/>
                <w:sz w:val="24"/>
                <w:szCs w:val="24"/>
              </w:rPr>
            </w:pPr>
            <w:r w:rsidRPr="00211C25">
              <w:rPr>
                <w:rFonts w:cs="Times New Roman"/>
                <w:sz w:val="24"/>
                <w:szCs w:val="24"/>
              </w:rPr>
              <w:t>(</w:t>
            </w:r>
            <w:proofErr w:type="spellStart"/>
            <w:r w:rsidRPr="00211C25">
              <w:rPr>
                <w:rFonts w:cs="Times New Roman"/>
                <w:sz w:val="24"/>
                <w:szCs w:val="24"/>
              </w:rPr>
              <w:t>i</w:t>
            </w:r>
            <w:proofErr w:type="spellEnd"/>
            <w:r w:rsidRPr="00211C25">
              <w:rPr>
                <w:rFonts w:cs="Times New Roman"/>
                <w:sz w:val="24"/>
                <w:szCs w:val="24"/>
              </w:rPr>
              <w:t>) Total production (ii) Production per worker</w:t>
            </w:r>
          </w:p>
        </w:tc>
        <w:tc>
          <w:tcPr>
            <w:tcW w:w="190" w:type="pct"/>
            <w:hideMark/>
          </w:tcPr>
          <w:p w14:paraId="54938A78"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hideMark/>
          </w:tcPr>
          <w:p w14:paraId="3B33FDF4"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54A243BE"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shd w:val="clear" w:color="auto" w:fill="70AD47" w:themeFill="accent6"/>
            <w:hideMark/>
          </w:tcPr>
          <w:p w14:paraId="700DC28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5AEC0A68"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2C582A7F" w14:textId="77777777" w:rsidR="0048574C" w:rsidRPr="00211C25" w:rsidRDefault="0048574C" w:rsidP="00976224">
            <w:pPr>
              <w:rPr>
                <w:rFonts w:cs="Times New Roman"/>
                <w:sz w:val="24"/>
                <w:szCs w:val="24"/>
              </w:rPr>
            </w:pPr>
            <w:r w:rsidRPr="00211C25">
              <w:rPr>
                <w:rFonts w:cs="Times New Roman"/>
                <w:sz w:val="24"/>
                <w:szCs w:val="24"/>
              </w:rPr>
              <w:t>MIS: Performance of the collectives</w:t>
            </w:r>
          </w:p>
        </w:tc>
        <w:tc>
          <w:tcPr>
            <w:tcW w:w="406" w:type="pct"/>
            <w:hideMark/>
          </w:tcPr>
          <w:p w14:paraId="4D63277F"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55681869" w14:textId="77777777" w:rsidTr="00976224">
        <w:trPr>
          <w:trHeight w:val="504"/>
        </w:trPr>
        <w:tc>
          <w:tcPr>
            <w:tcW w:w="425" w:type="pct"/>
            <w:vMerge/>
            <w:hideMark/>
          </w:tcPr>
          <w:p w14:paraId="42AECF06" w14:textId="77777777" w:rsidR="0048574C" w:rsidRPr="00211C25" w:rsidRDefault="0048574C" w:rsidP="00976224">
            <w:pPr>
              <w:rPr>
                <w:rFonts w:cs="Times New Roman"/>
                <w:sz w:val="24"/>
                <w:szCs w:val="24"/>
              </w:rPr>
            </w:pPr>
          </w:p>
        </w:tc>
        <w:tc>
          <w:tcPr>
            <w:tcW w:w="753" w:type="pct"/>
            <w:vMerge/>
            <w:hideMark/>
          </w:tcPr>
          <w:p w14:paraId="4748F903" w14:textId="77777777" w:rsidR="0048574C" w:rsidRPr="00211C25" w:rsidRDefault="0048574C" w:rsidP="00976224">
            <w:pPr>
              <w:rPr>
                <w:rFonts w:cs="Times New Roman"/>
                <w:sz w:val="24"/>
                <w:szCs w:val="24"/>
              </w:rPr>
            </w:pPr>
          </w:p>
        </w:tc>
        <w:tc>
          <w:tcPr>
            <w:tcW w:w="1367" w:type="pct"/>
            <w:hideMark/>
          </w:tcPr>
          <w:p w14:paraId="5585CE24" w14:textId="77777777" w:rsidR="0048574C" w:rsidRPr="00211C25" w:rsidRDefault="0048574C" w:rsidP="00976224">
            <w:pPr>
              <w:rPr>
                <w:rFonts w:cs="Times New Roman"/>
                <w:sz w:val="24"/>
                <w:szCs w:val="24"/>
              </w:rPr>
            </w:pPr>
            <w:r w:rsidRPr="00211C25">
              <w:rPr>
                <w:rFonts w:cs="Times New Roman"/>
                <w:sz w:val="24"/>
                <w:szCs w:val="24"/>
              </w:rPr>
              <w:t>Change in prices of products</w:t>
            </w:r>
          </w:p>
        </w:tc>
        <w:tc>
          <w:tcPr>
            <w:tcW w:w="190" w:type="pct"/>
            <w:hideMark/>
          </w:tcPr>
          <w:p w14:paraId="0942240E"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hideMark/>
          </w:tcPr>
          <w:p w14:paraId="496DF2EB"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shd w:val="clear" w:color="auto" w:fill="70AD47" w:themeFill="accent6"/>
            <w:hideMark/>
          </w:tcPr>
          <w:p w14:paraId="1A0D064D"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00B78527"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1B7BE018"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7A50B1AA" w14:textId="77777777" w:rsidR="0048574C" w:rsidRPr="00211C25" w:rsidRDefault="0048574C" w:rsidP="00976224">
            <w:pPr>
              <w:rPr>
                <w:rFonts w:cs="Times New Roman"/>
                <w:sz w:val="24"/>
                <w:szCs w:val="24"/>
              </w:rPr>
            </w:pPr>
            <w:r w:rsidRPr="00211C25">
              <w:rPr>
                <w:rFonts w:cs="Times New Roman"/>
                <w:sz w:val="24"/>
                <w:szCs w:val="24"/>
              </w:rPr>
              <w:t xml:space="preserve">V3: Prices </w:t>
            </w:r>
          </w:p>
        </w:tc>
        <w:tc>
          <w:tcPr>
            <w:tcW w:w="406" w:type="pct"/>
            <w:hideMark/>
          </w:tcPr>
          <w:p w14:paraId="04BCADE7"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339EA6F6" w14:textId="77777777" w:rsidTr="00976224">
        <w:trPr>
          <w:trHeight w:val="381"/>
        </w:trPr>
        <w:tc>
          <w:tcPr>
            <w:tcW w:w="425" w:type="pct"/>
            <w:vMerge/>
            <w:hideMark/>
          </w:tcPr>
          <w:p w14:paraId="157D5568" w14:textId="77777777" w:rsidR="0048574C" w:rsidRPr="00211C25" w:rsidRDefault="0048574C" w:rsidP="00976224">
            <w:pPr>
              <w:rPr>
                <w:rFonts w:cs="Times New Roman"/>
                <w:sz w:val="24"/>
                <w:szCs w:val="24"/>
              </w:rPr>
            </w:pPr>
          </w:p>
        </w:tc>
        <w:tc>
          <w:tcPr>
            <w:tcW w:w="753" w:type="pct"/>
            <w:vMerge/>
            <w:hideMark/>
          </w:tcPr>
          <w:p w14:paraId="0442216B" w14:textId="77777777" w:rsidR="0048574C" w:rsidRPr="00211C25" w:rsidRDefault="0048574C" w:rsidP="00976224">
            <w:pPr>
              <w:rPr>
                <w:rFonts w:cs="Times New Roman"/>
                <w:sz w:val="24"/>
                <w:szCs w:val="24"/>
              </w:rPr>
            </w:pPr>
          </w:p>
        </w:tc>
        <w:tc>
          <w:tcPr>
            <w:tcW w:w="1367" w:type="pct"/>
            <w:vMerge w:val="restart"/>
            <w:hideMark/>
          </w:tcPr>
          <w:p w14:paraId="7808C6E8" w14:textId="77777777" w:rsidR="0048574C" w:rsidRPr="00211C25" w:rsidRDefault="0048574C" w:rsidP="00976224">
            <w:pPr>
              <w:rPr>
                <w:rFonts w:cs="Times New Roman"/>
                <w:sz w:val="24"/>
                <w:szCs w:val="24"/>
              </w:rPr>
            </w:pPr>
            <w:r w:rsidRPr="00211C25">
              <w:rPr>
                <w:rFonts w:cs="Times New Roman"/>
                <w:sz w:val="24"/>
                <w:szCs w:val="24"/>
              </w:rPr>
              <w:t xml:space="preserve">Additional funding received, number of new buyers, number of new markets </w:t>
            </w:r>
          </w:p>
        </w:tc>
        <w:tc>
          <w:tcPr>
            <w:tcW w:w="190" w:type="pct"/>
            <w:vMerge w:val="restart"/>
            <w:shd w:val="clear" w:color="auto" w:fill="70AD47" w:themeFill="accent6"/>
            <w:hideMark/>
          </w:tcPr>
          <w:p w14:paraId="03C3A59A"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vMerge w:val="restart"/>
            <w:shd w:val="clear" w:color="auto" w:fill="70AD47" w:themeFill="accent6"/>
            <w:hideMark/>
          </w:tcPr>
          <w:p w14:paraId="03B4A70B"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vMerge w:val="restart"/>
            <w:hideMark/>
          </w:tcPr>
          <w:p w14:paraId="4478F6E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vMerge w:val="restart"/>
            <w:hideMark/>
          </w:tcPr>
          <w:p w14:paraId="6FA51F0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vMerge w:val="restart"/>
            <w:shd w:val="clear" w:color="auto" w:fill="70AD47" w:themeFill="accent6"/>
            <w:hideMark/>
          </w:tcPr>
          <w:p w14:paraId="2CA486AB"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3ECF2543" w14:textId="77777777" w:rsidR="0048574C" w:rsidRPr="00211C25" w:rsidRDefault="0048574C" w:rsidP="00976224">
            <w:pPr>
              <w:rPr>
                <w:rFonts w:cs="Times New Roman"/>
                <w:sz w:val="24"/>
                <w:szCs w:val="24"/>
              </w:rPr>
            </w:pPr>
            <w:r w:rsidRPr="00211C25">
              <w:rPr>
                <w:rFonts w:cs="Times New Roman"/>
                <w:sz w:val="24"/>
                <w:szCs w:val="24"/>
              </w:rPr>
              <w:t>WE5: Groups and collectives</w:t>
            </w:r>
          </w:p>
        </w:tc>
        <w:tc>
          <w:tcPr>
            <w:tcW w:w="406" w:type="pct"/>
            <w:vMerge w:val="restart"/>
            <w:hideMark/>
          </w:tcPr>
          <w:p w14:paraId="2BD55EB2"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57ADE3EC" w14:textId="77777777" w:rsidTr="00976224">
        <w:trPr>
          <w:trHeight w:val="370"/>
        </w:trPr>
        <w:tc>
          <w:tcPr>
            <w:tcW w:w="425" w:type="pct"/>
            <w:vMerge/>
            <w:hideMark/>
          </w:tcPr>
          <w:p w14:paraId="6877EC1A" w14:textId="77777777" w:rsidR="0048574C" w:rsidRPr="00211C25" w:rsidRDefault="0048574C" w:rsidP="00976224">
            <w:pPr>
              <w:rPr>
                <w:rFonts w:cs="Times New Roman"/>
                <w:sz w:val="24"/>
                <w:szCs w:val="24"/>
              </w:rPr>
            </w:pPr>
          </w:p>
        </w:tc>
        <w:tc>
          <w:tcPr>
            <w:tcW w:w="753" w:type="pct"/>
            <w:vMerge/>
            <w:hideMark/>
          </w:tcPr>
          <w:p w14:paraId="5BA99F40" w14:textId="77777777" w:rsidR="0048574C" w:rsidRPr="00211C25" w:rsidRDefault="0048574C" w:rsidP="00976224">
            <w:pPr>
              <w:rPr>
                <w:rFonts w:cs="Times New Roman"/>
                <w:sz w:val="24"/>
                <w:szCs w:val="24"/>
              </w:rPr>
            </w:pPr>
          </w:p>
        </w:tc>
        <w:tc>
          <w:tcPr>
            <w:tcW w:w="1367" w:type="pct"/>
            <w:vMerge/>
            <w:hideMark/>
          </w:tcPr>
          <w:p w14:paraId="154F331E" w14:textId="77777777" w:rsidR="0048574C" w:rsidRPr="00211C25" w:rsidRDefault="0048574C" w:rsidP="00976224">
            <w:pPr>
              <w:rPr>
                <w:rFonts w:cs="Times New Roman"/>
                <w:sz w:val="24"/>
                <w:szCs w:val="24"/>
              </w:rPr>
            </w:pPr>
          </w:p>
        </w:tc>
        <w:tc>
          <w:tcPr>
            <w:tcW w:w="190" w:type="pct"/>
            <w:vMerge/>
            <w:shd w:val="clear" w:color="auto" w:fill="70AD47" w:themeFill="accent6"/>
            <w:hideMark/>
          </w:tcPr>
          <w:p w14:paraId="1A68C9B6" w14:textId="77777777" w:rsidR="0048574C" w:rsidRPr="00211C25" w:rsidRDefault="0048574C" w:rsidP="00976224">
            <w:pPr>
              <w:rPr>
                <w:rFonts w:cs="Times New Roman"/>
                <w:sz w:val="24"/>
                <w:szCs w:val="24"/>
              </w:rPr>
            </w:pPr>
          </w:p>
        </w:tc>
        <w:tc>
          <w:tcPr>
            <w:tcW w:w="196" w:type="pct"/>
            <w:vMerge/>
            <w:shd w:val="clear" w:color="auto" w:fill="70AD47" w:themeFill="accent6"/>
            <w:hideMark/>
          </w:tcPr>
          <w:p w14:paraId="410F0D5B" w14:textId="77777777" w:rsidR="0048574C" w:rsidRPr="00211C25" w:rsidRDefault="0048574C" w:rsidP="00976224">
            <w:pPr>
              <w:rPr>
                <w:rFonts w:cs="Times New Roman"/>
                <w:sz w:val="24"/>
                <w:szCs w:val="24"/>
              </w:rPr>
            </w:pPr>
          </w:p>
        </w:tc>
        <w:tc>
          <w:tcPr>
            <w:tcW w:w="187" w:type="pct"/>
            <w:vMerge/>
            <w:hideMark/>
          </w:tcPr>
          <w:p w14:paraId="79802569" w14:textId="77777777" w:rsidR="0048574C" w:rsidRPr="00211C25" w:rsidRDefault="0048574C" w:rsidP="00976224">
            <w:pPr>
              <w:rPr>
                <w:rFonts w:cs="Times New Roman"/>
                <w:sz w:val="24"/>
                <w:szCs w:val="24"/>
              </w:rPr>
            </w:pPr>
          </w:p>
        </w:tc>
        <w:tc>
          <w:tcPr>
            <w:tcW w:w="214" w:type="pct"/>
            <w:vMerge/>
            <w:hideMark/>
          </w:tcPr>
          <w:p w14:paraId="442826AE" w14:textId="77777777" w:rsidR="0048574C" w:rsidRPr="00211C25" w:rsidRDefault="0048574C" w:rsidP="00976224">
            <w:pPr>
              <w:rPr>
                <w:rFonts w:cs="Times New Roman"/>
                <w:sz w:val="24"/>
                <w:szCs w:val="24"/>
              </w:rPr>
            </w:pPr>
          </w:p>
        </w:tc>
        <w:tc>
          <w:tcPr>
            <w:tcW w:w="178" w:type="pct"/>
            <w:vMerge/>
            <w:shd w:val="clear" w:color="auto" w:fill="70AD47" w:themeFill="accent6"/>
            <w:hideMark/>
          </w:tcPr>
          <w:p w14:paraId="5360ACAA" w14:textId="77777777" w:rsidR="0048574C" w:rsidRPr="00211C25" w:rsidRDefault="0048574C" w:rsidP="00976224">
            <w:pPr>
              <w:rPr>
                <w:rFonts w:cs="Times New Roman"/>
                <w:sz w:val="24"/>
                <w:szCs w:val="24"/>
              </w:rPr>
            </w:pPr>
          </w:p>
        </w:tc>
        <w:tc>
          <w:tcPr>
            <w:tcW w:w="1084" w:type="pct"/>
            <w:hideMark/>
          </w:tcPr>
          <w:p w14:paraId="3ECCCC3A" w14:textId="77777777" w:rsidR="0048574C" w:rsidRPr="00211C25" w:rsidRDefault="0048574C" w:rsidP="00976224">
            <w:pPr>
              <w:rPr>
                <w:rFonts w:cs="Times New Roman"/>
                <w:sz w:val="24"/>
                <w:szCs w:val="24"/>
              </w:rPr>
            </w:pPr>
            <w:r w:rsidRPr="00211C25">
              <w:rPr>
                <w:rFonts w:cs="Times New Roman"/>
                <w:sz w:val="24"/>
                <w:szCs w:val="24"/>
              </w:rPr>
              <w:t xml:space="preserve"> Process evaluation </w:t>
            </w:r>
          </w:p>
        </w:tc>
        <w:tc>
          <w:tcPr>
            <w:tcW w:w="406" w:type="pct"/>
            <w:vMerge/>
            <w:hideMark/>
          </w:tcPr>
          <w:p w14:paraId="51C39813" w14:textId="77777777" w:rsidR="0048574C" w:rsidRPr="00211C25" w:rsidRDefault="0048574C" w:rsidP="00976224">
            <w:pPr>
              <w:rPr>
                <w:rFonts w:cs="Times New Roman"/>
                <w:sz w:val="24"/>
                <w:szCs w:val="24"/>
              </w:rPr>
            </w:pPr>
          </w:p>
        </w:tc>
      </w:tr>
      <w:tr w:rsidR="0048574C" w:rsidRPr="00211C25" w14:paraId="1EB75318" w14:textId="77777777" w:rsidTr="00976224">
        <w:trPr>
          <w:trHeight w:val="970"/>
        </w:trPr>
        <w:tc>
          <w:tcPr>
            <w:tcW w:w="425" w:type="pct"/>
            <w:vMerge/>
            <w:hideMark/>
          </w:tcPr>
          <w:p w14:paraId="450DB877" w14:textId="77777777" w:rsidR="0048574C" w:rsidRPr="00211C25" w:rsidRDefault="0048574C" w:rsidP="00976224">
            <w:pPr>
              <w:rPr>
                <w:rFonts w:cs="Times New Roman"/>
                <w:sz w:val="24"/>
                <w:szCs w:val="24"/>
              </w:rPr>
            </w:pPr>
          </w:p>
        </w:tc>
        <w:tc>
          <w:tcPr>
            <w:tcW w:w="753" w:type="pct"/>
            <w:vMerge/>
            <w:hideMark/>
          </w:tcPr>
          <w:p w14:paraId="3A6A7E01" w14:textId="77777777" w:rsidR="0048574C" w:rsidRPr="00211C25" w:rsidRDefault="0048574C" w:rsidP="00976224">
            <w:pPr>
              <w:rPr>
                <w:rFonts w:cs="Times New Roman"/>
                <w:sz w:val="24"/>
                <w:szCs w:val="24"/>
              </w:rPr>
            </w:pPr>
          </w:p>
        </w:tc>
        <w:tc>
          <w:tcPr>
            <w:tcW w:w="1367" w:type="pct"/>
            <w:hideMark/>
          </w:tcPr>
          <w:p w14:paraId="2270BEDD" w14:textId="77777777" w:rsidR="0048574C" w:rsidRPr="00211C25" w:rsidRDefault="0048574C" w:rsidP="00976224">
            <w:pPr>
              <w:rPr>
                <w:rFonts w:cs="Times New Roman"/>
                <w:sz w:val="24"/>
                <w:szCs w:val="24"/>
              </w:rPr>
            </w:pPr>
            <w:r w:rsidRPr="00211C25">
              <w:rPr>
                <w:rFonts w:cs="Times New Roman"/>
                <w:sz w:val="24"/>
                <w:szCs w:val="24"/>
              </w:rPr>
              <w:t>Maintenance of records, bookkeeping, # of updates, number of board meetings, process of selection of board members</w:t>
            </w:r>
          </w:p>
        </w:tc>
        <w:tc>
          <w:tcPr>
            <w:tcW w:w="190" w:type="pct"/>
            <w:hideMark/>
          </w:tcPr>
          <w:p w14:paraId="5A56D73C"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hideMark/>
          </w:tcPr>
          <w:p w14:paraId="508C066B"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26DF06B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shd w:val="clear" w:color="auto" w:fill="70AD47" w:themeFill="accent6"/>
            <w:hideMark/>
          </w:tcPr>
          <w:p w14:paraId="551298FD"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45840650"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74F3142F" w14:textId="77777777" w:rsidR="0048574C" w:rsidRPr="00211C25" w:rsidRDefault="0048574C" w:rsidP="00976224">
            <w:pPr>
              <w:rPr>
                <w:rFonts w:cs="Times New Roman"/>
                <w:sz w:val="24"/>
                <w:szCs w:val="24"/>
              </w:rPr>
            </w:pPr>
            <w:r w:rsidRPr="00211C25">
              <w:rPr>
                <w:rFonts w:cs="Times New Roman"/>
                <w:sz w:val="24"/>
                <w:szCs w:val="24"/>
              </w:rPr>
              <w:t>MIS: Performance of the collectives, process evaluation</w:t>
            </w:r>
          </w:p>
        </w:tc>
        <w:tc>
          <w:tcPr>
            <w:tcW w:w="406" w:type="pct"/>
            <w:hideMark/>
          </w:tcPr>
          <w:p w14:paraId="2C5A4935"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71954975" w14:textId="77777777" w:rsidTr="00976224">
        <w:trPr>
          <w:trHeight w:val="525"/>
        </w:trPr>
        <w:tc>
          <w:tcPr>
            <w:tcW w:w="425" w:type="pct"/>
            <w:vMerge/>
            <w:hideMark/>
          </w:tcPr>
          <w:p w14:paraId="79FB7537" w14:textId="77777777" w:rsidR="0048574C" w:rsidRPr="00211C25" w:rsidRDefault="0048574C" w:rsidP="00976224">
            <w:pPr>
              <w:rPr>
                <w:rFonts w:cs="Times New Roman"/>
                <w:sz w:val="24"/>
                <w:szCs w:val="24"/>
              </w:rPr>
            </w:pPr>
          </w:p>
        </w:tc>
        <w:tc>
          <w:tcPr>
            <w:tcW w:w="753" w:type="pct"/>
            <w:vMerge w:val="restart"/>
            <w:hideMark/>
          </w:tcPr>
          <w:p w14:paraId="3ECCB358" w14:textId="77777777" w:rsidR="0048574C" w:rsidRPr="00211C25" w:rsidRDefault="0048574C" w:rsidP="00976224">
            <w:pPr>
              <w:rPr>
                <w:rFonts w:cs="Times New Roman"/>
                <w:sz w:val="24"/>
                <w:szCs w:val="24"/>
              </w:rPr>
            </w:pPr>
            <w:r w:rsidRPr="00211C25">
              <w:rPr>
                <w:rFonts w:cs="Times New Roman"/>
                <w:sz w:val="24"/>
                <w:szCs w:val="24"/>
              </w:rPr>
              <w:t xml:space="preserve">Women income increases </w:t>
            </w:r>
          </w:p>
        </w:tc>
        <w:tc>
          <w:tcPr>
            <w:tcW w:w="1367" w:type="pct"/>
            <w:vMerge w:val="restart"/>
            <w:hideMark/>
          </w:tcPr>
          <w:p w14:paraId="4E091441" w14:textId="77777777" w:rsidR="0048574C" w:rsidRPr="00211C25" w:rsidRDefault="0048574C" w:rsidP="00976224">
            <w:pPr>
              <w:rPr>
                <w:rFonts w:cs="Times New Roman"/>
                <w:sz w:val="24"/>
                <w:szCs w:val="24"/>
              </w:rPr>
            </w:pPr>
            <w:r w:rsidRPr="00211C25">
              <w:rPr>
                <w:rFonts w:cs="Times New Roman"/>
                <w:sz w:val="24"/>
                <w:szCs w:val="24"/>
              </w:rPr>
              <w:t xml:space="preserve">Women's income </w:t>
            </w:r>
          </w:p>
        </w:tc>
        <w:tc>
          <w:tcPr>
            <w:tcW w:w="190" w:type="pct"/>
            <w:vMerge w:val="restart"/>
            <w:hideMark/>
          </w:tcPr>
          <w:p w14:paraId="4D5AE0EC"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vMerge w:val="restart"/>
            <w:shd w:val="clear" w:color="auto" w:fill="70AD47" w:themeFill="accent6"/>
            <w:hideMark/>
          </w:tcPr>
          <w:p w14:paraId="3273995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vMerge w:val="restart"/>
            <w:hideMark/>
          </w:tcPr>
          <w:p w14:paraId="17CFB0F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vMerge w:val="restart"/>
            <w:shd w:val="clear" w:color="auto" w:fill="70AD47" w:themeFill="accent6"/>
            <w:hideMark/>
          </w:tcPr>
          <w:p w14:paraId="15C503AC"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vMerge w:val="restart"/>
            <w:hideMark/>
          </w:tcPr>
          <w:p w14:paraId="422A8E56"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75A36390" w14:textId="77777777" w:rsidR="0048574C" w:rsidRPr="00211C25" w:rsidRDefault="0048574C" w:rsidP="00976224">
            <w:pPr>
              <w:rPr>
                <w:rFonts w:cs="Times New Roman"/>
                <w:sz w:val="24"/>
                <w:szCs w:val="24"/>
              </w:rPr>
            </w:pPr>
            <w:r w:rsidRPr="00211C25">
              <w:rPr>
                <w:rFonts w:cs="Times New Roman"/>
                <w:sz w:val="24"/>
                <w:szCs w:val="24"/>
              </w:rPr>
              <w:t xml:space="preserve">WE1: Women’s Income and Role in </w:t>
            </w:r>
            <w:r>
              <w:rPr>
                <w:rFonts w:cs="Times New Roman"/>
                <w:sz w:val="24"/>
                <w:szCs w:val="24"/>
              </w:rPr>
              <w:t xml:space="preserve">enterprise activities </w:t>
            </w:r>
            <w:r w:rsidRPr="00211C25">
              <w:rPr>
                <w:rFonts w:cs="Times New Roman"/>
                <w:sz w:val="24"/>
                <w:szCs w:val="24"/>
              </w:rPr>
              <w:t xml:space="preserve"> </w:t>
            </w:r>
          </w:p>
        </w:tc>
        <w:tc>
          <w:tcPr>
            <w:tcW w:w="406" w:type="pct"/>
            <w:vMerge w:val="restart"/>
            <w:hideMark/>
          </w:tcPr>
          <w:p w14:paraId="182F81DA"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364F828A" w14:textId="77777777" w:rsidTr="00976224">
        <w:trPr>
          <w:trHeight w:val="525"/>
        </w:trPr>
        <w:tc>
          <w:tcPr>
            <w:tcW w:w="425" w:type="pct"/>
            <w:vMerge/>
            <w:hideMark/>
          </w:tcPr>
          <w:p w14:paraId="072FEF5D" w14:textId="77777777" w:rsidR="0048574C" w:rsidRPr="00211C25" w:rsidRDefault="0048574C" w:rsidP="00976224">
            <w:pPr>
              <w:rPr>
                <w:rFonts w:cs="Times New Roman"/>
                <w:sz w:val="24"/>
                <w:szCs w:val="24"/>
              </w:rPr>
            </w:pPr>
          </w:p>
        </w:tc>
        <w:tc>
          <w:tcPr>
            <w:tcW w:w="753" w:type="pct"/>
            <w:vMerge/>
            <w:hideMark/>
          </w:tcPr>
          <w:p w14:paraId="54FE7EF4" w14:textId="77777777" w:rsidR="0048574C" w:rsidRPr="00211C25" w:rsidRDefault="0048574C" w:rsidP="00976224">
            <w:pPr>
              <w:rPr>
                <w:rFonts w:cs="Times New Roman"/>
                <w:sz w:val="24"/>
                <w:szCs w:val="24"/>
              </w:rPr>
            </w:pPr>
          </w:p>
        </w:tc>
        <w:tc>
          <w:tcPr>
            <w:tcW w:w="1367" w:type="pct"/>
            <w:vMerge/>
            <w:hideMark/>
          </w:tcPr>
          <w:p w14:paraId="42592B03" w14:textId="77777777" w:rsidR="0048574C" w:rsidRPr="00211C25" w:rsidRDefault="0048574C" w:rsidP="00976224">
            <w:pPr>
              <w:rPr>
                <w:rFonts w:cs="Times New Roman"/>
                <w:sz w:val="24"/>
                <w:szCs w:val="24"/>
              </w:rPr>
            </w:pPr>
          </w:p>
        </w:tc>
        <w:tc>
          <w:tcPr>
            <w:tcW w:w="190" w:type="pct"/>
            <w:vMerge/>
            <w:hideMark/>
          </w:tcPr>
          <w:p w14:paraId="71D3D9CB" w14:textId="77777777" w:rsidR="0048574C" w:rsidRPr="00211C25" w:rsidRDefault="0048574C" w:rsidP="00976224">
            <w:pPr>
              <w:rPr>
                <w:rFonts w:cs="Times New Roman"/>
                <w:sz w:val="24"/>
                <w:szCs w:val="24"/>
              </w:rPr>
            </w:pPr>
          </w:p>
        </w:tc>
        <w:tc>
          <w:tcPr>
            <w:tcW w:w="196" w:type="pct"/>
            <w:vMerge/>
            <w:shd w:val="clear" w:color="auto" w:fill="70AD47" w:themeFill="accent6"/>
            <w:hideMark/>
          </w:tcPr>
          <w:p w14:paraId="67573A6D" w14:textId="77777777" w:rsidR="0048574C" w:rsidRPr="00211C25" w:rsidRDefault="0048574C" w:rsidP="00976224">
            <w:pPr>
              <w:rPr>
                <w:rFonts w:cs="Times New Roman"/>
                <w:sz w:val="24"/>
                <w:szCs w:val="24"/>
              </w:rPr>
            </w:pPr>
          </w:p>
        </w:tc>
        <w:tc>
          <w:tcPr>
            <w:tcW w:w="187" w:type="pct"/>
            <w:vMerge/>
            <w:hideMark/>
          </w:tcPr>
          <w:p w14:paraId="18696734" w14:textId="77777777" w:rsidR="0048574C" w:rsidRPr="00211C25" w:rsidRDefault="0048574C" w:rsidP="00976224">
            <w:pPr>
              <w:rPr>
                <w:rFonts w:cs="Times New Roman"/>
                <w:sz w:val="24"/>
                <w:szCs w:val="24"/>
              </w:rPr>
            </w:pPr>
          </w:p>
        </w:tc>
        <w:tc>
          <w:tcPr>
            <w:tcW w:w="214" w:type="pct"/>
            <w:vMerge/>
            <w:shd w:val="clear" w:color="auto" w:fill="70AD47" w:themeFill="accent6"/>
            <w:hideMark/>
          </w:tcPr>
          <w:p w14:paraId="1EA8F62E" w14:textId="77777777" w:rsidR="0048574C" w:rsidRPr="00211C25" w:rsidRDefault="0048574C" w:rsidP="00976224">
            <w:pPr>
              <w:rPr>
                <w:rFonts w:cs="Times New Roman"/>
                <w:sz w:val="24"/>
                <w:szCs w:val="24"/>
              </w:rPr>
            </w:pPr>
          </w:p>
        </w:tc>
        <w:tc>
          <w:tcPr>
            <w:tcW w:w="178" w:type="pct"/>
            <w:vMerge/>
            <w:hideMark/>
          </w:tcPr>
          <w:p w14:paraId="52F916B4" w14:textId="77777777" w:rsidR="0048574C" w:rsidRPr="00211C25" w:rsidRDefault="0048574C" w:rsidP="00976224">
            <w:pPr>
              <w:rPr>
                <w:rFonts w:cs="Times New Roman"/>
                <w:sz w:val="24"/>
                <w:szCs w:val="24"/>
              </w:rPr>
            </w:pPr>
          </w:p>
        </w:tc>
        <w:tc>
          <w:tcPr>
            <w:tcW w:w="1084" w:type="pct"/>
            <w:hideMark/>
          </w:tcPr>
          <w:p w14:paraId="38E8E8FC" w14:textId="77777777" w:rsidR="0048574C" w:rsidRPr="00211C25" w:rsidRDefault="0048574C" w:rsidP="00976224">
            <w:pPr>
              <w:rPr>
                <w:rFonts w:cs="Times New Roman"/>
                <w:sz w:val="24"/>
                <w:szCs w:val="24"/>
              </w:rPr>
            </w:pPr>
            <w:r w:rsidRPr="00211C25">
              <w:rPr>
                <w:rFonts w:cs="Times New Roman"/>
                <w:sz w:val="24"/>
                <w:szCs w:val="24"/>
              </w:rPr>
              <w:t>M1.5: Improved household income of women</w:t>
            </w:r>
          </w:p>
        </w:tc>
        <w:tc>
          <w:tcPr>
            <w:tcW w:w="406" w:type="pct"/>
            <w:vMerge/>
            <w:hideMark/>
          </w:tcPr>
          <w:p w14:paraId="5A3ECD1C" w14:textId="77777777" w:rsidR="0048574C" w:rsidRPr="00211C25" w:rsidRDefault="0048574C" w:rsidP="00976224">
            <w:pPr>
              <w:rPr>
                <w:rFonts w:cs="Times New Roman"/>
                <w:sz w:val="24"/>
                <w:szCs w:val="24"/>
              </w:rPr>
            </w:pPr>
          </w:p>
        </w:tc>
      </w:tr>
      <w:tr w:rsidR="0048574C" w:rsidRPr="00211C25" w14:paraId="7D0E5A50" w14:textId="77777777" w:rsidTr="00976224">
        <w:trPr>
          <w:trHeight w:val="525"/>
        </w:trPr>
        <w:tc>
          <w:tcPr>
            <w:tcW w:w="425" w:type="pct"/>
            <w:vMerge/>
            <w:hideMark/>
          </w:tcPr>
          <w:p w14:paraId="234FBA08" w14:textId="77777777" w:rsidR="0048574C" w:rsidRPr="00211C25" w:rsidRDefault="0048574C" w:rsidP="00976224">
            <w:pPr>
              <w:rPr>
                <w:rFonts w:cs="Times New Roman"/>
                <w:sz w:val="24"/>
                <w:szCs w:val="24"/>
              </w:rPr>
            </w:pPr>
          </w:p>
        </w:tc>
        <w:tc>
          <w:tcPr>
            <w:tcW w:w="753" w:type="pct"/>
            <w:vMerge/>
            <w:hideMark/>
          </w:tcPr>
          <w:p w14:paraId="44A08CD6" w14:textId="77777777" w:rsidR="0048574C" w:rsidRPr="00211C25" w:rsidRDefault="0048574C" w:rsidP="00976224">
            <w:pPr>
              <w:rPr>
                <w:rFonts w:cs="Times New Roman"/>
                <w:sz w:val="24"/>
                <w:szCs w:val="24"/>
              </w:rPr>
            </w:pPr>
          </w:p>
        </w:tc>
        <w:tc>
          <w:tcPr>
            <w:tcW w:w="1367" w:type="pct"/>
            <w:vMerge w:val="restart"/>
            <w:hideMark/>
          </w:tcPr>
          <w:p w14:paraId="5E47D5F7" w14:textId="77777777" w:rsidR="0048574C" w:rsidRPr="00211C25" w:rsidRDefault="0048574C" w:rsidP="00976224">
            <w:pPr>
              <w:rPr>
                <w:rFonts w:cs="Times New Roman"/>
                <w:sz w:val="24"/>
                <w:szCs w:val="24"/>
              </w:rPr>
            </w:pPr>
            <w:r w:rsidRPr="00211C25">
              <w:rPr>
                <w:rFonts w:cs="Times New Roman"/>
                <w:sz w:val="24"/>
                <w:szCs w:val="24"/>
              </w:rPr>
              <w:t>Proportion of women who are employed; proportion of women employed in cultivation, wage employment and enterprises</w:t>
            </w:r>
          </w:p>
        </w:tc>
        <w:tc>
          <w:tcPr>
            <w:tcW w:w="190" w:type="pct"/>
            <w:vMerge w:val="restart"/>
            <w:shd w:val="clear" w:color="auto" w:fill="70AD47" w:themeFill="accent6"/>
            <w:hideMark/>
          </w:tcPr>
          <w:p w14:paraId="04E857F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vMerge w:val="restart"/>
            <w:hideMark/>
          </w:tcPr>
          <w:p w14:paraId="6083ACDE"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vMerge w:val="restart"/>
            <w:hideMark/>
          </w:tcPr>
          <w:p w14:paraId="368BB071"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vMerge w:val="restart"/>
            <w:hideMark/>
          </w:tcPr>
          <w:p w14:paraId="27FCB931"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vMerge w:val="restart"/>
            <w:hideMark/>
          </w:tcPr>
          <w:p w14:paraId="255953FC"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6EF7B373" w14:textId="77777777" w:rsidR="0048574C" w:rsidRPr="00211C25" w:rsidRDefault="0048574C" w:rsidP="00976224">
            <w:pPr>
              <w:rPr>
                <w:rFonts w:cs="Times New Roman"/>
                <w:sz w:val="24"/>
                <w:szCs w:val="24"/>
              </w:rPr>
            </w:pPr>
            <w:r w:rsidRPr="00211C25">
              <w:rPr>
                <w:rFonts w:cs="Times New Roman"/>
                <w:sz w:val="24"/>
                <w:szCs w:val="24"/>
              </w:rPr>
              <w:t>HQ2: Details on Household Members</w:t>
            </w:r>
          </w:p>
        </w:tc>
        <w:tc>
          <w:tcPr>
            <w:tcW w:w="406" w:type="pct"/>
            <w:vMerge w:val="restart"/>
            <w:hideMark/>
          </w:tcPr>
          <w:p w14:paraId="2FAC38DE"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51299413" w14:textId="77777777" w:rsidTr="00976224">
        <w:trPr>
          <w:trHeight w:val="540"/>
        </w:trPr>
        <w:tc>
          <w:tcPr>
            <w:tcW w:w="425" w:type="pct"/>
            <w:vMerge/>
            <w:hideMark/>
          </w:tcPr>
          <w:p w14:paraId="2AAB9BB6" w14:textId="77777777" w:rsidR="0048574C" w:rsidRPr="00211C25" w:rsidRDefault="0048574C" w:rsidP="00976224">
            <w:pPr>
              <w:rPr>
                <w:rFonts w:cs="Times New Roman"/>
                <w:sz w:val="24"/>
                <w:szCs w:val="24"/>
              </w:rPr>
            </w:pPr>
          </w:p>
        </w:tc>
        <w:tc>
          <w:tcPr>
            <w:tcW w:w="753" w:type="pct"/>
            <w:vMerge/>
            <w:hideMark/>
          </w:tcPr>
          <w:p w14:paraId="14815748" w14:textId="77777777" w:rsidR="0048574C" w:rsidRPr="00211C25" w:rsidRDefault="0048574C" w:rsidP="00976224">
            <w:pPr>
              <w:rPr>
                <w:rFonts w:cs="Times New Roman"/>
                <w:sz w:val="24"/>
                <w:szCs w:val="24"/>
              </w:rPr>
            </w:pPr>
          </w:p>
        </w:tc>
        <w:tc>
          <w:tcPr>
            <w:tcW w:w="1367" w:type="pct"/>
            <w:vMerge/>
            <w:hideMark/>
          </w:tcPr>
          <w:p w14:paraId="40FE278B" w14:textId="77777777" w:rsidR="0048574C" w:rsidRPr="00211C25" w:rsidRDefault="0048574C" w:rsidP="00976224">
            <w:pPr>
              <w:rPr>
                <w:rFonts w:cs="Times New Roman"/>
                <w:sz w:val="24"/>
                <w:szCs w:val="24"/>
              </w:rPr>
            </w:pPr>
          </w:p>
        </w:tc>
        <w:tc>
          <w:tcPr>
            <w:tcW w:w="190" w:type="pct"/>
            <w:vMerge/>
            <w:shd w:val="clear" w:color="auto" w:fill="70AD47" w:themeFill="accent6"/>
            <w:hideMark/>
          </w:tcPr>
          <w:p w14:paraId="713FD6C9" w14:textId="77777777" w:rsidR="0048574C" w:rsidRPr="00211C25" w:rsidRDefault="0048574C" w:rsidP="00976224">
            <w:pPr>
              <w:rPr>
                <w:rFonts w:cs="Times New Roman"/>
                <w:sz w:val="24"/>
                <w:szCs w:val="24"/>
              </w:rPr>
            </w:pPr>
          </w:p>
        </w:tc>
        <w:tc>
          <w:tcPr>
            <w:tcW w:w="196" w:type="pct"/>
            <w:vMerge/>
            <w:hideMark/>
          </w:tcPr>
          <w:p w14:paraId="391FCE50" w14:textId="77777777" w:rsidR="0048574C" w:rsidRPr="00211C25" w:rsidRDefault="0048574C" w:rsidP="00976224">
            <w:pPr>
              <w:rPr>
                <w:rFonts w:cs="Times New Roman"/>
                <w:sz w:val="24"/>
                <w:szCs w:val="24"/>
              </w:rPr>
            </w:pPr>
          </w:p>
        </w:tc>
        <w:tc>
          <w:tcPr>
            <w:tcW w:w="187" w:type="pct"/>
            <w:vMerge/>
            <w:hideMark/>
          </w:tcPr>
          <w:p w14:paraId="143A9F1E" w14:textId="77777777" w:rsidR="0048574C" w:rsidRPr="00211C25" w:rsidRDefault="0048574C" w:rsidP="00976224">
            <w:pPr>
              <w:rPr>
                <w:rFonts w:cs="Times New Roman"/>
                <w:sz w:val="24"/>
                <w:szCs w:val="24"/>
              </w:rPr>
            </w:pPr>
          </w:p>
        </w:tc>
        <w:tc>
          <w:tcPr>
            <w:tcW w:w="214" w:type="pct"/>
            <w:vMerge/>
            <w:hideMark/>
          </w:tcPr>
          <w:p w14:paraId="27F70363" w14:textId="77777777" w:rsidR="0048574C" w:rsidRPr="00211C25" w:rsidRDefault="0048574C" w:rsidP="00976224">
            <w:pPr>
              <w:rPr>
                <w:rFonts w:cs="Times New Roman"/>
                <w:sz w:val="24"/>
                <w:szCs w:val="24"/>
              </w:rPr>
            </w:pPr>
          </w:p>
        </w:tc>
        <w:tc>
          <w:tcPr>
            <w:tcW w:w="178" w:type="pct"/>
            <w:vMerge/>
            <w:hideMark/>
          </w:tcPr>
          <w:p w14:paraId="4A49BD5D" w14:textId="77777777" w:rsidR="0048574C" w:rsidRPr="00211C25" w:rsidRDefault="0048574C" w:rsidP="00976224">
            <w:pPr>
              <w:rPr>
                <w:rFonts w:cs="Times New Roman"/>
                <w:sz w:val="24"/>
                <w:szCs w:val="24"/>
              </w:rPr>
            </w:pPr>
          </w:p>
        </w:tc>
        <w:tc>
          <w:tcPr>
            <w:tcW w:w="1084" w:type="pct"/>
            <w:hideMark/>
          </w:tcPr>
          <w:p w14:paraId="09F26ECE" w14:textId="77777777" w:rsidR="0048574C" w:rsidRPr="00211C25" w:rsidRDefault="0048574C" w:rsidP="00976224">
            <w:pPr>
              <w:rPr>
                <w:rFonts w:cs="Times New Roman"/>
                <w:sz w:val="24"/>
                <w:szCs w:val="24"/>
              </w:rPr>
            </w:pPr>
            <w:r w:rsidRPr="00211C25">
              <w:rPr>
                <w:rFonts w:cs="Times New Roman"/>
                <w:sz w:val="24"/>
                <w:szCs w:val="24"/>
              </w:rPr>
              <w:t xml:space="preserve"> HQ</w:t>
            </w:r>
            <w:r>
              <w:rPr>
                <w:rFonts w:cs="Times New Roman"/>
                <w:sz w:val="24"/>
                <w:szCs w:val="24"/>
              </w:rPr>
              <w:t>3, 5, 6, 7</w:t>
            </w:r>
            <w:r w:rsidRPr="00211C25">
              <w:rPr>
                <w:rFonts w:cs="Times New Roman"/>
                <w:sz w:val="24"/>
                <w:szCs w:val="24"/>
              </w:rPr>
              <w:t xml:space="preserve">: Household Income </w:t>
            </w:r>
          </w:p>
        </w:tc>
        <w:tc>
          <w:tcPr>
            <w:tcW w:w="406" w:type="pct"/>
            <w:vMerge/>
            <w:hideMark/>
          </w:tcPr>
          <w:p w14:paraId="34919C65" w14:textId="77777777" w:rsidR="0048574C" w:rsidRPr="00211C25" w:rsidRDefault="0048574C" w:rsidP="00976224">
            <w:pPr>
              <w:rPr>
                <w:rFonts w:cs="Times New Roman"/>
                <w:sz w:val="24"/>
                <w:szCs w:val="24"/>
              </w:rPr>
            </w:pPr>
          </w:p>
        </w:tc>
      </w:tr>
      <w:tr w:rsidR="0048574C" w:rsidRPr="00211C25" w14:paraId="0DC1CF65" w14:textId="77777777" w:rsidTr="00976224">
        <w:trPr>
          <w:trHeight w:val="651"/>
        </w:trPr>
        <w:tc>
          <w:tcPr>
            <w:tcW w:w="425" w:type="pct"/>
            <w:vMerge/>
            <w:hideMark/>
          </w:tcPr>
          <w:p w14:paraId="43227E62" w14:textId="77777777" w:rsidR="0048574C" w:rsidRPr="00211C25" w:rsidRDefault="0048574C" w:rsidP="00976224">
            <w:pPr>
              <w:rPr>
                <w:rFonts w:cs="Times New Roman"/>
                <w:sz w:val="24"/>
                <w:szCs w:val="24"/>
              </w:rPr>
            </w:pPr>
          </w:p>
        </w:tc>
        <w:tc>
          <w:tcPr>
            <w:tcW w:w="753" w:type="pct"/>
            <w:vMerge/>
            <w:hideMark/>
          </w:tcPr>
          <w:p w14:paraId="1D575B82" w14:textId="77777777" w:rsidR="0048574C" w:rsidRPr="00211C25" w:rsidRDefault="0048574C" w:rsidP="00976224">
            <w:pPr>
              <w:rPr>
                <w:rFonts w:cs="Times New Roman"/>
                <w:sz w:val="24"/>
                <w:szCs w:val="24"/>
              </w:rPr>
            </w:pPr>
          </w:p>
        </w:tc>
        <w:tc>
          <w:tcPr>
            <w:tcW w:w="1367" w:type="pct"/>
            <w:hideMark/>
          </w:tcPr>
          <w:p w14:paraId="3B5E3EE7" w14:textId="77777777" w:rsidR="0048574C" w:rsidRPr="00211C25" w:rsidRDefault="0048574C" w:rsidP="00976224">
            <w:pPr>
              <w:rPr>
                <w:rFonts w:cs="Times New Roman"/>
                <w:sz w:val="24"/>
                <w:szCs w:val="24"/>
              </w:rPr>
            </w:pPr>
            <w:r w:rsidRPr="00211C25">
              <w:rPr>
                <w:rFonts w:cs="Times New Roman"/>
                <w:sz w:val="24"/>
                <w:szCs w:val="24"/>
              </w:rPr>
              <w:t>Total member wages paid; revenue, profit, generated per participant</w:t>
            </w:r>
          </w:p>
        </w:tc>
        <w:tc>
          <w:tcPr>
            <w:tcW w:w="190" w:type="pct"/>
            <w:hideMark/>
          </w:tcPr>
          <w:p w14:paraId="299FF1F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hideMark/>
          </w:tcPr>
          <w:p w14:paraId="7813817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1F5A135D"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shd w:val="clear" w:color="auto" w:fill="70AD47" w:themeFill="accent6"/>
            <w:hideMark/>
          </w:tcPr>
          <w:p w14:paraId="5DA5908E"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33A77326"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39F9514C" w14:textId="77777777" w:rsidR="0048574C" w:rsidRPr="00211C25" w:rsidRDefault="0048574C" w:rsidP="00976224">
            <w:pPr>
              <w:rPr>
                <w:rFonts w:cs="Times New Roman"/>
                <w:sz w:val="24"/>
                <w:szCs w:val="24"/>
              </w:rPr>
            </w:pPr>
            <w:r w:rsidRPr="00211C25">
              <w:rPr>
                <w:rFonts w:cs="Times New Roman"/>
                <w:sz w:val="24"/>
                <w:szCs w:val="24"/>
              </w:rPr>
              <w:t>MIS</w:t>
            </w:r>
          </w:p>
        </w:tc>
        <w:tc>
          <w:tcPr>
            <w:tcW w:w="406" w:type="pct"/>
            <w:hideMark/>
          </w:tcPr>
          <w:p w14:paraId="2CB097F1"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60DEB330" w14:textId="77777777" w:rsidTr="00976224">
        <w:trPr>
          <w:trHeight w:val="525"/>
        </w:trPr>
        <w:tc>
          <w:tcPr>
            <w:tcW w:w="425" w:type="pct"/>
            <w:vMerge/>
            <w:hideMark/>
          </w:tcPr>
          <w:p w14:paraId="5F3E1D2C" w14:textId="77777777" w:rsidR="0048574C" w:rsidRPr="00211C25" w:rsidRDefault="0048574C" w:rsidP="00976224">
            <w:pPr>
              <w:rPr>
                <w:rFonts w:cs="Times New Roman"/>
                <w:sz w:val="24"/>
                <w:szCs w:val="24"/>
              </w:rPr>
            </w:pPr>
          </w:p>
        </w:tc>
        <w:tc>
          <w:tcPr>
            <w:tcW w:w="753" w:type="pct"/>
            <w:vMerge w:val="restart"/>
            <w:hideMark/>
          </w:tcPr>
          <w:p w14:paraId="6CF205C3" w14:textId="77777777" w:rsidR="0048574C" w:rsidRPr="00211C25" w:rsidRDefault="0048574C" w:rsidP="00976224">
            <w:pPr>
              <w:rPr>
                <w:rFonts w:cs="Times New Roman"/>
                <w:sz w:val="24"/>
                <w:szCs w:val="24"/>
              </w:rPr>
            </w:pPr>
            <w:r w:rsidRPr="00211C25">
              <w:rPr>
                <w:rFonts w:cs="Times New Roman"/>
                <w:sz w:val="24"/>
                <w:szCs w:val="24"/>
              </w:rPr>
              <w:t>Women's confidence improves</w:t>
            </w:r>
          </w:p>
        </w:tc>
        <w:tc>
          <w:tcPr>
            <w:tcW w:w="1367" w:type="pct"/>
            <w:hideMark/>
          </w:tcPr>
          <w:p w14:paraId="1BD3EF72" w14:textId="77777777" w:rsidR="0048574C" w:rsidRPr="00211C25" w:rsidRDefault="0048574C" w:rsidP="00976224">
            <w:pPr>
              <w:rPr>
                <w:rFonts w:cs="Times New Roman"/>
                <w:sz w:val="24"/>
                <w:szCs w:val="24"/>
              </w:rPr>
            </w:pPr>
            <w:r w:rsidRPr="00211C25">
              <w:rPr>
                <w:rFonts w:cs="Times New Roman"/>
                <w:sz w:val="24"/>
                <w:szCs w:val="24"/>
              </w:rPr>
              <w:t xml:space="preserve">SES index </w:t>
            </w:r>
          </w:p>
        </w:tc>
        <w:tc>
          <w:tcPr>
            <w:tcW w:w="190" w:type="pct"/>
            <w:hideMark/>
          </w:tcPr>
          <w:p w14:paraId="2C95A795"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shd w:val="clear" w:color="auto" w:fill="70AD47" w:themeFill="accent6"/>
            <w:hideMark/>
          </w:tcPr>
          <w:p w14:paraId="044AB754"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4167CDD5"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465046A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10B48D68"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79A17C7C" w14:textId="77777777" w:rsidR="0048574C" w:rsidRPr="00211C25" w:rsidRDefault="0048574C" w:rsidP="00976224">
            <w:pPr>
              <w:rPr>
                <w:rFonts w:cs="Times New Roman"/>
                <w:sz w:val="24"/>
                <w:szCs w:val="24"/>
              </w:rPr>
            </w:pPr>
            <w:r w:rsidRPr="00211C25">
              <w:rPr>
                <w:rFonts w:cs="Times New Roman"/>
                <w:sz w:val="24"/>
                <w:szCs w:val="24"/>
              </w:rPr>
              <w:t>WE</w:t>
            </w:r>
            <w:r>
              <w:rPr>
                <w:rFonts w:cs="Times New Roman"/>
                <w:sz w:val="24"/>
                <w:szCs w:val="24"/>
              </w:rPr>
              <w:t>7</w:t>
            </w:r>
            <w:r w:rsidRPr="00211C25">
              <w:rPr>
                <w:rFonts w:cs="Times New Roman"/>
                <w:sz w:val="24"/>
                <w:szCs w:val="24"/>
              </w:rPr>
              <w:t xml:space="preserve">: Self efficacy and networks </w:t>
            </w:r>
          </w:p>
        </w:tc>
        <w:tc>
          <w:tcPr>
            <w:tcW w:w="406" w:type="pct"/>
            <w:hideMark/>
          </w:tcPr>
          <w:p w14:paraId="4331999B"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7C736BF6" w14:textId="77777777" w:rsidTr="00976224">
        <w:trPr>
          <w:trHeight w:val="525"/>
        </w:trPr>
        <w:tc>
          <w:tcPr>
            <w:tcW w:w="425" w:type="pct"/>
            <w:vMerge/>
            <w:hideMark/>
          </w:tcPr>
          <w:p w14:paraId="5A8D1725" w14:textId="77777777" w:rsidR="0048574C" w:rsidRPr="00211C25" w:rsidRDefault="0048574C" w:rsidP="00976224">
            <w:pPr>
              <w:rPr>
                <w:rFonts w:cs="Times New Roman"/>
                <w:sz w:val="24"/>
                <w:szCs w:val="24"/>
              </w:rPr>
            </w:pPr>
          </w:p>
        </w:tc>
        <w:tc>
          <w:tcPr>
            <w:tcW w:w="753" w:type="pct"/>
            <w:vMerge/>
            <w:hideMark/>
          </w:tcPr>
          <w:p w14:paraId="71BDD70E" w14:textId="77777777" w:rsidR="0048574C" w:rsidRPr="00211C25" w:rsidRDefault="0048574C" w:rsidP="00976224">
            <w:pPr>
              <w:rPr>
                <w:rFonts w:cs="Times New Roman"/>
                <w:sz w:val="24"/>
                <w:szCs w:val="24"/>
              </w:rPr>
            </w:pPr>
          </w:p>
        </w:tc>
        <w:tc>
          <w:tcPr>
            <w:tcW w:w="1367" w:type="pct"/>
            <w:hideMark/>
          </w:tcPr>
          <w:p w14:paraId="1AF03484" w14:textId="77777777" w:rsidR="0048574C" w:rsidRPr="00211C25" w:rsidRDefault="0048574C" w:rsidP="00976224">
            <w:pPr>
              <w:rPr>
                <w:rFonts w:cs="Times New Roman"/>
                <w:sz w:val="24"/>
                <w:szCs w:val="24"/>
              </w:rPr>
            </w:pPr>
            <w:r w:rsidRPr="00211C25">
              <w:rPr>
                <w:rFonts w:cs="Times New Roman"/>
                <w:sz w:val="24"/>
                <w:szCs w:val="24"/>
              </w:rPr>
              <w:t>Respondent can visit at least two locations once per week</w:t>
            </w:r>
          </w:p>
        </w:tc>
        <w:tc>
          <w:tcPr>
            <w:tcW w:w="190" w:type="pct"/>
            <w:hideMark/>
          </w:tcPr>
          <w:p w14:paraId="0C1B6C52"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shd w:val="clear" w:color="auto" w:fill="70AD47" w:themeFill="accent6"/>
            <w:hideMark/>
          </w:tcPr>
          <w:p w14:paraId="13173A64"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7D27D56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7C33EB9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6EE32CF8"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1C4109D3" w14:textId="77777777" w:rsidR="0048574C" w:rsidRPr="00211C25" w:rsidRDefault="0048574C" w:rsidP="00976224">
            <w:pPr>
              <w:rPr>
                <w:rFonts w:cs="Times New Roman"/>
                <w:sz w:val="24"/>
                <w:szCs w:val="24"/>
              </w:rPr>
            </w:pPr>
            <w:r w:rsidRPr="00211C25">
              <w:rPr>
                <w:rFonts w:cs="Times New Roman"/>
                <w:sz w:val="24"/>
                <w:szCs w:val="24"/>
              </w:rPr>
              <w:t>WE</w:t>
            </w:r>
            <w:r>
              <w:rPr>
                <w:rFonts w:cs="Times New Roman"/>
                <w:sz w:val="24"/>
                <w:szCs w:val="24"/>
              </w:rPr>
              <w:t>9</w:t>
            </w:r>
            <w:r w:rsidRPr="00211C25">
              <w:rPr>
                <w:rFonts w:cs="Times New Roman"/>
                <w:sz w:val="24"/>
                <w:szCs w:val="24"/>
              </w:rPr>
              <w:t xml:space="preserve">: Physical Mobility </w:t>
            </w:r>
          </w:p>
        </w:tc>
        <w:tc>
          <w:tcPr>
            <w:tcW w:w="406" w:type="pct"/>
            <w:hideMark/>
          </w:tcPr>
          <w:p w14:paraId="0622B481"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40D15C9D" w14:textId="77777777" w:rsidTr="00976224">
        <w:trPr>
          <w:trHeight w:val="285"/>
        </w:trPr>
        <w:tc>
          <w:tcPr>
            <w:tcW w:w="425" w:type="pct"/>
            <w:vMerge/>
            <w:hideMark/>
          </w:tcPr>
          <w:p w14:paraId="7301B7EC" w14:textId="77777777" w:rsidR="0048574C" w:rsidRPr="00211C25" w:rsidRDefault="0048574C" w:rsidP="00976224">
            <w:pPr>
              <w:rPr>
                <w:rFonts w:cs="Times New Roman"/>
                <w:sz w:val="24"/>
                <w:szCs w:val="24"/>
              </w:rPr>
            </w:pPr>
          </w:p>
        </w:tc>
        <w:tc>
          <w:tcPr>
            <w:tcW w:w="753" w:type="pct"/>
            <w:vMerge/>
            <w:hideMark/>
          </w:tcPr>
          <w:p w14:paraId="23F9C6CE" w14:textId="77777777" w:rsidR="0048574C" w:rsidRPr="00211C25" w:rsidRDefault="0048574C" w:rsidP="00976224">
            <w:pPr>
              <w:rPr>
                <w:rFonts w:cs="Times New Roman"/>
                <w:sz w:val="24"/>
                <w:szCs w:val="24"/>
              </w:rPr>
            </w:pPr>
          </w:p>
        </w:tc>
        <w:tc>
          <w:tcPr>
            <w:tcW w:w="1367" w:type="pct"/>
            <w:vMerge w:val="restart"/>
            <w:hideMark/>
          </w:tcPr>
          <w:p w14:paraId="404CA03B" w14:textId="77777777" w:rsidR="0048574C" w:rsidRPr="00211C25" w:rsidRDefault="0048574C" w:rsidP="00976224">
            <w:pPr>
              <w:rPr>
                <w:rFonts w:cs="Times New Roman"/>
                <w:sz w:val="24"/>
                <w:szCs w:val="24"/>
              </w:rPr>
            </w:pPr>
            <w:r w:rsidRPr="00211C25">
              <w:rPr>
                <w:rFonts w:cs="Times New Roman"/>
                <w:sz w:val="24"/>
                <w:szCs w:val="24"/>
              </w:rPr>
              <w:t xml:space="preserve">Respondent is comfortable engaging with market actors </w:t>
            </w:r>
          </w:p>
        </w:tc>
        <w:tc>
          <w:tcPr>
            <w:tcW w:w="190" w:type="pct"/>
            <w:vMerge w:val="restart"/>
            <w:hideMark/>
          </w:tcPr>
          <w:p w14:paraId="56ABD7A4"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vMerge w:val="restart"/>
            <w:shd w:val="clear" w:color="auto" w:fill="70AD47" w:themeFill="accent6"/>
            <w:hideMark/>
          </w:tcPr>
          <w:p w14:paraId="197C911D"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vMerge w:val="restart"/>
            <w:hideMark/>
          </w:tcPr>
          <w:p w14:paraId="5AD7B38A"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vMerge w:val="restart"/>
            <w:hideMark/>
          </w:tcPr>
          <w:p w14:paraId="200FA334"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vMerge w:val="restart"/>
            <w:hideMark/>
          </w:tcPr>
          <w:p w14:paraId="12F4D537"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55A451DB" w14:textId="77777777" w:rsidR="0048574C" w:rsidRPr="00211C25" w:rsidRDefault="0048574C" w:rsidP="00976224">
            <w:pPr>
              <w:rPr>
                <w:rFonts w:cs="Times New Roman"/>
                <w:sz w:val="24"/>
                <w:szCs w:val="24"/>
              </w:rPr>
            </w:pPr>
            <w:r w:rsidRPr="00211C25">
              <w:rPr>
                <w:rFonts w:cs="Times New Roman"/>
                <w:sz w:val="24"/>
                <w:szCs w:val="24"/>
              </w:rPr>
              <w:t xml:space="preserve">WE5: Groups and collectives </w:t>
            </w:r>
          </w:p>
        </w:tc>
        <w:tc>
          <w:tcPr>
            <w:tcW w:w="406" w:type="pct"/>
            <w:vMerge w:val="restart"/>
            <w:hideMark/>
          </w:tcPr>
          <w:p w14:paraId="1BE52536"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2FDC805D" w14:textId="77777777" w:rsidTr="00976224">
        <w:trPr>
          <w:trHeight w:val="451"/>
        </w:trPr>
        <w:tc>
          <w:tcPr>
            <w:tcW w:w="425" w:type="pct"/>
            <w:vMerge/>
            <w:hideMark/>
          </w:tcPr>
          <w:p w14:paraId="3ADABE44" w14:textId="77777777" w:rsidR="0048574C" w:rsidRPr="00211C25" w:rsidRDefault="0048574C" w:rsidP="00976224">
            <w:pPr>
              <w:rPr>
                <w:rFonts w:cs="Times New Roman"/>
                <w:sz w:val="24"/>
                <w:szCs w:val="24"/>
              </w:rPr>
            </w:pPr>
          </w:p>
        </w:tc>
        <w:tc>
          <w:tcPr>
            <w:tcW w:w="753" w:type="pct"/>
            <w:vMerge/>
            <w:hideMark/>
          </w:tcPr>
          <w:p w14:paraId="74C1F843" w14:textId="77777777" w:rsidR="0048574C" w:rsidRPr="00211C25" w:rsidRDefault="0048574C" w:rsidP="00976224">
            <w:pPr>
              <w:rPr>
                <w:rFonts w:cs="Times New Roman"/>
                <w:sz w:val="24"/>
                <w:szCs w:val="24"/>
              </w:rPr>
            </w:pPr>
          </w:p>
        </w:tc>
        <w:tc>
          <w:tcPr>
            <w:tcW w:w="1367" w:type="pct"/>
            <w:vMerge/>
            <w:hideMark/>
          </w:tcPr>
          <w:p w14:paraId="505E2012" w14:textId="77777777" w:rsidR="0048574C" w:rsidRPr="00211C25" w:rsidRDefault="0048574C" w:rsidP="00976224">
            <w:pPr>
              <w:rPr>
                <w:rFonts w:cs="Times New Roman"/>
                <w:sz w:val="24"/>
                <w:szCs w:val="24"/>
              </w:rPr>
            </w:pPr>
          </w:p>
        </w:tc>
        <w:tc>
          <w:tcPr>
            <w:tcW w:w="190" w:type="pct"/>
            <w:vMerge/>
            <w:hideMark/>
          </w:tcPr>
          <w:p w14:paraId="46012496" w14:textId="77777777" w:rsidR="0048574C" w:rsidRPr="00211C25" w:rsidRDefault="0048574C" w:rsidP="00976224">
            <w:pPr>
              <w:rPr>
                <w:rFonts w:cs="Times New Roman"/>
                <w:sz w:val="24"/>
                <w:szCs w:val="24"/>
              </w:rPr>
            </w:pPr>
          </w:p>
        </w:tc>
        <w:tc>
          <w:tcPr>
            <w:tcW w:w="196" w:type="pct"/>
            <w:vMerge/>
            <w:shd w:val="clear" w:color="auto" w:fill="70AD47" w:themeFill="accent6"/>
            <w:hideMark/>
          </w:tcPr>
          <w:p w14:paraId="34E5645C" w14:textId="77777777" w:rsidR="0048574C" w:rsidRPr="00211C25" w:rsidRDefault="0048574C" w:rsidP="00976224">
            <w:pPr>
              <w:rPr>
                <w:rFonts w:cs="Times New Roman"/>
                <w:sz w:val="24"/>
                <w:szCs w:val="24"/>
              </w:rPr>
            </w:pPr>
          </w:p>
        </w:tc>
        <w:tc>
          <w:tcPr>
            <w:tcW w:w="187" w:type="pct"/>
            <w:vMerge/>
            <w:hideMark/>
          </w:tcPr>
          <w:p w14:paraId="5F47FD67" w14:textId="77777777" w:rsidR="0048574C" w:rsidRPr="00211C25" w:rsidRDefault="0048574C" w:rsidP="00976224">
            <w:pPr>
              <w:rPr>
                <w:rFonts w:cs="Times New Roman"/>
                <w:sz w:val="24"/>
                <w:szCs w:val="24"/>
              </w:rPr>
            </w:pPr>
          </w:p>
        </w:tc>
        <w:tc>
          <w:tcPr>
            <w:tcW w:w="214" w:type="pct"/>
            <w:vMerge/>
            <w:hideMark/>
          </w:tcPr>
          <w:p w14:paraId="67D14C68" w14:textId="77777777" w:rsidR="0048574C" w:rsidRPr="00211C25" w:rsidRDefault="0048574C" w:rsidP="00976224">
            <w:pPr>
              <w:rPr>
                <w:rFonts w:cs="Times New Roman"/>
                <w:sz w:val="24"/>
                <w:szCs w:val="24"/>
              </w:rPr>
            </w:pPr>
          </w:p>
        </w:tc>
        <w:tc>
          <w:tcPr>
            <w:tcW w:w="178" w:type="pct"/>
            <w:vMerge/>
            <w:hideMark/>
          </w:tcPr>
          <w:p w14:paraId="636D1283" w14:textId="77777777" w:rsidR="0048574C" w:rsidRPr="00211C25" w:rsidRDefault="0048574C" w:rsidP="00976224">
            <w:pPr>
              <w:rPr>
                <w:rFonts w:cs="Times New Roman"/>
                <w:sz w:val="24"/>
                <w:szCs w:val="24"/>
              </w:rPr>
            </w:pPr>
          </w:p>
        </w:tc>
        <w:tc>
          <w:tcPr>
            <w:tcW w:w="1084" w:type="pct"/>
            <w:hideMark/>
          </w:tcPr>
          <w:p w14:paraId="6A6C1889" w14:textId="77777777" w:rsidR="0048574C" w:rsidRPr="00211C25" w:rsidRDefault="0048574C" w:rsidP="00976224">
            <w:pPr>
              <w:rPr>
                <w:rFonts w:cs="Times New Roman"/>
                <w:sz w:val="24"/>
                <w:szCs w:val="24"/>
              </w:rPr>
            </w:pPr>
            <w:r w:rsidRPr="00211C25">
              <w:rPr>
                <w:rFonts w:cs="Times New Roman"/>
                <w:sz w:val="24"/>
                <w:szCs w:val="24"/>
              </w:rPr>
              <w:t>WE</w:t>
            </w:r>
            <w:r>
              <w:rPr>
                <w:rFonts w:cs="Times New Roman"/>
                <w:sz w:val="24"/>
                <w:szCs w:val="24"/>
              </w:rPr>
              <w:t>7</w:t>
            </w:r>
            <w:r w:rsidRPr="00211C25">
              <w:rPr>
                <w:rFonts w:cs="Times New Roman"/>
                <w:sz w:val="24"/>
                <w:szCs w:val="24"/>
              </w:rPr>
              <w:t xml:space="preserve">: Self efficacy and networks </w:t>
            </w:r>
          </w:p>
        </w:tc>
        <w:tc>
          <w:tcPr>
            <w:tcW w:w="406" w:type="pct"/>
            <w:vMerge/>
            <w:hideMark/>
          </w:tcPr>
          <w:p w14:paraId="4FF61DA7" w14:textId="77777777" w:rsidR="0048574C" w:rsidRPr="00211C25" w:rsidRDefault="0048574C" w:rsidP="00976224">
            <w:pPr>
              <w:rPr>
                <w:rFonts w:cs="Times New Roman"/>
                <w:sz w:val="24"/>
                <w:szCs w:val="24"/>
              </w:rPr>
            </w:pPr>
          </w:p>
        </w:tc>
      </w:tr>
      <w:tr w:rsidR="0048574C" w:rsidRPr="00211C25" w14:paraId="4F3D0B1C" w14:textId="77777777" w:rsidTr="00976224">
        <w:trPr>
          <w:trHeight w:val="525"/>
        </w:trPr>
        <w:tc>
          <w:tcPr>
            <w:tcW w:w="425" w:type="pct"/>
            <w:vMerge/>
            <w:hideMark/>
          </w:tcPr>
          <w:p w14:paraId="39352A74" w14:textId="77777777" w:rsidR="0048574C" w:rsidRPr="00211C25" w:rsidRDefault="0048574C" w:rsidP="00976224">
            <w:pPr>
              <w:rPr>
                <w:rFonts w:cs="Times New Roman"/>
                <w:sz w:val="24"/>
                <w:szCs w:val="24"/>
              </w:rPr>
            </w:pPr>
          </w:p>
        </w:tc>
        <w:tc>
          <w:tcPr>
            <w:tcW w:w="753" w:type="pct"/>
            <w:vMerge/>
            <w:hideMark/>
          </w:tcPr>
          <w:p w14:paraId="47AA8699" w14:textId="77777777" w:rsidR="0048574C" w:rsidRPr="00211C25" w:rsidRDefault="0048574C" w:rsidP="00976224">
            <w:pPr>
              <w:rPr>
                <w:rFonts w:cs="Times New Roman"/>
                <w:sz w:val="24"/>
                <w:szCs w:val="24"/>
              </w:rPr>
            </w:pPr>
          </w:p>
        </w:tc>
        <w:tc>
          <w:tcPr>
            <w:tcW w:w="1367" w:type="pct"/>
            <w:hideMark/>
          </w:tcPr>
          <w:p w14:paraId="73FA68FB" w14:textId="77777777" w:rsidR="0048574C" w:rsidRPr="00211C25" w:rsidRDefault="0048574C" w:rsidP="00976224">
            <w:pPr>
              <w:rPr>
                <w:rFonts w:cs="Times New Roman"/>
                <w:sz w:val="24"/>
                <w:szCs w:val="24"/>
              </w:rPr>
            </w:pPr>
            <w:r w:rsidRPr="00211C25">
              <w:rPr>
                <w:rFonts w:cs="Times New Roman"/>
                <w:sz w:val="24"/>
                <w:szCs w:val="24"/>
              </w:rPr>
              <w:t xml:space="preserve">SRQ-20 index </w:t>
            </w:r>
          </w:p>
        </w:tc>
        <w:tc>
          <w:tcPr>
            <w:tcW w:w="190" w:type="pct"/>
            <w:hideMark/>
          </w:tcPr>
          <w:p w14:paraId="689A575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shd w:val="clear" w:color="auto" w:fill="70AD47" w:themeFill="accent6"/>
            <w:hideMark/>
          </w:tcPr>
          <w:p w14:paraId="0416D0D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7A55E50C"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4C40F89E"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738E9798"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405A8606" w14:textId="0ED8063E" w:rsidR="0048574C" w:rsidRPr="00211C25" w:rsidRDefault="0048574C" w:rsidP="00976224">
            <w:pPr>
              <w:rPr>
                <w:rFonts w:cs="Times New Roman"/>
                <w:sz w:val="24"/>
                <w:szCs w:val="24"/>
              </w:rPr>
            </w:pPr>
            <w:r w:rsidRPr="00211C25">
              <w:rPr>
                <w:rFonts w:cs="Times New Roman"/>
                <w:sz w:val="24"/>
                <w:szCs w:val="24"/>
              </w:rPr>
              <w:t>WE</w:t>
            </w:r>
            <w:r>
              <w:rPr>
                <w:rFonts w:cs="Times New Roman"/>
                <w:sz w:val="24"/>
                <w:szCs w:val="24"/>
              </w:rPr>
              <w:t>13: Mental health</w:t>
            </w:r>
          </w:p>
        </w:tc>
        <w:tc>
          <w:tcPr>
            <w:tcW w:w="406" w:type="pct"/>
            <w:hideMark/>
          </w:tcPr>
          <w:p w14:paraId="6BD46BEB"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33A1E0BE" w14:textId="77777777" w:rsidTr="00976224">
        <w:trPr>
          <w:trHeight w:val="525"/>
        </w:trPr>
        <w:tc>
          <w:tcPr>
            <w:tcW w:w="425" w:type="pct"/>
            <w:vMerge/>
            <w:hideMark/>
          </w:tcPr>
          <w:p w14:paraId="73E00B02" w14:textId="77777777" w:rsidR="0048574C" w:rsidRPr="00211C25" w:rsidRDefault="0048574C" w:rsidP="00976224">
            <w:pPr>
              <w:rPr>
                <w:rFonts w:cs="Times New Roman"/>
                <w:sz w:val="24"/>
                <w:szCs w:val="24"/>
              </w:rPr>
            </w:pPr>
          </w:p>
        </w:tc>
        <w:tc>
          <w:tcPr>
            <w:tcW w:w="753" w:type="pct"/>
            <w:vMerge w:val="restart"/>
            <w:hideMark/>
          </w:tcPr>
          <w:p w14:paraId="751343C2" w14:textId="77777777" w:rsidR="0048574C" w:rsidRPr="00211C25" w:rsidRDefault="0048574C" w:rsidP="00976224">
            <w:pPr>
              <w:rPr>
                <w:rFonts w:cs="Times New Roman"/>
                <w:sz w:val="24"/>
                <w:szCs w:val="24"/>
              </w:rPr>
            </w:pPr>
            <w:r w:rsidRPr="00211C25">
              <w:rPr>
                <w:rFonts w:cs="Times New Roman"/>
                <w:sz w:val="24"/>
                <w:szCs w:val="24"/>
              </w:rPr>
              <w:t xml:space="preserve">Women’s ownership and control over </w:t>
            </w:r>
            <w:r w:rsidRPr="00211C25">
              <w:rPr>
                <w:rFonts w:cs="Times New Roman"/>
                <w:sz w:val="24"/>
                <w:szCs w:val="24"/>
              </w:rPr>
              <w:lastRenderedPageBreak/>
              <w:t>productive and financial assets increase</w:t>
            </w:r>
          </w:p>
        </w:tc>
        <w:tc>
          <w:tcPr>
            <w:tcW w:w="1367" w:type="pct"/>
            <w:vMerge w:val="restart"/>
            <w:hideMark/>
          </w:tcPr>
          <w:p w14:paraId="7F1B6960" w14:textId="77777777" w:rsidR="0048574C" w:rsidRPr="00211C25" w:rsidRDefault="0048574C" w:rsidP="00976224">
            <w:pPr>
              <w:rPr>
                <w:rFonts w:cs="Times New Roman"/>
                <w:sz w:val="24"/>
                <w:szCs w:val="24"/>
              </w:rPr>
            </w:pPr>
            <w:r w:rsidRPr="00211C25">
              <w:rPr>
                <w:rFonts w:cs="Times New Roman"/>
                <w:sz w:val="24"/>
                <w:szCs w:val="24"/>
              </w:rPr>
              <w:lastRenderedPageBreak/>
              <w:t xml:space="preserve">Amount saved in formal and informal sources </w:t>
            </w:r>
          </w:p>
        </w:tc>
        <w:tc>
          <w:tcPr>
            <w:tcW w:w="190" w:type="pct"/>
            <w:vMerge w:val="restart"/>
            <w:shd w:val="clear" w:color="auto" w:fill="70AD47" w:themeFill="accent6"/>
            <w:hideMark/>
          </w:tcPr>
          <w:p w14:paraId="59A68A7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vMerge w:val="restart"/>
            <w:shd w:val="clear" w:color="auto" w:fill="70AD47" w:themeFill="accent6"/>
            <w:hideMark/>
          </w:tcPr>
          <w:p w14:paraId="651B34D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vMerge w:val="restart"/>
            <w:hideMark/>
          </w:tcPr>
          <w:p w14:paraId="5FC844F2"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vMerge w:val="restart"/>
            <w:hideMark/>
          </w:tcPr>
          <w:p w14:paraId="2109F45F"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vMerge w:val="restart"/>
            <w:hideMark/>
          </w:tcPr>
          <w:p w14:paraId="15F0AF0A"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4D77D3E5" w14:textId="77777777" w:rsidR="0048574C" w:rsidRPr="00211C25" w:rsidRDefault="0048574C" w:rsidP="00976224">
            <w:pPr>
              <w:rPr>
                <w:rFonts w:cs="Times New Roman"/>
                <w:sz w:val="24"/>
                <w:szCs w:val="24"/>
              </w:rPr>
            </w:pPr>
            <w:r w:rsidRPr="00211C25">
              <w:rPr>
                <w:rFonts w:cs="Times New Roman"/>
                <w:sz w:val="24"/>
                <w:szCs w:val="24"/>
              </w:rPr>
              <w:t>WE</w:t>
            </w:r>
            <w:r>
              <w:rPr>
                <w:rFonts w:cs="Times New Roman"/>
                <w:sz w:val="24"/>
                <w:szCs w:val="24"/>
              </w:rPr>
              <w:t>2</w:t>
            </w:r>
            <w:r w:rsidRPr="00211C25">
              <w:rPr>
                <w:rFonts w:cs="Times New Roman"/>
                <w:sz w:val="24"/>
                <w:szCs w:val="24"/>
              </w:rPr>
              <w:t xml:space="preserve">: Savings and </w:t>
            </w:r>
            <w:r>
              <w:rPr>
                <w:rFonts w:cs="Times New Roman"/>
                <w:sz w:val="24"/>
                <w:szCs w:val="24"/>
              </w:rPr>
              <w:t>loans</w:t>
            </w:r>
          </w:p>
        </w:tc>
        <w:tc>
          <w:tcPr>
            <w:tcW w:w="406" w:type="pct"/>
            <w:vMerge w:val="restart"/>
            <w:hideMark/>
          </w:tcPr>
          <w:p w14:paraId="0908DA0D"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6221024B" w14:textId="77777777" w:rsidTr="00976224">
        <w:trPr>
          <w:trHeight w:val="285"/>
        </w:trPr>
        <w:tc>
          <w:tcPr>
            <w:tcW w:w="425" w:type="pct"/>
            <w:vMerge/>
            <w:hideMark/>
          </w:tcPr>
          <w:p w14:paraId="64379F74" w14:textId="77777777" w:rsidR="0048574C" w:rsidRPr="00211C25" w:rsidRDefault="0048574C" w:rsidP="00976224">
            <w:pPr>
              <w:rPr>
                <w:rFonts w:cs="Times New Roman"/>
                <w:sz w:val="24"/>
                <w:szCs w:val="24"/>
              </w:rPr>
            </w:pPr>
          </w:p>
        </w:tc>
        <w:tc>
          <w:tcPr>
            <w:tcW w:w="753" w:type="pct"/>
            <w:vMerge/>
            <w:hideMark/>
          </w:tcPr>
          <w:p w14:paraId="44ED1B74" w14:textId="77777777" w:rsidR="0048574C" w:rsidRPr="00211C25" w:rsidRDefault="0048574C" w:rsidP="00976224">
            <w:pPr>
              <w:rPr>
                <w:rFonts w:cs="Times New Roman"/>
                <w:sz w:val="24"/>
                <w:szCs w:val="24"/>
              </w:rPr>
            </w:pPr>
          </w:p>
        </w:tc>
        <w:tc>
          <w:tcPr>
            <w:tcW w:w="1367" w:type="pct"/>
            <w:vMerge/>
            <w:hideMark/>
          </w:tcPr>
          <w:p w14:paraId="574303B6" w14:textId="77777777" w:rsidR="0048574C" w:rsidRPr="00211C25" w:rsidRDefault="0048574C" w:rsidP="00976224">
            <w:pPr>
              <w:rPr>
                <w:rFonts w:cs="Times New Roman"/>
                <w:sz w:val="24"/>
                <w:szCs w:val="24"/>
              </w:rPr>
            </w:pPr>
          </w:p>
        </w:tc>
        <w:tc>
          <w:tcPr>
            <w:tcW w:w="190" w:type="pct"/>
            <w:vMerge/>
            <w:shd w:val="clear" w:color="auto" w:fill="70AD47" w:themeFill="accent6"/>
            <w:hideMark/>
          </w:tcPr>
          <w:p w14:paraId="40F23D66" w14:textId="77777777" w:rsidR="0048574C" w:rsidRPr="00211C25" w:rsidRDefault="0048574C" w:rsidP="00976224">
            <w:pPr>
              <w:rPr>
                <w:rFonts w:cs="Times New Roman"/>
                <w:sz w:val="24"/>
                <w:szCs w:val="24"/>
              </w:rPr>
            </w:pPr>
          </w:p>
        </w:tc>
        <w:tc>
          <w:tcPr>
            <w:tcW w:w="196" w:type="pct"/>
            <w:vMerge/>
            <w:shd w:val="clear" w:color="auto" w:fill="70AD47" w:themeFill="accent6"/>
            <w:hideMark/>
          </w:tcPr>
          <w:p w14:paraId="282A5B8E" w14:textId="77777777" w:rsidR="0048574C" w:rsidRPr="00211C25" w:rsidRDefault="0048574C" w:rsidP="00976224">
            <w:pPr>
              <w:rPr>
                <w:rFonts w:cs="Times New Roman"/>
                <w:sz w:val="24"/>
                <w:szCs w:val="24"/>
              </w:rPr>
            </w:pPr>
          </w:p>
        </w:tc>
        <w:tc>
          <w:tcPr>
            <w:tcW w:w="187" w:type="pct"/>
            <w:vMerge/>
            <w:hideMark/>
          </w:tcPr>
          <w:p w14:paraId="7C0726D5" w14:textId="77777777" w:rsidR="0048574C" w:rsidRPr="00211C25" w:rsidRDefault="0048574C" w:rsidP="00976224">
            <w:pPr>
              <w:rPr>
                <w:rFonts w:cs="Times New Roman"/>
                <w:sz w:val="24"/>
                <w:szCs w:val="24"/>
              </w:rPr>
            </w:pPr>
          </w:p>
        </w:tc>
        <w:tc>
          <w:tcPr>
            <w:tcW w:w="214" w:type="pct"/>
            <w:vMerge/>
            <w:hideMark/>
          </w:tcPr>
          <w:p w14:paraId="3969A7D3" w14:textId="77777777" w:rsidR="0048574C" w:rsidRPr="00211C25" w:rsidRDefault="0048574C" w:rsidP="00976224">
            <w:pPr>
              <w:rPr>
                <w:rFonts w:cs="Times New Roman"/>
                <w:sz w:val="24"/>
                <w:szCs w:val="24"/>
              </w:rPr>
            </w:pPr>
          </w:p>
        </w:tc>
        <w:tc>
          <w:tcPr>
            <w:tcW w:w="178" w:type="pct"/>
            <w:vMerge/>
            <w:hideMark/>
          </w:tcPr>
          <w:p w14:paraId="2558199A" w14:textId="77777777" w:rsidR="0048574C" w:rsidRPr="00211C25" w:rsidRDefault="0048574C" w:rsidP="00976224">
            <w:pPr>
              <w:rPr>
                <w:rFonts w:cs="Times New Roman"/>
                <w:sz w:val="24"/>
                <w:szCs w:val="24"/>
              </w:rPr>
            </w:pPr>
          </w:p>
        </w:tc>
        <w:tc>
          <w:tcPr>
            <w:tcW w:w="1084" w:type="pct"/>
            <w:hideMark/>
          </w:tcPr>
          <w:p w14:paraId="3FDAFB84" w14:textId="77777777" w:rsidR="0048574C" w:rsidRPr="00211C25" w:rsidRDefault="0048574C" w:rsidP="00976224">
            <w:pPr>
              <w:rPr>
                <w:rFonts w:cs="Times New Roman"/>
                <w:sz w:val="24"/>
                <w:szCs w:val="24"/>
              </w:rPr>
            </w:pPr>
            <w:r w:rsidRPr="00211C25">
              <w:rPr>
                <w:rFonts w:cs="Times New Roman"/>
                <w:sz w:val="24"/>
                <w:szCs w:val="24"/>
              </w:rPr>
              <w:t>HQ</w:t>
            </w:r>
            <w:r>
              <w:rPr>
                <w:rFonts w:cs="Times New Roman"/>
                <w:sz w:val="24"/>
                <w:szCs w:val="24"/>
              </w:rPr>
              <w:t>11</w:t>
            </w:r>
            <w:r w:rsidRPr="00211C25">
              <w:rPr>
                <w:rFonts w:cs="Times New Roman"/>
                <w:sz w:val="24"/>
                <w:szCs w:val="24"/>
              </w:rPr>
              <w:t xml:space="preserve">: Household Savings </w:t>
            </w:r>
          </w:p>
        </w:tc>
        <w:tc>
          <w:tcPr>
            <w:tcW w:w="406" w:type="pct"/>
            <w:vMerge/>
            <w:hideMark/>
          </w:tcPr>
          <w:p w14:paraId="4EEFD73C" w14:textId="77777777" w:rsidR="0048574C" w:rsidRPr="00211C25" w:rsidRDefault="0048574C" w:rsidP="00976224">
            <w:pPr>
              <w:rPr>
                <w:rFonts w:cs="Times New Roman"/>
                <w:sz w:val="24"/>
                <w:szCs w:val="24"/>
              </w:rPr>
            </w:pPr>
          </w:p>
        </w:tc>
      </w:tr>
      <w:tr w:rsidR="0048574C" w:rsidRPr="00211C25" w14:paraId="545F1E24" w14:textId="77777777" w:rsidTr="00976224">
        <w:trPr>
          <w:trHeight w:val="525"/>
        </w:trPr>
        <w:tc>
          <w:tcPr>
            <w:tcW w:w="425" w:type="pct"/>
            <w:vMerge/>
            <w:hideMark/>
          </w:tcPr>
          <w:p w14:paraId="2761EDDC" w14:textId="77777777" w:rsidR="0048574C" w:rsidRPr="00211C25" w:rsidRDefault="0048574C" w:rsidP="00976224">
            <w:pPr>
              <w:rPr>
                <w:rFonts w:cs="Times New Roman"/>
                <w:sz w:val="24"/>
                <w:szCs w:val="24"/>
              </w:rPr>
            </w:pPr>
          </w:p>
        </w:tc>
        <w:tc>
          <w:tcPr>
            <w:tcW w:w="753" w:type="pct"/>
            <w:vMerge/>
            <w:hideMark/>
          </w:tcPr>
          <w:p w14:paraId="72EED900" w14:textId="77777777" w:rsidR="0048574C" w:rsidRPr="00211C25" w:rsidRDefault="0048574C" w:rsidP="00976224">
            <w:pPr>
              <w:rPr>
                <w:rFonts w:cs="Times New Roman"/>
                <w:sz w:val="24"/>
                <w:szCs w:val="24"/>
              </w:rPr>
            </w:pPr>
          </w:p>
        </w:tc>
        <w:tc>
          <w:tcPr>
            <w:tcW w:w="1367" w:type="pct"/>
            <w:hideMark/>
          </w:tcPr>
          <w:p w14:paraId="5007CB29" w14:textId="77777777" w:rsidR="0048574C" w:rsidRPr="00211C25" w:rsidRDefault="0048574C" w:rsidP="00976224">
            <w:pPr>
              <w:rPr>
                <w:rFonts w:cs="Times New Roman"/>
                <w:sz w:val="24"/>
                <w:szCs w:val="24"/>
              </w:rPr>
            </w:pPr>
            <w:r w:rsidRPr="00211C25">
              <w:rPr>
                <w:rFonts w:cs="Times New Roman"/>
                <w:sz w:val="24"/>
                <w:szCs w:val="24"/>
              </w:rPr>
              <w:t xml:space="preserve">Ownership of assets/Number of assets owned </w:t>
            </w:r>
          </w:p>
        </w:tc>
        <w:tc>
          <w:tcPr>
            <w:tcW w:w="190" w:type="pct"/>
            <w:vMerge w:val="restart"/>
            <w:shd w:val="clear" w:color="auto" w:fill="70AD47" w:themeFill="accent6"/>
            <w:hideMark/>
          </w:tcPr>
          <w:p w14:paraId="5609CEF7"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vMerge w:val="restart"/>
            <w:shd w:val="clear" w:color="auto" w:fill="70AD47" w:themeFill="accent6"/>
            <w:hideMark/>
          </w:tcPr>
          <w:p w14:paraId="5155C939"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vMerge w:val="restart"/>
            <w:hideMark/>
          </w:tcPr>
          <w:p w14:paraId="63157455"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vMerge w:val="restart"/>
            <w:hideMark/>
          </w:tcPr>
          <w:p w14:paraId="491CDEE8"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vMerge w:val="restart"/>
            <w:hideMark/>
          </w:tcPr>
          <w:p w14:paraId="73A0580C"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695EC888" w14:textId="77777777" w:rsidR="0048574C" w:rsidRPr="00211C25" w:rsidRDefault="0048574C" w:rsidP="00976224">
            <w:pPr>
              <w:rPr>
                <w:rFonts w:cs="Times New Roman"/>
                <w:sz w:val="24"/>
                <w:szCs w:val="24"/>
              </w:rPr>
            </w:pPr>
            <w:r w:rsidRPr="00211C25">
              <w:rPr>
                <w:rFonts w:cs="Times New Roman"/>
                <w:sz w:val="24"/>
                <w:szCs w:val="24"/>
              </w:rPr>
              <w:t>WE</w:t>
            </w:r>
            <w:r>
              <w:rPr>
                <w:rFonts w:cs="Times New Roman"/>
                <w:sz w:val="24"/>
                <w:szCs w:val="24"/>
              </w:rPr>
              <w:t>3</w:t>
            </w:r>
            <w:r w:rsidRPr="00211C25">
              <w:rPr>
                <w:rFonts w:cs="Times New Roman"/>
                <w:sz w:val="24"/>
                <w:szCs w:val="24"/>
              </w:rPr>
              <w:t xml:space="preserve">: Access to productive capital </w:t>
            </w:r>
          </w:p>
        </w:tc>
        <w:tc>
          <w:tcPr>
            <w:tcW w:w="406" w:type="pct"/>
            <w:vMerge w:val="restart"/>
            <w:hideMark/>
          </w:tcPr>
          <w:p w14:paraId="743FF321"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3ED05185" w14:textId="77777777" w:rsidTr="00976224">
        <w:trPr>
          <w:trHeight w:val="1180"/>
        </w:trPr>
        <w:tc>
          <w:tcPr>
            <w:tcW w:w="425" w:type="pct"/>
            <w:vMerge/>
            <w:hideMark/>
          </w:tcPr>
          <w:p w14:paraId="60142D4F" w14:textId="77777777" w:rsidR="0048574C" w:rsidRPr="00211C25" w:rsidRDefault="0048574C" w:rsidP="00976224">
            <w:pPr>
              <w:rPr>
                <w:rFonts w:cs="Times New Roman"/>
                <w:sz w:val="24"/>
                <w:szCs w:val="24"/>
              </w:rPr>
            </w:pPr>
          </w:p>
        </w:tc>
        <w:tc>
          <w:tcPr>
            <w:tcW w:w="753" w:type="pct"/>
            <w:vMerge/>
            <w:hideMark/>
          </w:tcPr>
          <w:p w14:paraId="011B0E90" w14:textId="77777777" w:rsidR="0048574C" w:rsidRPr="00211C25" w:rsidRDefault="0048574C" w:rsidP="00976224">
            <w:pPr>
              <w:rPr>
                <w:rFonts w:cs="Times New Roman"/>
                <w:sz w:val="24"/>
                <w:szCs w:val="24"/>
              </w:rPr>
            </w:pPr>
          </w:p>
        </w:tc>
        <w:tc>
          <w:tcPr>
            <w:tcW w:w="1367" w:type="pct"/>
            <w:hideMark/>
          </w:tcPr>
          <w:p w14:paraId="060A5C25" w14:textId="77777777" w:rsidR="0048574C" w:rsidRPr="00211C25" w:rsidRDefault="0048574C" w:rsidP="00976224">
            <w:pPr>
              <w:rPr>
                <w:rFonts w:cs="Times New Roman"/>
                <w:sz w:val="24"/>
                <w:szCs w:val="24"/>
              </w:rPr>
            </w:pPr>
            <w:r w:rsidRPr="00211C25">
              <w:rPr>
                <w:rFonts w:cs="Times New Roman"/>
                <w:sz w:val="24"/>
                <w:szCs w:val="24"/>
              </w:rPr>
              <w:t>Respondent solely or jointly owns at least one large or two small assets; Respondent solely or jointly has at least one right to at least one XYZ asset that their household owns.</w:t>
            </w:r>
          </w:p>
        </w:tc>
        <w:tc>
          <w:tcPr>
            <w:tcW w:w="190" w:type="pct"/>
            <w:vMerge/>
            <w:shd w:val="clear" w:color="auto" w:fill="70AD47" w:themeFill="accent6"/>
            <w:hideMark/>
          </w:tcPr>
          <w:p w14:paraId="567DA2E6" w14:textId="77777777" w:rsidR="0048574C" w:rsidRPr="00211C25" w:rsidRDefault="0048574C" w:rsidP="00976224">
            <w:pPr>
              <w:rPr>
                <w:rFonts w:cs="Times New Roman"/>
                <w:sz w:val="24"/>
                <w:szCs w:val="24"/>
              </w:rPr>
            </w:pPr>
          </w:p>
        </w:tc>
        <w:tc>
          <w:tcPr>
            <w:tcW w:w="196" w:type="pct"/>
            <w:vMerge/>
            <w:shd w:val="clear" w:color="auto" w:fill="70AD47" w:themeFill="accent6"/>
            <w:hideMark/>
          </w:tcPr>
          <w:p w14:paraId="2CDF4461" w14:textId="77777777" w:rsidR="0048574C" w:rsidRPr="00211C25" w:rsidRDefault="0048574C" w:rsidP="00976224">
            <w:pPr>
              <w:rPr>
                <w:rFonts w:cs="Times New Roman"/>
                <w:sz w:val="24"/>
                <w:szCs w:val="24"/>
              </w:rPr>
            </w:pPr>
          </w:p>
        </w:tc>
        <w:tc>
          <w:tcPr>
            <w:tcW w:w="187" w:type="pct"/>
            <w:vMerge/>
            <w:hideMark/>
          </w:tcPr>
          <w:p w14:paraId="0C4F0A45" w14:textId="77777777" w:rsidR="0048574C" w:rsidRPr="00211C25" w:rsidRDefault="0048574C" w:rsidP="00976224">
            <w:pPr>
              <w:rPr>
                <w:rFonts w:cs="Times New Roman"/>
                <w:sz w:val="24"/>
                <w:szCs w:val="24"/>
              </w:rPr>
            </w:pPr>
          </w:p>
        </w:tc>
        <w:tc>
          <w:tcPr>
            <w:tcW w:w="214" w:type="pct"/>
            <w:vMerge/>
            <w:hideMark/>
          </w:tcPr>
          <w:p w14:paraId="4F49A20D" w14:textId="77777777" w:rsidR="0048574C" w:rsidRPr="00211C25" w:rsidRDefault="0048574C" w:rsidP="00976224">
            <w:pPr>
              <w:rPr>
                <w:rFonts w:cs="Times New Roman"/>
                <w:sz w:val="24"/>
                <w:szCs w:val="24"/>
              </w:rPr>
            </w:pPr>
          </w:p>
        </w:tc>
        <w:tc>
          <w:tcPr>
            <w:tcW w:w="178" w:type="pct"/>
            <w:vMerge/>
            <w:hideMark/>
          </w:tcPr>
          <w:p w14:paraId="56DAB446" w14:textId="77777777" w:rsidR="0048574C" w:rsidRPr="00211C25" w:rsidRDefault="0048574C" w:rsidP="00976224">
            <w:pPr>
              <w:rPr>
                <w:rFonts w:cs="Times New Roman"/>
                <w:sz w:val="24"/>
                <w:szCs w:val="24"/>
              </w:rPr>
            </w:pPr>
          </w:p>
        </w:tc>
        <w:tc>
          <w:tcPr>
            <w:tcW w:w="1084" w:type="pct"/>
            <w:hideMark/>
          </w:tcPr>
          <w:p w14:paraId="1F42BC52" w14:textId="77777777" w:rsidR="0048574C" w:rsidRPr="00211C25" w:rsidRDefault="0048574C" w:rsidP="00976224">
            <w:pPr>
              <w:rPr>
                <w:rFonts w:cs="Times New Roman"/>
                <w:sz w:val="24"/>
                <w:szCs w:val="24"/>
              </w:rPr>
            </w:pPr>
            <w:r w:rsidRPr="00211C25">
              <w:rPr>
                <w:rFonts w:cs="Times New Roman"/>
                <w:sz w:val="24"/>
                <w:szCs w:val="24"/>
              </w:rPr>
              <w:t>HQ</w:t>
            </w:r>
            <w:r>
              <w:rPr>
                <w:rFonts w:cs="Times New Roman"/>
                <w:sz w:val="24"/>
                <w:szCs w:val="24"/>
              </w:rPr>
              <w:t>9</w:t>
            </w:r>
            <w:r w:rsidRPr="00211C25">
              <w:rPr>
                <w:rFonts w:cs="Times New Roman"/>
                <w:sz w:val="24"/>
                <w:szCs w:val="24"/>
              </w:rPr>
              <w:t xml:space="preserve">: HH Assets </w:t>
            </w:r>
          </w:p>
        </w:tc>
        <w:tc>
          <w:tcPr>
            <w:tcW w:w="406" w:type="pct"/>
            <w:vMerge/>
            <w:hideMark/>
          </w:tcPr>
          <w:p w14:paraId="5E3F55ED" w14:textId="77777777" w:rsidR="0048574C" w:rsidRPr="00211C25" w:rsidRDefault="0048574C" w:rsidP="00976224">
            <w:pPr>
              <w:rPr>
                <w:rFonts w:cs="Times New Roman"/>
                <w:sz w:val="24"/>
                <w:szCs w:val="24"/>
              </w:rPr>
            </w:pPr>
          </w:p>
        </w:tc>
      </w:tr>
      <w:tr w:rsidR="0048574C" w:rsidRPr="00211C25" w14:paraId="6EA20888" w14:textId="77777777" w:rsidTr="00976224">
        <w:trPr>
          <w:trHeight w:val="1120"/>
        </w:trPr>
        <w:tc>
          <w:tcPr>
            <w:tcW w:w="425" w:type="pct"/>
            <w:vMerge/>
            <w:hideMark/>
          </w:tcPr>
          <w:p w14:paraId="58D42EC9" w14:textId="77777777" w:rsidR="0048574C" w:rsidRPr="00211C25" w:rsidRDefault="0048574C" w:rsidP="00976224">
            <w:pPr>
              <w:rPr>
                <w:rFonts w:cs="Times New Roman"/>
                <w:sz w:val="24"/>
                <w:szCs w:val="24"/>
              </w:rPr>
            </w:pPr>
          </w:p>
        </w:tc>
        <w:tc>
          <w:tcPr>
            <w:tcW w:w="753" w:type="pct"/>
            <w:vMerge/>
            <w:hideMark/>
          </w:tcPr>
          <w:p w14:paraId="5F13BC32" w14:textId="77777777" w:rsidR="0048574C" w:rsidRPr="00211C25" w:rsidRDefault="0048574C" w:rsidP="00976224">
            <w:pPr>
              <w:rPr>
                <w:rFonts w:cs="Times New Roman"/>
                <w:sz w:val="24"/>
                <w:szCs w:val="24"/>
              </w:rPr>
            </w:pPr>
          </w:p>
        </w:tc>
        <w:tc>
          <w:tcPr>
            <w:tcW w:w="1367" w:type="pct"/>
            <w:hideMark/>
          </w:tcPr>
          <w:p w14:paraId="1327A894" w14:textId="77777777" w:rsidR="0048574C" w:rsidRPr="00211C25" w:rsidRDefault="0048574C" w:rsidP="00976224">
            <w:pPr>
              <w:rPr>
                <w:rFonts w:cs="Times New Roman"/>
                <w:sz w:val="24"/>
                <w:szCs w:val="24"/>
              </w:rPr>
            </w:pPr>
            <w:r w:rsidRPr="00211C25">
              <w:rPr>
                <w:rFonts w:cs="Times New Roman"/>
                <w:sz w:val="24"/>
                <w:szCs w:val="24"/>
              </w:rPr>
              <w:t>Respondent has at least some input in decisions about income or feels they can make decisions about income, not including minor household purchases</w:t>
            </w:r>
          </w:p>
        </w:tc>
        <w:tc>
          <w:tcPr>
            <w:tcW w:w="190" w:type="pct"/>
            <w:hideMark/>
          </w:tcPr>
          <w:p w14:paraId="737AE425"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shd w:val="clear" w:color="auto" w:fill="70AD47" w:themeFill="accent6"/>
            <w:hideMark/>
          </w:tcPr>
          <w:p w14:paraId="4C8F49FD"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30165424"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63A6ABC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0C184B02"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1B02462C" w14:textId="77777777" w:rsidR="0048574C" w:rsidRPr="00211C25" w:rsidRDefault="0048574C" w:rsidP="00976224">
            <w:pPr>
              <w:rPr>
                <w:rFonts w:cs="Times New Roman"/>
                <w:sz w:val="24"/>
                <w:szCs w:val="24"/>
              </w:rPr>
            </w:pPr>
            <w:r w:rsidRPr="00211C25">
              <w:rPr>
                <w:rFonts w:cs="Times New Roman"/>
                <w:sz w:val="24"/>
                <w:szCs w:val="24"/>
              </w:rPr>
              <w:t>W</w:t>
            </w:r>
            <w:r>
              <w:rPr>
                <w:rFonts w:cs="Times New Roman"/>
                <w:sz w:val="24"/>
                <w:szCs w:val="24"/>
              </w:rPr>
              <w:t>E6</w:t>
            </w:r>
            <w:r w:rsidRPr="00211C25">
              <w:rPr>
                <w:rFonts w:cs="Times New Roman"/>
                <w:sz w:val="24"/>
                <w:szCs w:val="24"/>
              </w:rPr>
              <w:t xml:space="preserve">: Women's Role in HH Decision Making </w:t>
            </w:r>
          </w:p>
        </w:tc>
        <w:tc>
          <w:tcPr>
            <w:tcW w:w="406" w:type="pct"/>
            <w:hideMark/>
          </w:tcPr>
          <w:p w14:paraId="414AD389"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5A18EBA6" w14:textId="77777777" w:rsidTr="00976224">
        <w:trPr>
          <w:trHeight w:val="525"/>
        </w:trPr>
        <w:tc>
          <w:tcPr>
            <w:tcW w:w="425" w:type="pct"/>
            <w:vMerge/>
            <w:hideMark/>
          </w:tcPr>
          <w:p w14:paraId="592E3A79" w14:textId="77777777" w:rsidR="0048574C" w:rsidRPr="00211C25" w:rsidRDefault="0048574C" w:rsidP="00976224">
            <w:pPr>
              <w:rPr>
                <w:rFonts w:cs="Times New Roman"/>
                <w:sz w:val="24"/>
                <w:szCs w:val="24"/>
              </w:rPr>
            </w:pPr>
          </w:p>
        </w:tc>
        <w:tc>
          <w:tcPr>
            <w:tcW w:w="753" w:type="pct"/>
            <w:vMerge/>
            <w:hideMark/>
          </w:tcPr>
          <w:p w14:paraId="5D86118A" w14:textId="77777777" w:rsidR="0048574C" w:rsidRPr="00211C25" w:rsidRDefault="0048574C" w:rsidP="00976224">
            <w:pPr>
              <w:rPr>
                <w:rFonts w:cs="Times New Roman"/>
                <w:sz w:val="24"/>
                <w:szCs w:val="24"/>
              </w:rPr>
            </w:pPr>
          </w:p>
        </w:tc>
        <w:tc>
          <w:tcPr>
            <w:tcW w:w="1367" w:type="pct"/>
            <w:hideMark/>
          </w:tcPr>
          <w:p w14:paraId="7B5BD650" w14:textId="77777777" w:rsidR="0048574C" w:rsidRPr="00211C25" w:rsidRDefault="0048574C" w:rsidP="00976224">
            <w:pPr>
              <w:rPr>
                <w:rFonts w:cs="Times New Roman"/>
                <w:sz w:val="24"/>
                <w:szCs w:val="24"/>
              </w:rPr>
            </w:pPr>
            <w:r w:rsidRPr="00211C25">
              <w:rPr>
                <w:rFonts w:cs="Times New Roman"/>
                <w:sz w:val="24"/>
                <w:szCs w:val="24"/>
              </w:rPr>
              <w:t>Amount spent on health/education/home improvement</w:t>
            </w:r>
          </w:p>
        </w:tc>
        <w:tc>
          <w:tcPr>
            <w:tcW w:w="190" w:type="pct"/>
            <w:shd w:val="clear" w:color="auto" w:fill="70AD47" w:themeFill="accent6"/>
            <w:hideMark/>
          </w:tcPr>
          <w:p w14:paraId="0D39AC95"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hideMark/>
          </w:tcPr>
          <w:p w14:paraId="789E8ACB"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753F9690"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2380063B"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017BB8EA"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02719452" w14:textId="77777777" w:rsidR="0048574C" w:rsidRPr="00211C25" w:rsidRDefault="0048574C" w:rsidP="00976224">
            <w:pPr>
              <w:rPr>
                <w:rFonts w:cs="Times New Roman"/>
                <w:sz w:val="24"/>
                <w:szCs w:val="24"/>
              </w:rPr>
            </w:pPr>
            <w:r w:rsidRPr="00211C25">
              <w:rPr>
                <w:rFonts w:cs="Times New Roman"/>
                <w:sz w:val="24"/>
                <w:szCs w:val="24"/>
              </w:rPr>
              <w:t>HQ</w:t>
            </w:r>
            <w:r>
              <w:rPr>
                <w:rFonts w:cs="Times New Roman"/>
                <w:sz w:val="24"/>
                <w:szCs w:val="24"/>
              </w:rPr>
              <w:t>8</w:t>
            </w:r>
            <w:r w:rsidRPr="00211C25">
              <w:rPr>
                <w:rFonts w:cs="Times New Roman"/>
                <w:sz w:val="24"/>
                <w:szCs w:val="24"/>
              </w:rPr>
              <w:t>: Household Expenses and debt</w:t>
            </w:r>
          </w:p>
        </w:tc>
        <w:tc>
          <w:tcPr>
            <w:tcW w:w="406" w:type="pct"/>
            <w:hideMark/>
          </w:tcPr>
          <w:p w14:paraId="5A53C0D1"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r w:rsidR="0048574C" w:rsidRPr="00211C25" w14:paraId="227268CE" w14:textId="77777777" w:rsidTr="00976224">
        <w:trPr>
          <w:trHeight w:val="525"/>
        </w:trPr>
        <w:tc>
          <w:tcPr>
            <w:tcW w:w="425" w:type="pct"/>
            <w:vMerge/>
            <w:hideMark/>
          </w:tcPr>
          <w:p w14:paraId="0915291B" w14:textId="77777777" w:rsidR="0048574C" w:rsidRPr="00211C25" w:rsidRDefault="0048574C" w:rsidP="00976224">
            <w:pPr>
              <w:rPr>
                <w:rFonts w:cs="Times New Roman"/>
                <w:sz w:val="24"/>
                <w:szCs w:val="24"/>
              </w:rPr>
            </w:pPr>
          </w:p>
        </w:tc>
        <w:tc>
          <w:tcPr>
            <w:tcW w:w="753" w:type="pct"/>
            <w:hideMark/>
          </w:tcPr>
          <w:p w14:paraId="0BD6B692" w14:textId="77777777" w:rsidR="0048574C" w:rsidRPr="00211C25" w:rsidRDefault="0048574C" w:rsidP="00976224">
            <w:pPr>
              <w:rPr>
                <w:rFonts w:cs="Times New Roman"/>
                <w:sz w:val="24"/>
                <w:szCs w:val="24"/>
              </w:rPr>
            </w:pPr>
            <w:r w:rsidRPr="00211C25">
              <w:rPr>
                <w:rFonts w:cs="Times New Roman"/>
                <w:sz w:val="24"/>
                <w:szCs w:val="24"/>
              </w:rPr>
              <w:t>Sales/Profits of collectives increase</w:t>
            </w:r>
          </w:p>
        </w:tc>
        <w:tc>
          <w:tcPr>
            <w:tcW w:w="1367" w:type="pct"/>
            <w:hideMark/>
          </w:tcPr>
          <w:p w14:paraId="4726B6A3" w14:textId="77777777" w:rsidR="0048574C" w:rsidRPr="00211C25" w:rsidRDefault="0048574C" w:rsidP="00976224">
            <w:pPr>
              <w:rPr>
                <w:rFonts w:cs="Times New Roman"/>
                <w:sz w:val="24"/>
                <w:szCs w:val="24"/>
              </w:rPr>
            </w:pPr>
            <w:r w:rsidRPr="00211C25">
              <w:rPr>
                <w:rFonts w:cs="Times New Roman"/>
                <w:sz w:val="24"/>
                <w:szCs w:val="24"/>
              </w:rPr>
              <w:t>(</w:t>
            </w:r>
            <w:proofErr w:type="spellStart"/>
            <w:r w:rsidRPr="00211C25">
              <w:rPr>
                <w:rFonts w:cs="Times New Roman"/>
                <w:sz w:val="24"/>
                <w:szCs w:val="24"/>
              </w:rPr>
              <w:t>i</w:t>
            </w:r>
            <w:proofErr w:type="spellEnd"/>
            <w:r w:rsidRPr="00211C25">
              <w:rPr>
                <w:rFonts w:cs="Times New Roman"/>
                <w:sz w:val="24"/>
                <w:szCs w:val="24"/>
              </w:rPr>
              <w:t xml:space="preserve">) Total sales (ii) Revenue (iii) Profit </w:t>
            </w:r>
          </w:p>
        </w:tc>
        <w:tc>
          <w:tcPr>
            <w:tcW w:w="190" w:type="pct"/>
            <w:hideMark/>
          </w:tcPr>
          <w:p w14:paraId="33395C8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hideMark/>
          </w:tcPr>
          <w:p w14:paraId="3A9EEA80"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7D971354"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shd w:val="clear" w:color="auto" w:fill="70AD47" w:themeFill="accent6"/>
            <w:hideMark/>
          </w:tcPr>
          <w:p w14:paraId="27CD6DC3"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hideMark/>
          </w:tcPr>
          <w:p w14:paraId="0EF88937"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6FB4BF5F" w14:textId="77777777" w:rsidR="0048574C" w:rsidRPr="00211C25" w:rsidRDefault="0048574C" w:rsidP="00976224">
            <w:pPr>
              <w:rPr>
                <w:rFonts w:cs="Times New Roman"/>
                <w:sz w:val="24"/>
                <w:szCs w:val="24"/>
              </w:rPr>
            </w:pPr>
            <w:r w:rsidRPr="00211C25">
              <w:rPr>
                <w:rFonts w:cs="Times New Roman"/>
                <w:sz w:val="24"/>
                <w:szCs w:val="24"/>
              </w:rPr>
              <w:t>MIS</w:t>
            </w:r>
          </w:p>
        </w:tc>
        <w:tc>
          <w:tcPr>
            <w:tcW w:w="406" w:type="pct"/>
            <w:hideMark/>
          </w:tcPr>
          <w:p w14:paraId="041E88CA" w14:textId="77777777" w:rsidR="0048574C" w:rsidRPr="00211C25" w:rsidRDefault="0048574C" w:rsidP="00976224">
            <w:pPr>
              <w:rPr>
                <w:rFonts w:cs="Times New Roman"/>
                <w:sz w:val="24"/>
                <w:szCs w:val="24"/>
              </w:rPr>
            </w:pPr>
            <w:r w:rsidRPr="00211C25">
              <w:rPr>
                <w:rFonts w:cs="Times New Roman"/>
                <w:sz w:val="24"/>
                <w:szCs w:val="24"/>
              </w:rPr>
              <w:t>Midline, Endline</w:t>
            </w:r>
          </w:p>
        </w:tc>
      </w:tr>
      <w:tr w:rsidR="0048574C" w:rsidRPr="00211C25" w14:paraId="7D44C052" w14:textId="77777777" w:rsidTr="00976224">
        <w:trPr>
          <w:trHeight w:val="1660"/>
        </w:trPr>
        <w:tc>
          <w:tcPr>
            <w:tcW w:w="425" w:type="pct"/>
            <w:vMerge/>
            <w:hideMark/>
          </w:tcPr>
          <w:p w14:paraId="1A2B5BE3" w14:textId="77777777" w:rsidR="0048574C" w:rsidRPr="00211C25" w:rsidRDefault="0048574C" w:rsidP="00976224">
            <w:pPr>
              <w:rPr>
                <w:rFonts w:cs="Times New Roman"/>
                <w:sz w:val="24"/>
                <w:szCs w:val="24"/>
              </w:rPr>
            </w:pPr>
          </w:p>
        </w:tc>
        <w:tc>
          <w:tcPr>
            <w:tcW w:w="753" w:type="pct"/>
            <w:hideMark/>
          </w:tcPr>
          <w:p w14:paraId="0C70DE06" w14:textId="77777777" w:rsidR="0048574C" w:rsidRPr="00211C25" w:rsidRDefault="0048574C" w:rsidP="00976224">
            <w:pPr>
              <w:rPr>
                <w:rFonts w:cs="Times New Roman"/>
                <w:sz w:val="24"/>
                <w:szCs w:val="24"/>
              </w:rPr>
            </w:pPr>
            <w:r w:rsidRPr="00211C25">
              <w:rPr>
                <w:rFonts w:cs="Times New Roman"/>
                <w:sz w:val="24"/>
                <w:szCs w:val="24"/>
              </w:rPr>
              <w:t>Women’s agency improves in (</w:t>
            </w:r>
            <w:proofErr w:type="spellStart"/>
            <w:r w:rsidRPr="00211C25">
              <w:rPr>
                <w:rFonts w:cs="Times New Roman"/>
                <w:sz w:val="24"/>
                <w:szCs w:val="24"/>
              </w:rPr>
              <w:t>i</w:t>
            </w:r>
            <w:proofErr w:type="spellEnd"/>
            <w:r w:rsidRPr="00211C25">
              <w:rPr>
                <w:rFonts w:cs="Times New Roman"/>
                <w:sz w:val="24"/>
                <w:szCs w:val="24"/>
              </w:rPr>
              <w:t>) personal (ii) household (iii) enterprise and (iv) community decision making</w:t>
            </w:r>
          </w:p>
        </w:tc>
        <w:tc>
          <w:tcPr>
            <w:tcW w:w="1367" w:type="pct"/>
            <w:hideMark/>
          </w:tcPr>
          <w:p w14:paraId="61023563" w14:textId="77777777" w:rsidR="0048574C" w:rsidRPr="00211C25" w:rsidRDefault="0048574C" w:rsidP="00976224">
            <w:pPr>
              <w:rPr>
                <w:rFonts w:cs="Times New Roman"/>
                <w:sz w:val="24"/>
                <w:szCs w:val="24"/>
              </w:rPr>
            </w:pPr>
            <w:r w:rsidRPr="00211C25">
              <w:rPr>
                <w:rFonts w:cs="Times New Roman"/>
                <w:sz w:val="24"/>
                <w:szCs w:val="24"/>
              </w:rPr>
              <w:t>Level of involvement in personal, household, enterprise, group and community decision making</w:t>
            </w:r>
          </w:p>
        </w:tc>
        <w:tc>
          <w:tcPr>
            <w:tcW w:w="190" w:type="pct"/>
            <w:shd w:val="clear" w:color="auto" w:fill="70AD47" w:themeFill="accent6"/>
            <w:hideMark/>
          </w:tcPr>
          <w:p w14:paraId="2CC7136C"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96" w:type="pct"/>
            <w:shd w:val="clear" w:color="auto" w:fill="70AD47" w:themeFill="accent6"/>
            <w:hideMark/>
          </w:tcPr>
          <w:p w14:paraId="6C40E4C2"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87" w:type="pct"/>
            <w:hideMark/>
          </w:tcPr>
          <w:p w14:paraId="1094CE1B"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214" w:type="pct"/>
            <w:hideMark/>
          </w:tcPr>
          <w:p w14:paraId="37B39D61"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78" w:type="pct"/>
            <w:shd w:val="clear" w:color="auto" w:fill="70AD47" w:themeFill="accent6"/>
            <w:hideMark/>
          </w:tcPr>
          <w:p w14:paraId="00A9553A" w14:textId="77777777" w:rsidR="0048574C" w:rsidRPr="00211C25" w:rsidRDefault="0048574C" w:rsidP="00976224">
            <w:pPr>
              <w:rPr>
                <w:rFonts w:cs="Times New Roman"/>
                <w:sz w:val="24"/>
                <w:szCs w:val="24"/>
              </w:rPr>
            </w:pPr>
            <w:r w:rsidRPr="00211C25">
              <w:rPr>
                <w:rFonts w:cs="Times New Roman"/>
                <w:sz w:val="24"/>
                <w:szCs w:val="24"/>
              </w:rPr>
              <w:t xml:space="preserve"> </w:t>
            </w:r>
          </w:p>
        </w:tc>
        <w:tc>
          <w:tcPr>
            <w:tcW w:w="1084" w:type="pct"/>
            <w:hideMark/>
          </w:tcPr>
          <w:p w14:paraId="7B375461" w14:textId="77777777" w:rsidR="0048574C" w:rsidRDefault="0048574C" w:rsidP="00976224">
            <w:pPr>
              <w:rPr>
                <w:rFonts w:cs="Times New Roman"/>
                <w:sz w:val="24"/>
                <w:szCs w:val="24"/>
              </w:rPr>
            </w:pPr>
            <w:r w:rsidRPr="00211C25">
              <w:rPr>
                <w:rFonts w:cs="Times New Roman"/>
                <w:sz w:val="24"/>
                <w:szCs w:val="24"/>
              </w:rPr>
              <w:t>WE</w:t>
            </w:r>
            <w:r>
              <w:rPr>
                <w:rFonts w:cs="Times New Roman"/>
                <w:sz w:val="24"/>
                <w:szCs w:val="24"/>
              </w:rPr>
              <w:t>1</w:t>
            </w:r>
            <w:r w:rsidRPr="00211C25">
              <w:rPr>
                <w:rFonts w:cs="Times New Roman"/>
                <w:sz w:val="24"/>
                <w:szCs w:val="24"/>
              </w:rPr>
              <w:t xml:space="preserve">: Women's Income and Role in </w:t>
            </w:r>
            <w:r>
              <w:rPr>
                <w:rFonts w:cs="Times New Roman"/>
                <w:sz w:val="24"/>
                <w:szCs w:val="24"/>
              </w:rPr>
              <w:t>enterprise activities</w:t>
            </w:r>
          </w:p>
          <w:p w14:paraId="14AD03EE" w14:textId="77777777" w:rsidR="0048574C" w:rsidRDefault="0048574C" w:rsidP="00976224">
            <w:pPr>
              <w:rPr>
                <w:rFonts w:cs="Times New Roman"/>
                <w:sz w:val="24"/>
                <w:szCs w:val="24"/>
              </w:rPr>
            </w:pPr>
            <w:r w:rsidRPr="00211C25">
              <w:rPr>
                <w:rFonts w:cs="Times New Roman"/>
                <w:sz w:val="24"/>
                <w:szCs w:val="24"/>
              </w:rPr>
              <w:t>WE5: Groups and collectives</w:t>
            </w:r>
          </w:p>
          <w:p w14:paraId="4C7C75AF" w14:textId="77777777" w:rsidR="0048574C" w:rsidRDefault="0048574C" w:rsidP="00976224">
            <w:pPr>
              <w:rPr>
                <w:rFonts w:cs="Times New Roman"/>
                <w:sz w:val="24"/>
                <w:szCs w:val="24"/>
              </w:rPr>
            </w:pPr>
            <w:r w:rsidRPr="00211C25">
              <w:rPr>
                <w:rFonts w:cs="Times New Roman"/>
                <w:sz w:val="24"/>
                <w:szCs w:val="24"/>
              </w:rPr>
              <w:t>W</w:t>
            </w:r>
            <w:r>
              <w:rPr>
                <w:rFonts w:cs="Times New Roman"/>
                <w:sz w:val="24"/>
                <w:szCs w:val="24"/>
              </w:rPr>
              <w:t>E6</w:t>
            </w:r>
            <w:r w:rsidRPr="00211C25">
              <w:rPr>
                <w:rFonts w:cs="Times New Roman"/>
                <w:sz w:val="24"/>
                <w:szCs w:val="24"/>
              </w:rPr>
              <w:t>: Women's Role in HH Decision Making</w:t>
            </w:r>
          </w:p>
          <w:p w14:paraId="5DBBAB91" w14:textId="77777777" w:rsidR="0048574C" w:rsidRDefault="0048574C" w:rsidP="00976224">
            <w:pPr>
              <w:rPr>
                <w:rFonts w:cs="Times New Roman"/>
                <w:sz w:val="24"/>
                <w:szCs w:val="24"/>
              </w:rPr>
            </w:pPr>
            <w:r>
              <w:rPr>
                <w:rFonts w:cs="Times New Roman"/>
                <w:sz w:val="24"/>
                <w:szCs w:val="24"/>
              </w:rPr>
              <w:t>WE</w:t>
            </w:r>
            <w:r w:rsidRPr="00211C25">
              <w:rPr>
                <w:rFonts w:cs="Times New Roman"/>
                <w:sz w:val="24"/>
                <w:szCs w:val="24"/>
              </w:rPr>
              <w:t xml:space="preserve"> </w:t>
            </w:r>
            <w:proofErr w:type="gramStart"/>
            <w:r w:rsidRPr="00211C25">
              <w:rPr>
                <w:rFonts w:cs="Times New Roman"/>
                <w:sz w:val="24"/>
                <w:szCs w:val="24"/>
              </w:rPr>
              <w:t>Making</w:t>
            </w:r>
            <w:proofErr w:type="gramEnd"/>
            <w:r w:rsidRPr="00211C25">
              <w:rPr>
                <w:rFonts w:cs="Times New Roman"/>
                <w:sz w:val="24"/>
                <w:szCs w:val="24"/>
              </w:rPr>
              <w:t xml:space="preserve"> </w:t>
            </w:r>
          </w:p>
          <w:p w14:paraId="03B1B039" w14:textId="77777777" w:rsidR="0048574C" w:rsidRPr="00211C25" w:rsidRDefault="0048574C" w:rsidP="00976224">
            <w:pPr>
              <w:rPr>
                <w:rFonts w:cs="Times New Roman"/>
                <w:sz w:val="24"/>
                <w:szCs w:val="24"/>
              </w:rPr>
            </w:pPr>
          </w:p>
        </w:tc>
        <w:tc>
          <w:tcPr>
            <w:tcW w:w="406" w:type="pct"/>
            <w:hideMark/>
          </w:tcPr>
          <w:p w14:paraId="52C22651" w14:textId="77777777" w:rsidR="0048574C" w:rsidRPr="00211C25" w:rsidRDefault="0048574C" w:rsidP="00976224">
            <w:pPr>
              <w:rPr>
                <w:rFonts w:cs="Times New Roman"/>
                <w:sz w:val="24"/>
                <w:szCs w:val="24"/>
              </w:rPr>
            </w:pPr>
            <w:r w:rsidRPr="00211C25">
              <w:rPr>
                <w:rFonts w:cs="Times New Roman"/>
                <w:sz w:val="24"/>
                <w:szCs w:val="24"/>
              </w:rPr>
              <w:t>Baseline, Midline, Endline</w:t>
            </w:r>
          </w:p>
        </w:tc>
      </w:tr>
    </w:tbl>
    <w:p w14:paraId="45F0CA0A" w14:textId="17B1CC76" w:rsidR="00B676C1" w:rsidRDefault="00B676C1" w:rsidP="002A6688">
      <w:pPr>
        <w:rPr>
          <w:lang w:val="en-US"/>
        </w:rPr>
      </w:pPr>
      <w:r>
        <w:fldChar w:fldCharType="begin"/>
      </w:r>
      <w:r>
        <w:instrText xml:space="preserve"> LINK Excel.Sheet.12 "https://3ie.sharepoint.com/sites/EO-000101-Swashakt-02_technical_documents/Shared%20Documents/02_technical_documents/08-pre-analysis/PAP%20draft/common%20PAP_tables.xlsx" "BB table 16 Aug!R1C1:R42C10" \a \f 5 \h  \* MERGEFORMAT </w:instrText>
      </w:r>
      <w:r>
        <w:fldChar w:fldCharType="separate"/>
      </w:r>
    </w:p>
    <w:p w14:paraId="25CEC42D" w14:textId="0A162AA4" w:rsidR="002A6688" w:rsidRDefault="00B676C1" w:rsidP="002A6688">
      <w:r>
        <w:fldChar w:fldCharType="end"/>
      </w:r>
    </w:p>
    <w:p w14:paraId="6619E0CE" w14:textId="77777777" w:rsidR="002A6688" w:rsidRPr="00203FCB" w:rsidRDefault="002A6688" w:rsidP="002A6688"/>
    <w:p w14:paraId="29262BF7" w14:textId="77777777" w:rsidR="002A6688" w:rsidRDefault="002A6688" w:rsidP="003653D3"/>
    <w:p w14:paraId="40256AD1" w14:textId="77777777" w:rsidR="00B676C1" w:rsidRDefault="00B676C1" w:rsidP="003653D3">
      <w:pPr>
        <w:sectPr w:rsidR="00B676C1" w:rsidSect="002A6688">
          <w:pgSz w:w="16838" w:h="11906" w:orient="landscape"/>
          <w:pgMar w:top="1440" w:right="1440" w:bottom="1440" w:left="1440" w:header="708" w:footer="708" w:gutter="0"/>
          <w:cols w:space="708"/>
          <w:docGrid w:linePitch="360"/>
        </w:sectPr>
      </w:pPr>
    </w:p>
    <w:p w14:paraId="1838AEFF" w14:textId="6EAB63ED" w:rsidR="003653D3" w:rsidRDefault="003653D3" w:rsidP="003653D3"/>
    <w:p w14:paraId="5247BBFC" w14:textId="4073CB4B" w:rsidR="00C04AB0" w:rsidRDefault="73CD70D2" w:rsidP="00D83C14">
      <w:pPr>
        <w:pStyle w:val="Heading2"/>
        <w:numPr>
          <w:ilvl w:val="1"/>
          <w:numId w:val="3"/>
        </w:numPr>
      </w:pPr>
      <w:bookmarkStart w:id="79" w:name="_Toc85200854"/>
      <w:r>
        <w:t>C</w:t>
      </w:r>
      <w:r w:rsidR="7FA2963E">
        <w:t>ovariate balance</w:t>
      </w:r>
      <w:bookmarkEnd w:id="79"/>
      <w:r>
        <w:t xml:space="preserve"> </w:t>
      </w:r>
    </w:p>
    <w:p w14:paraId="49F7AA68" w14:textId="0D8F76F6" w:rsidR="00EF0B01" w:rsidRPr="00EF0B01" w:rsidRDefault="6125D1D1" w:rsidP="00EF0B01">
      <w:r>
        <w:t xml:space="preserve">Villages participating in the Gramyashakti project </w:t>
      </w:r>
      <w:r w:rsidR="6796DAD5">
        <w:t>were</w:t>
      </w:r>
      <w:r>
        <w:t xml:space="preserve"> randomly assigned to treatment and control groups. The process of randomization ensures that, on average, demographic characteristics that could influence our outcomes of interest are likely to be similar in both groups</w:t>
      </w:r>
      <w:r w:rsidR="1E301C4E">
        <w:t>. We will present baseline balance on the following</w:t>
      </w:r>
      <w:r w:rsidR="79AFD514">
        <w:t xml:space="preserve"> covariates</w:t>
      </w:r>
      <w:r w:rsidR="067D01DD">
        <w:t xml:space="preserve"> that may influence impacts</w:t>
      </w:r>
      <w:r w:rsidR="56D2E0C5">
        <w:t>:</w:t>
      </w:r>
    </w:p>
    <w:p w14:paraId="2B991D04" w14:textId="616CA7E4" w:rsidR="00EF0B01" w:rsidRPr="00EF0B01" w:rsidRDefault="56D2E0C5" w:rsidP="4C4F49C7">
      <w:r>
        <w:t>Village covariates</w:t>
      </w:r>
      <w:r w:rsidR="005D7806">
        <w:t>:</w:t>
      </w:r>
    </w:p>
    <w:p w14:paraId="5BF7E85D" w14:textId="1DED52D2" w:rsidR="00EF0B01" w:rsidRPr="00EF0B01" w:rsidRDefault="56D2E0C5" w:rsidP="00584C04">
      <w:pPr>
        <w:ind w:left="720"/>
      </w:pPr>
      <w:r>
        <w:t>(</w:t>
      </w:r>
      <w:proofErr w:type="spellStart"/>
      <w:r>
        <w:t>i</w:t>
      </w:r>
      <w:proofErr w:type="spellEnd"/>
      <w:r>
        <w:t xml:space="preserve">) </w:t>
      </w:r>
      <w:r w:rsidR="4A8034A2">
        <w:t>distance of the village from basic health, education and enterprise facilities</w:t>
      </w:r>
    </w:p>
    <w:p w14:paraId="654CCCE6" w14:textId="1FB4E4D1" w:rsidR="00EF0B01" w:rsidRPr="00EF0B01" w:rsidRDefault="56D2E0C5" w:rsidP="00584C04">
      <w:pPr>
        <w:ind w:left="720"/>
      </w:pPr>
      <w:r>
        <w:t>(ii) prevailing prices of the spice</w:t>
      </w:r>
      <w:r w:rsidR="5F6490D8">
        <w:t>s</w:t>
      </w:r>
      <w:r>
        <w:t xml:space="preserve"> produced</w:t>
      </w:r>
    </w:p>
    <w:p w14:paraId="47D3CED4" w14:textId="4EB4BE74" w:rsidR="00EF0B01" w:rsidRPr="00EF0B01" w:rsidRDefault="56D2E0C5" w:rsidP="00584C04">
      <w:pPr>
        <w:ind w:left="720"/>
      </w:pPr>
      <w:r>
        <w:t>(iii) an inde</w:t>
      </w:r>
      <w:r w:rsidR="247E2698">
        <w:t xml:space="preserve">x of </w:t>
      </w:r>
      <w:r w:rsidR="79CFFE3D">
        <w:t xml:space="preserve">village </w:t>
      </w:r>
      <w:r w:rsidR="247E2698">
        <w:t xml:space="preserve">infrastructure </w:t>
      </w:r>
      <w:r w:rsidR="4DE9B700">
        <w:t>such as roads, electricity</w:t>
      </w:r>
      <w:r w:rsidR="62BEB38C">
        <w:t xml:space="preserve"> </w:t>
      </w:r>
      <w:r w:rsidR="4DE9B700">
        <w:t>and public transport</w:t>
      </w:r>
    </w:p>
    <w:p w14:paraId="6C433BB6" w14:textId="711CF689" w:rsidR="00EF0B01" w:rsidRPr="00EF0B01" w:rsidRDefault="7E453E1F" w:rsidP="00584C04">
      <w:pPr>
        <w:ind w:left="720"/>
      </w:pPr>
      <w:r>
        <w:t>(iv) prevalence of economic groups in the village such as SHGs, other FPOs</w:t>
      </w:r>
    </w:p>
    <w:p w14:paraId="7772AFD3" w14:textId="2071BC8F" w:rsidR="00EF0B01" w:rsidRPr="00EF0B01" w:rsidRDefault="4DE9B700" w:rsidP="4C4F49C7">
      <w:r>
        <w:t>Household covariates</w:t>
      </w:r>
      <w:r w:rsidR="005D7806">
        <w:t>:</w:t>
      </w:r>
    </w:p>
    <w:p w14:paraId="0E6FF8B7" w14:textId="48E772C5" w:rsidR="00EF0B01" w:rsidRPr="00EF0B01" w:rsidRDefault="4DE9B700" w:rsidP="00584C04">
      <w:pPr>
        <w:ind w:left="720"/>
      </w:pPr>
      <w:r>
        <w:t>(</w:t>
      </w:r>
      <w:proofErr w:type="spellStart"/>
      <w:r>
        <w:t>i</w:t>
      </w:r>
      <w:proofErr w:type="spellEnd"/>
      <w:r>
        <w:t xml:space="preserve">) </w:t>
      </w:r>
      <w:r w:rsidR="07C299B1">
        <w:t>Years of e</w:t>
      </w:r>
      <w:r>
        <w:t xml:space="preserve">ducation of adult </w:t>
      </w:r>
      <w:r w:rsidR="7E1831DB">
        <w:t xml:space="preserve">men and </w:t>
      </w:r>
      <w:r>
        <w:t>women in the hous</w:t>
      </w:r>
      <w:r w:rsidR="15847CE0">
        <w:t>ehold</w:t>
      </w:r>
    </w:p>
    <w:p w14:paraId="7122B365" w14:textId="497948BC" w:rsidR="00EF0B01" w:rsidRPr="00EF0B01" w:rsidRDefault="716F7B75" w:rsidP="00584C04">
      <w:pPr>
        <w:ind w:left="720"/>
      </w:pPr>
      <w:r>
        <w:t xml:space="preserve">(ii) </w:t>
      </w:r>
      <w:r w:rsidR="6FF692EC">
        <w:t>Proportion of SC/ST households</w:t>
      </w:r>
    </w:p>
    <w:p w14:paraId="4EBE8744" w14:textId="06AFB41C" w:rsidR="00EF0B01" w:rsidRPr="00EF0B01" w:rsidRDefault="716F7B75" w:rsidP="00584C04">
      <w:pPr>
        <w:ind w:left="720"/>
      </w:pPr>
      <w:r>
        <w:t xml:space="preserve">(iii) </w:t>
      </w:r>
      <w:r w:rsidR="3AC9A1B1">
        <w:t>Proportion of BPL households</w:t>
      </w:r>
    </w:p>
    <w:p w14:paraId="5EDE3911" w14:textId="421D0C9F" w:rsidR="00EF0B01" w:rsidRPr="00EF0B01" w:rsidRDefault="3AC9A1B1" w:rsidP="00584C04">
      <w:pPr>
        <w:ind w:left="720"/>
      </w:pPr>
      <w:r>
        <w:t>(iv) Proportion of households that have FPO members</w:t>
      </w:r>
    </w:p>
    <w:p w14:paraId="1601A3AF" w14:textId="465B6E8C" w:rsidR="00EF0B01" w:rsidRPr="00EF0B01" w:rsidRDefault="43E0CA7A" w:rsidP="4095BC33">
      <w:r>
        <w:t>Women level covariates</w:t>
      </w:r>
      <w:r w:rsidR="005D7806">
        <w:t>:</w:t>
      </w:r>
    </w:p>
    <w:p w14:paraId="3D4ABA2C" w14:textId="464C872B" w:rsidR="00EF0B01" w:rsidRPr="00EF0B01" w:rsidRDefault="43E0CA7A" w:rsidP="00584C04">
      <w:pPr>
        <w:ind w:left="720"/>
      </w:pPr>
      <w:r>
        <w:t>(</w:t>
      </w:r>
      <w:proofErr w:type="spellStart"/>
      <w:r>
        <w:t>i</w:t>
      </w:r>
      <w:proofErr w:type="spellEnd"/>
      <w:r>
        <w:t>) Age and education of interviewed woman</w:t>
      </w:r>
    </w:p>
    <w:p w14:paraId="4489BF2C" w14:textId="7F4CE527" w:rsidR="00EF0B01" w:rsidRPr="00EF0B01" w:rsidRDefault="43E0CA7A" w:rsidP="00584C04">
      <w:pPr>
        <w:ind w:left="720"/>
      </w:pPr>
      <w:r>
        <w:t>(ii) Average age of children</w:t>
      </w:r>
    </w:p>
    <w:p w14:paraId="4AB69617" w14:textId="14BEA923" w:rsidR="00EF0B01" w:rsidRPr="00EF0B01" w:rsidRDefault="43E0CA7A" w:rsidP="00584C04">
      <w:pPr>
        <w:ind w:left="720"/>
      </w:pPr>
      <w:r>
        <w:t>(iii)  FPO or SHG membership of women</w:t>
      </w:r>
    </w:p>
    <w:p w14:paraId="5A054C9A" w14:textId="30C2428C" w:rsidR="00EF0B01" w:rsidRPr="00EF0B01" w:rsidRDefault="43E0CA7A" w:rsidP="00584C04">
      <w:pPr>
        <w:ind w:left="720"/>
      </w:pPr>
      <w:r>
        <w:t>(iv) If the woman has a bank account of her own</w:t>
      </w:r>
    </w:p>
    <w:p w14:paraId="1CD4A14E" w14:textId="5F435E11" w:rsidR="00FA2259" w:rsidRPr="00251726" w:rsidRDefault="00FA2259" w:rsidP="00125CC0">
      <w:pPr>
        <w:pStyle w:val="ListParagraph"/>
        <w:numPr>
          <w:ilvl w:val="0"/>
          <w:numId w:val="13"/>
        </w:numPr>
        <w:rPr>
          <w:rFonts w:asciiTheme="majorHAnsi" w:eastAsiaTheme="majorEastAsia" w:hAnsiTheme="majorHAnsi" w:cstheme="majorBidi"/>
          <w:color w:val="2F5496" w:themeColor="accent1" w:themeShade="BF"/>
          <w:sz w:val="26"/>
          <w:szCs w:val="26"/>
        </w:rPr>
      </w:pPr>
      <w:r w:rsidRPr="00251726">
        <w:t>Treatment Effects</w:t>
      </w:r>
    </w:p>
    <w:p w14:paraId="027561E7" w14:textId="699D3ED1" w:rsidR="00031A4B" w:rsidRDefault="004A0634" w:rsidP="00D83C14">
      <w:pPr>
        <w:pStyle w:val="Heading3"/>
        <w:numPr>
          <w:ilvl w:val="2"/>
          <w:numId w:val="3"/>
        </w:numPr>
      </w:pPr>
      <w:bookmarkStart w:id="80" w:name="_Toc85200855"/>
      <w:r>
        <w:t>Intent to treat (ITT</w:t>
      </w:r>
      <w:r w:rsidR="00031A4B">
        <w:t>)</w:t>
      </w:r>
      <w:bookmarkEnd w:id="80"/>
      <w:r w:rsidR="00031A4B">
        <w:t xml:space="preserve"> </w:t>
      </w:r>
    </w:p>
    <w:p w14:paraId="6428D6D2" w14:textId="001009D9" w:rsidR="00031A4B" w:rsidRDefault="00031A4B" w:rsidP="00031A4B">
      <w:r>
        <w:t xml:space="preserve">The sample of households selected at baseline will be re-visited </w:t>
      </w:r>
      <w:r w:rsidR="005D6731">
        <w:t xml:space="preserve">in </w:t>
      </w:r>
      <w:r w:rsidR="006B5E64">
        <w:t xml:space="preserve">2022 </w:t>
      </w:r>
      <w:r w:rsidR="004F2F96">
        <w:t xml:space="preserve">for the </w:t>
      </w:r>
      <w:proofErr w:type="gramStart"/>
      <w:r w:rsidR="004F2F96">
        <w:t>mid line</w:t>
      </w:r>
      <w:proofErr w:type="gramEnd"/>
      <w:r>
        <w:t xml:space="preserve"> </w:t>
      </w:r>
      <w:r w:rsidR="004F2F96">
        <w:t>and</w:t>
      </w:r>
      <w:r w:rsidR="006B5E64">
        <w:t xml:space="preserve"> 2023</w:t>
      </w:r>
      <w:r w:rsidR="004F2F96">
        <w:t xml:space="preserve"> </w:t>
      </w:r>
      <w:r w:rsidR="005D6731">
        <w:t xml:space="preserve">for the </w:t>
      </w:r>
      <w:r w:rsidR="004F2F96">
        <w:t xml:space="preserve">end line </w:t>
      </w:r>
      <w:r>
        <w:t>questionnaire</w:t>
      </w:r>
      <w:r w:rsidR="004F2F96">
        <w:t>s</w:t>
      </w:r>
      <w:r w:rsidR="005D6731">
        <w:t>, which</w:t>
      </w:r>
      <w:r w:rsidR="004A0634">
        <w:t xml:space="preserve"> </w:t>
      </w:r>
      <w:r w:rsidR="005D6731">
        <w:t>will</w:t>
      </w:r>
      <w:r>
        <w:t xml:space="preserve"> administered to the same respondents. Three rounds of data will therefore be available for the panel households (0=baseline, 1= </w:t>
      </w:r>
      <w:proofErr w:type="gramStart"/>
      <w:r w:rsidR="004F2F96">
        <w:t>mid line</w:t>
      </w:r>
      <w:proofErr w:type="gramEnd"/>
      <w:r>
        <w:t xml:space="preserve"> and </w:t>
      </w:r>
      <w:r w:rsidR="004F2F96">
        <w:t>3</w:t>
      </w:r>
      <w:r>
        <w:t xml:space="preserve">=end </w:t>
      </w:r>
      <w:r w:rsidR="004F2F96">
        <w:t xml:space="preserve">of </w:t>
      </w:r>
      <w:r>
        <w:t xml:space="preserve">treatment). We plan to provide two estimates of </w:t>
      </w:r>
      <w:r w:rsidR="00857F67">
        <w:t>programme</w:t>
      </w:r>
      <w:r>
        <w:t xml:space="preserve"> impacts - the Intention-to-Treat estimator (ITT) and the Treatment </w:t>
      </w:r>
      <w:r w:rsidR="007F4393">
        <w:t>on</w:t>
      </w:r>
      <w:r>
        <w:t xml:space="preserve"> the Treated estimator (TTT). </w:t>
      </w:r>
      <w:r w:rsidR="484ABC9B">
        <w:t xml:space="preserve"> The ITT is appropriate in this our project as non-project members </w:t>
      </w:r>
      <w:r w:rsidR="11919839">
        <w:t>may</w:t>
      </w:r>
      <w:r w:rsidR="484ABC9B">
        <w:t xml:space="preserve"> benefit </w:t>
      </w:r>
      <w:r w:rsidR="28CA5FF1">
        <w:t xml:space="preserve">from wage employment </w:t>
      </w:r>
      <w:r w:rsidR="484ABC9B">
        <w:t xml:space="preserve">in </w:t>
      </w:r>
      <w:r w:rsidR="28CA5FF1">
        <w:t>the enterprises</w:t>
      </w:r>
      <w:r w:rsidR="1A61F318">
        <w:t xml:space="preserve"> as well as changes in commodity prices. </w:t>
      </w:r>
      <w:r w:rsidR="28CA5FF1">
        <w:t xml:space="preserve"> </w:t>
      </w:r>
      <w:r>
        <w:t xml:space="preserve">The ITT estimate will be given </w:t>
      </w:r>
      <w:commentRangeStart w:id="81"/>
      <w:r>
        <w:t>by</w:t>
      </w:r>
      <w:commentRangeEnd w:id="81"/>
      <w:r w:rsidR="00761BBB">
        <w:rPr>
          <w:rStyle w:val="CommentReference"/>
        </w:rPr>
        <w:commentReference w:id="81"/>
      </w:r>
      <w:r>
        <w:t xml:space="preserve">: </w:t>
      </w:r>
    </w:p>
    <w:p w14:paraId="02568BEC" w14:textId="41063DC4" w:rsidR="006B4330" w:rsidRDefault="009971FA" w:rsidP="00031A4B">
      <m:oMathPara>
        <m:oMath>
          <m:sSub>
            <m:sSubPr>
              <m:ctrlPr>
                <w:rPr>
                  <w:rFonts w:ascii="Cambria Math" w:hAnsi="Cambria Math"/>
                  <w:i/>
                </w:rPr>
              </m:ctrlPr>
            </m:sSubPr>
            <m:e>
              <m:r>
                <w:rPr>
                  <w:rFonts w:ascii="Cambria Math" w:hAnsi="Cambria Math"/>
                </w:rPr>
                <m:t>Y</m:t>
              </m:r>
            </m:e>
            <m:sub>
              <m:r>
                <w:rPr>
                  <w:rFonts w:ascii="Cambria Math" w:hAnsi="Cambria Math"/>
                </w:rPr>
                <m:t>ivst</m:t>
              </m:r>
            </m:sub>
          </m:sSub>
          <m:r>
            <w:rPr>
              <w:rFonts w:ascii="Cambria Math" w:hAnsi="Cambria Math"/>
            </w:rPr>
            <m:t>=α+</m:t>
          </m:r>
          <m:sSub>
            <m:sSubPr>
              <m:ctrlPr>
                <w:rPr>
                  <w:rFonts w:ascii="Cambria Math" w:hAnsi="Cambria Math"/>
                  <w:i/>
                </w:rPr>
              </m:ctrlPr>
            </m:sSubPr>
            <m:e>
              <m:r>
                <w:rPr>
                  <w:rFonts w:ascii="Cambria Math" w:hAnsi="Cambria Math"/>
                </w:rPr>
                <m:t>Y</m:t>
              </m:r>
            </m:e>
            <m:sub>
              <m:r>
                <w:rPr>
                  <w:rFonts w:ascii="Cambria Math" w:hAnsi="Cambria Math"/>
                </w:rPr>
                <m:t>ivs0</m:t>
              </m:r>
            </m:sub>
          </m:sSub>
          <m:r>
            <w:rPr>
              <w:rFonts w:ascii="Cambria Math" w:hAnsi="Cambria Math"/>
            </w:rPr>
            <m:t>+</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*Treatment+</m:t>
          </m:r>
          <m:sSub>
            <m:sSubPr>
              <m:ctrlPr>
                <w:rPr>
                  <w:rFonts w:ascii="Cambria Math" w:hAnsi="Cambria Math"/>
                  <w:i/>
                </w:rPr>
              </m:ctrlPr>
            </m:sSubPr>
            <m:e>
              <m:r>
                <m:rPr>
                  <m:sty m:val="bi"/>
                </m:rPr>
                <w:rPr>
                  <w:rFonts w:ascii="Cambria Math" w:hAnsi="Cambria Math"/>
                </w:rPr>
                <m:t>D</m:t>
              </m:r>
            </m:e>
            <m:sub>
              <m:r>
                <w:rPr>
                  <w:rFonts w:ascii="Cambria Math" w:hAnsi="Cambria Math"/>
                </w:rPr>
                <m:t>s</m:t>
              </m:r>
            </m:sub>
          </m:sSub>
          <m:r>
            <w:rPr>
              <w:rFonts w:ascii="Cambria Math" w:hAnsi="Cambria Math"/>
            </w:rPr>
            <m:t>+</m:t>
          </m:r>
          <m:sSub>
            <m:sSubPr>
              <m:ctrlPr>
                <w:rPr>
                  <w:rFonts w:ascii="Cambria Math" w:hAnsi="Cambria Math" w:cs="Cambria Math"/>
                </w:rPr>
              </m:ctrlPr>
            </m:sSubPr>
            <m:e>
              <m:r>
                <m:rPr>
                  <m:sty m:val="p"/>
                </m:rPr>
                <w:rPr>
                  <w:rFonts w:ascii="Cambria Math" w:hAnsi="Cambria Math" w:cs="Cambria Math"/>
                </w:rPr>
                <m:t>τ</m:t>
              </m:r>
            </m:e>
            <m:sub>
              <m:r>
                <w:rPr>
                  <w:rFonts w:ascii="Cambria Math" w:hAnsi="Cambria Math" w:cs="Cambria Math"/>
                </w:rPr>
                <m:t>d</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ivst</m:t>
              </m:r>
            </m:sub>
          </m:sSub>
          <m:r>
            <w:rPr>
              <w:rFonts w:ascii="Cambria Math" w:hAnsi="Cambria Math"/>
            </w:rPr>
            <m:t>, t∈{1,2}</m:t>
          </m:r>
        </m:oMath>
      </m:oMathPara>
    </w:p>
    <w:p w14:paraId="53CD752E" w14:textId="34633306" w:rsidR="00EE3D20" w:rsidRDefault="3B03BF85" w:rsidP="00031A4B">
      <w:r>
        <w:t xml:space="preserve">Where </w:t>
      </w:r>
      <w:proofErr w:type="spellStart"/>
      <w:r>
        <w:t>Yi</w:t>
      </w:r>
      <w:r w:rsidR="3310B409">
        <w:t>vs</w:t>
      </w:r>
      <w:r>
        <w:t>t</w:t>
      </w:r>
      <w:proofErr w:type="spellEnd"/>
      <w:r>
        <w:t xml:space="preserve"> is the outcome variable for household </w:t>
      </w:r>
      <w:proofErr w:type="spellStart"/>
      <w:r>
        <w:t>i</w:t>
      </w:r>
      <w:proofErr w:type="spellEnd"/>
      <w:r>
        <w:t xml:space="preserve"> in </w:t>
      </w:r>
      <w:r w:rsidR="5F26C97F">
        <w:t>village v</w:t>
      </w:r>
      <w:r>
        <w:t xml:space="preserve"> </w:t>
      </w:r>
      <w:r w:rsidR="3310B409">
        <w:t xml:space="preserve">in </w:t>
      </w:r>
      <w:proofErr w:type="spellStart"/>
      <w:r w:rsidR="3310B409">
        <w:t>state s</w:t>
      </w:r>
      <w:proofErr w:type="spellEnd"/>
      <w:r w:rsidR="3310B409">
        <w:t xml:space="preserve"> </w:t>
      </w:r>
      <w:r w:rsidR="702F08D6">
        <w:t>for</w:t>
      </w:r>
      <w:r>
        <w:t xml:space="preserve"> time t </w:t>
      </w:r>
      <w:proofErr w:type="gramStart"/>
      <w:r>
        <w:t>=(</w:t>
      </w:r>
      <w:proofErr w:type="gramEnd"/>
      <w:r w:rsidR="73DAA11B">
        <w:t>1</w:t>
      </w:r>
      <w:r w:rsidR="5084F6F9">
        <w:t>,</w:t>
      </w:r>
      <w:r w:rsidR="73DAA11B">
        <w:t>2</w:t>
      </w:r>
      <w:r>
        <w:t xml:space="preserve">). </w:t>
      </w:r>
      <w:r w:rsidR="5F26C97F" w:rsidRPr="4C4F49C7">
        <w:rPr>
          <w:i/>
          <w:iCs/>
        </w:rPr>
        <w:t>Treat</w:t>
      </w:r>
      <w:r w:rsidR="73DAA11B" w:rsidRPr="4C4F49C7">
        <w:rPr>
          <w:i/>
          <w:iCs/>
        </w:rPr>
        <w:t>ment</w:t>
      </w:r>
      <w:r>
        <w:t xml:space="preserve"> take</w:t>
      </w:r>
      <w:r w:rsidR="5084F6F9">
        <w:t>s on</w:t>
      </w:r>
      <w:r>
        <w:t xml:space="preserve"> the value 1 if a </w:t>
      </w:r>
      <w:r w:rsidR="5084F6F9">
        <w:t>village v</w:t>
      </w:r>
      <w:r>
        <w:t xml:space="preserve"> is assigned to</w:t>
      </w:r>
      <w:r w:rsidR="3310B409">
        <w:t xml:space="preserve"> the</w:t>
      </w:r>
      <w:r>
        <w:t xml:space="preserve"> treatment</w:t>
      </w:r>
      <w:r w:rsidR="33C9105E">
        <w:t xml:space="preserve">; </w:t>
      </w:r>
      <w:r w:rsidR="33C9105E" w:rsidRPr="4C4F49C7">
        <w:rPr>
          <w:i/>
          <w:iCs/>
        </w:rPr>
        <w:t>Treat</w:t>
      </w:r>
      <w:r w:rsidR="4D65B042" w:rsidRPr="4C4F49C7">
        <w:rPr>
          <w:i/>
          <w:iCs/>
        </w:rPr>
        <w:t>ment</w:t>
      </w:r>
      <w:r w:rsidR="33C9105E" w:rsidRPr="4C4F49C7">
        <w:rPr>
          <w:i/>
          <w:iCs/>
        </w:rPr>
        <w:t xml:space="preserve"> </w:t>
      </w:r>
      <w:r w:rsidR="33C9105E">
        <w:t>will be</w:t>
      </w:r>
      <w:r>
        <w:t xml:space="preserve"> </w:t>
      </w:r>
      <w:r w:rsidR="5084F6F9">
        <w:t>0 if a village is assigned to control.</w:t>
      </w:r>
      <w:r>
        <w:t xml:space="preserve"> </w:t>
      </w:r>
      <w:r w:rsidR="2986FF41">
        <w:t>Yi</w:t>
      </w:r>
      <w:r w:rsidR="008A65CC">
        <w:t>v</w:t>
      </w:r>
      <w:r w:rsidR="2986FF41">
        <w:t>s0 is the value at baseline</w:t>
      </w:r>
      <w:r w:rsidR="5938CE6F">
        <w:t>.</w:t>
      </w:r>
      <w:r w:rsidR="7E9EFD2E">
        <w:t xml:space="preserve"> </w:t>
      </w:r>
      <w:r w:rsidR="702F08D6">
        <w:t xml:space="preserve">We also include </w:t>
      </w:r>
      <w:r w:rsidR="4D65B042">
        <w:t>state</w:t>
      </w:r>
      <w:r w:rsidR="5084F6F9">
        <w:t xml:space="preserve"> </w:t>
      </w:r>
      <w:r>
        <w:t>fixed effects (</w:t>
      </w:r>
      <w:r w:rsidRPr="4C4F49C7">
        <w:rPr>
          <w:rFonts w:ascii="Cambria Math" w:hAnsi="Cambria Math" w:cs="Cambria Math"/>
        </w:rPr>
        <w:t>𝐷</w:t>
      </w:r>
      <w:r w:rsidR="4D65B042" w:rsidRPr="4C4F49C7">
        <w:rPr>
          <w:rFonts w:ascii="Cambria Math" w:hAnsi="Cambria Math" w:cs="Cambria Math"/>
        </w:rPr>
        <w:t>s</w:t>
      </w:r>
      <w:r>
        <w:t>)</w:t>
      </w:r>
      <w:r w:rsidR="008A65CC">
        <w:t xml:space="preserve"> and strata fixed effects (</w:t>
      </w:r>
      <w:r w:rsidR="00C80AD2">
        <w:rPr>
          <w:rFonts w:ascii="Cambria Math" w:hAnsi="Cambria Math" w:cs="Cambria Math"/>
        </w:rPr>
        <w:t>𝜏</w:t>
      </w:r>
      <w:r w:rsidR="000C4B9D">
        <w:rPr>
          <w:rFonts w:ascii="Cambria Math" w:hAnsi="Cambria Math" w:cs="Cambria Math"/>
        </w:rPr>
        <w:t>d</w:t>
      </w:r>
      <w:r w:rsidR="008A65CC">
        <w:t>).</w:t>
      </w:r>
      <w:r>
        <w:t xml:space="preserve"> The </w:t>
      </w:r>
      <w:r w:rsidR="5084F6F9">
        <w:t>value of</w:t>
      </w:r>
      <w:r>
        <w:t xml:space="preserve"> </w:t>
      </w:r>
      <w:r w:rsidRPr="4C4F49C7">
        <w:rPr>
          <w:rFonts w:ascii="Cambria Math" w:hAnsi="Cambria Math" w:cs="Cambria Math"/>
        </w:rPr>
        <w:t>𝛽</w:t>
      </w:r>
      <w:r>
        <w:t xml:space="preserve">1 will give us the </w:t>
      </w:r>
      <w:r w:rsidR="33C9105E">
        <w:t>casual effect</w:t>
      </w:r>
      <w:r>
        <w:t xml:space="preserve"> of</w:t>
      </w:r>
      <w:r w:rsidR="5084F6F9">
        <w:t xml:space="preserve"> the treatment on</w:t>
      </w:r>
      <w:r w:rsidR="33C9105E">
        <w:t xml:space="preserve"> project outcomes for</w:t>
      </w:r>
      <w:r w:rsidR="5084F6F9">
        <w:t xml:space="preserve"> villages assigned to the treatment group</w:t>
      </w:r>
      <w:r w:rsidR="33C9105E">
        <w:t>,</w:t>
      </w:r>
      <w:r w:rsidR="5084F6F9">
        <w:t xml:space="preserve"> relative to the villages assigned to the control group. </w:t>
      </w:r>
      <w:r w:rsidR="2A270EF8">
        <w:t xml:space="preserve">Comparing the change in outcomes of interest between baseline and midline across treatment and control villages will enable us to attribute these changes to </w:t>
      </w:r>
      <w:r w:rsidR="7F40F7C6">
        <w:t xml:space="preserve">the Gramyashakti </w:t>
      </w:r>
      <w:r w:rsidR="2A270EF8">
        <w:t>training</w:t>
      </w:r>
      <w:r w:rsidR="7F40F7C6">
        <w:t xml:space="preserve"> interventions</w:t>
      </w:r>
      <w:r w:rsidR="2AD0107E">
        <w:t xml:space="preserve"> </w:t>
      </w:r>
      <w:r w:rsidR="38F2833D">
        <w:t>which are planned in the first year of the project</w:t>
      </w:r>
      <w:r w:rsidR="2A270EF8">
        <w:t xml:space="preserve">. Comparing outcomes between baseline and end line </w:t>
      </w:r>
      <w:r w:rsidR="2A270EF8">
        <w:lastRenderedPageBreak/>
        <w:t xml:space="preserve">will enable us to attribute impacts </w:t>
      </w:r>
      <w:r w:rsidR="00DA6B64">
        <w:t>the year 1 interventions when combined with the branding and marketing</w:t>
      </w:r>
      <w:r w:rsidR="7F40F7C6">
        <w:t xml:space="preserve"> interventions</w:t>
      </w:r>
      <w:r w:rsidR="69C05764">
        <w:t xml:space="preserve"> that will be introduced in the second year</w:t>
      </w:r>
      <w:r w:rsidR="2A270EF8">
        <w:t>.</w:t>
      </w:r>
      <w:r w:rsidR="7154277C">
        <w:t xml:space="preserve"> Standard errors will be clustered at the village level.</w:t>
      </w:r>
    </w:p>
    <w:p w14:paraId="243CF1D3" w14:textId="3AC1497D" w:rsidR="00FA2259" w:rsidRDefault="004A0634" w:rsidP="00D83C14">
      <w:pPr>
        <w:pStyle w:val="Heading3"/>
        <w:numPr>
          <w:ilvl w:val="2"/>
          <w:numId w:val="3"/>
        </w:numPr>
      </w:pPr>
      <w:bookmarkStart w:id="82" w:name="_Toc85200856"/>
      <w:r>
        <w:t>Treatment on the treated (TTT)</w:t>
      </w:r>
      <w:bookmarkEnd w:id="82"/>
      <w:r>
        <w:t xml:space="preserve"> </w:t>
      </w:r>
    </w:p>
    <w:p w14:paraId="1C5CBEEF" w14:textId="2B9EAD80" w:rsidR="00EE3D20" w:rsidRDefault="00EE3D20" w:rsidP="00EE3D20">
      <w:r>
        <w:t xml:space="preserve">In addition to this intent-to-treat </w:t>
      </w:r>
      <w:r w:rsidR="00E1172D">
        <w:t>estimator, we</w:t>
      </w:r>
      <w:r>
        <w:t xml:space="preserve"> will also implement the following specification to estimate the average treatment effect on the </w:t>
      </w:r>
      <w:commentRangeStart w:id="83"/>
      <w:commentRangeStart w:id="84"/>
      <w:commentRangeStart w:id="85"/>
      <w:r>
        <w:t>treated</w:t>
      </w:r>
      <w:commentRangeEnd w:id="83"/>
      <w:r w:rsidR="00C13138">
        <w:rPr>
          <w:rStyle w:val="CommentReference"/>
        </w:rPr>
        <w:commentReference w:id="83"/>
      </w:r>
      <w:commentRangeEnd w:id="84"/>
      <w:r w:rsidR="00C22D3F">
        <w:rPr>
          <w:rStyle w:val="CommentReference"/>
        </w:rPr>
        <w:commentReference w:id="84"/>
      </w:r>
      <w:commentRangeEnd w:id="85"/>
      <w:r w:rsidR="000B19B6">
        <w:rPr>
          <w:rStyle w:val="CommentReference"/>
        </w:rPr>
        <w:commentReference w:id="85"/>
      </w:r>
      <w:r>
        <w:t xml:space="preserve">: </w:t>
      </w:r>
    </w:p>
    <w:p w14:paraId="37174811" w14:textId="61C611B9" w:rsidR="009E793A" w:rsidRDefault="009971FA" w:rsidP="00EE3D20">
      <m:oMathPara>
        <m:oMath>
          <m:sSub>
            <m:sSubPr>
              <m:ctrlPr>
                <w:rPr>
                  <w:rFonts w:ascii="Cambria Math" w:hAnsi="Cambria Math"/>
                  <w:i/>
                </w:rPr>
              </m:ctrlPr>
            </m:sSubPr>
            <m:e>
              <m:r>
                <w:rPr>
                  <w:rFonts w:ascii="Cambria Math" w:hAnsi="Cambria Math"/>
                </w:rPr>
                <m:t>Y</m:t>
              </m:r>
            </m:e>
            <m:sub>
              <m:r>
                <w:rPr>
                  <w:rFonts w:ascii="Cambria Math" w:hAnsi="Cambria Math"/>
                </w:rPr>
                <m:t>ivst</m:t>
              </m:r>
            </m:sub>
          </m:sSub>
          <m:r>
            <w:rPr>
              <w:rFonts w:ascii="Cambria Math" w:hAnsi="Cambria Math"/>
            </w:rPr>
            <m:t>=α+</m:t>
          </m:r>
          <m:sSub>
            <m:sSubPr>
              <m:ctrlPr>
                <w:rPr>
                  <w:rFonts w:ascii="Cambria Math" w:hAnsi="Cambria Math"/>
                  <w:i/>
                </w:rPr>
              </m:ctrlPr>
            </m:sSubPr>
            <m:e>
              <m:r>
                <w:rPr>
                  <w:rFonts w:ascii="Cambria Math" w:hAnsi="Cambria Math"/>
                </w:rPr>
                <m:t>β</m:t>
              </m:r>
            </m:e>
            <m:sub>
              <m:r>
                <w:rPr>
                  <w:rFonts w:ascii="Cambria Math" w:hAnsi="Cambria Math"/>
                </w:rPr>
                <m:t>1</m:t>
              </m:r>
            </m:sub>
          </m:sSub>
          <m:r>
            <w:rPr>
              <w:rFonts w:ascii="Cambria Math" w:hAnsi="Cambria Math"/>
            </w:rPr>
            <m:t>*Treatment+</m:t>
          </m:r>
          <m:sSub>
            <m:sSubPr>
              <m:ctrlPr>
                <w:rPr>
                  <w:rFonts w:ascii="Cambria Math" w:hAnsi="Cambria Math"/>
                  <w:i/>
                </w:rPr>
              </m:ctrlPr>
            </m:sSubPr>
            <m:e>
              <m:r>
                <w:rPr>
                  <w:rFonts w:ascii="Cambria Math" w:hAnsi="Cambria Math"/>
                </w:rPr>
                <m:t>β</m:t>
              </m:r>
            </m:e>
            <m:sub>
              <m:r>
                <w:rPr>
                  <w:rFonts w:ascii="Cambria Math" w:hAnsi="Cambria Math"/>
                </w:rPr>
                <m:t>2</m:t>
              </m:r>
            </m:sub>
          </m:sSub>
          <m:r>
            <w:rPr>
              <w:rFonts w:ascii="Cambria Math" w:hAnsi="Cambria Math"/>
            </w:rPr>
            <m:t>*Treatment*</m:t>
          </m:r>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β</m:t>
                  </m:r>
                </m:e>
                <m:sub>
                  <m:r>
                    <w:rPr>
                      <w:rFonts w:ascii="Cambria Math" w:hAnsi="Cambria Math"/>
                    </w:rPr>
                    <m:t>3</m:t>
                  </m:r>
                </m:sub>
              </m:sSub>
              <m:r>
                <w:rPr>
                  <w:rFonts w:ascii="Cambria Math" w:hAnsi="Cambria Math"/>
                </w:rPr>
                <m:t>*P</m:t>
              </m:r>
            </m:e>
            <m:sub>
              <m:r>
                <w:rPr>
                  <w:rFonts w:ascii="Cambria Math" w:hAnsi="Cambria Math"/>
                </w:rPr>
                <m:t>i</m:t>
              </m:r>
            </m:sub>
          </m:sSub>
          <m:r>
            <m:rPr>
              <m:sty m:val="p"/>
            </m:rPr>
            <w:rPr>
              <w:rFonts w:ascii="Cambria Math" w:hAnsi="Cambria Math" w:cs="Cambria Math"/>
            </w:rPr>
            <m:t>+</m:t>
          </m:r>
          <m:sSub>
            <m:sSubPr>
              <m:ctrlPr>
                <w:rPr>
                  <w:rFonts w:ascii="Cambria Math" w:hAnsi="Cambria Math" w:cs="Cambria Math"/>
                </w:rPr>
              </m:ctrlPr>
            </m:sSubPr>
            <m:e>
              <m:r>
                <m:rPr>
                  <m:sty m:val="p"/>
                </m:rPr>
                <w:rPr>
                  <w:rFonts w:ascii="Cambria Math" w:hAnsi="Cambria Math" w:cs="Cambria Math"/>
                </w:rPr>
                <m:t>τ</m:t>
              </m:r>
            </m:e>
            <m:sub>
              <m:r>
                <w:rPr>
                  <w:rFonts w:ascii="Cambria Math" w:hAnsi="Cambria Math" w:cs="Cambria Math"/>
                </w:rPr>
                <m:t>d</m:t>
              </m:r>
            </m:sub>
          </m:sSub>
          <m:r>
            <w:rPr>
              <w:rFonts w:ascii="Cambria Math" w:hAnsi="Cambria Math"/>
            </w:rPr>
            <m:t>+</m:t>
          </m:r>
          <m:sSub>
            <m:sSubPr>
              <m:ctrlPr>
                <w:rPr>
                  <w:rFonts w:ascii="Cambria Math" w:hAnsi="Cambria Math"/>
                  <w:i/>
                </w:rPr>
              </m:ctrlPr>
            </m:sSubPr>
            <m:e>
              <m:r>
                <m:rPr>
                  <m:sty m:val="bi"/>
                </m:rPr>
                <w:rPr>
                  <w:rFonts w:ascii="Cambria Math" w:hAnsi="Cambria Math"/>
                </w:rPr>
                <m:t>D</m:t>
              </m:r>
            </m:e>
            <m:sub>
              <m:r>
                <w:rPr>
                  <w:rFonts w:ascii="Cambria Math" w:hAnsi="Cambria Math"/>
                </w:rPr>
                <m:t>s</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ivs0</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ivst</m:t>
              </m:r>
            </m:sub>
          </m:sSub>
          <m:r>
            <w:rPr>
              <w:rFonts w:ascii="Cambria Math" w:hAnsi="Cambria Math"/>
            </w:rPr>
            <m:t>, t∈{1,2}</m:t>
          </m:r>
        </m:oMath>
      </m:oMathPara>
    </w:p>
    <w:p w14:paraId="01E8A65B" w14:textId="2375F93A" w:rsidR="00EE3D20" w:rsidRDefault="00EE3D20" w:rsidP="00EE3D20">
      <w:r>
        <w:t xml:space="preserve">Where Pi takes that value 1 if the household participated in the Gramyashakti project. </w:t>
      </w:r>
    </w:p>
    <w:p w14:paraId="171A8146" w14:textId="45EE58E9" w:rsidR="00FA2259" w:rsidRDefault="00FA2259" w:rsidP="00D83C14">
      <w:pPr>
        <w:pStyle w:val="Heading2"/>
        <w:numPr>
          <w:ilvl w:val="1"/>
          <w:numId w:val="3"/>
        </w:numPr>
      </w:pPr>
      <w:bookmarkStart w:id="87" w:name="_Toc85200857"/>
      <w:r w:rsidRPr="00251726">
        <w:t>Heterogeneous Effects</w:t>
      </w:r>
      <w:bookmarkEnd w:id="87"/>
    </w:p>
    <w:p w14:paraId="63D5BB5C" w14:textId="3E29FC30" w:rsidR="00AE470F" w:rsidRPr="00AE470F" w:rsidRDefault="0F41C02C" w:rsidP="00AE470F">
      <w:r>
        <w:t>We will examine heter</w:t>
      </w:r>
      <w:r w:rsidR="4E91F150">
        <w:t xml:space="preserve">ogeneous impacts by women’s </w:t>
      </w:r>
      <w:r w:rsidR="11BD983F">
        <w:t xml:space="preserve">age, age of children, </w:t>
      </w:r>
      <w:r w:rsidR="4E91F150">
        <w:t>education level, prior experience in spice processing</w:t>
      </w:r>
      <w:r w:rsidR="5567505E">
        <w:t xml:space="preserve"> and </w:t>
      </w:r>
      <w:r w:rsidR="4E91F150">
        <w:t>membership in SHGs</w:t>
      </w:r>
      <w:r w:rsidR="6B8F0BDC">
        <w:t xml:space="preserve">. We will examine heterogeneous impacts by </w:t>
      </w:r>
      <w:r w:rsidR="522CE89F">
        <w:t>husband’s occupation.</w:t>
      </w:r>
      <w:r w:rsidR="7AA541A2">
        <w:t xml:space="preserve"> </w:t>
      </w:r>
      <w:r w:rsidR="522CE89F">
        <w:t xml:space="preserve"> </w:t>
      </w:r>
      <w:r w:rsidR="4E91F150">
        <w:t xml:space="preserve"> </w:t>
      </w:r>
      <w:r w:rsidR="1FADC739">
        <w:t xml:space="preserve"> </w:t>
      </w:r>
    </w:p>
    <w:p w14:paraId="6AE46791" w14:textId="31AC8480" w:rsidR="007F7A90" w:rsidRDefault="007F7A90" w:rsidP="00D83C14">
      <w:pPr>
        <w:pStyle w:val="Heading2"/>
        <w:numPr>
          <w:ilvl w:val="1"/>
          <w:numId w:val="3"/>
        </w:numPr>
      </w:pPr>
      <w:bookmarkStart w:id="88" w:name="_Toc85200858"/>
      <w:r>
        <w:t>Standard Error adjustments</w:t>
      </w:r>
      <w:bookmarkEnd w:id="88"/>
      <w:r>
        <w:t xml:space="preserve"> </w:t>
      </w:r>
    </w:p>
    <w:p w14:paraId="56A01892" w14:textId="3A4245C0" w:rsidR="007F7A90" w:rsidRDefault="007F7A90" w:rsidP="00D83C14">
      <w:pPr>
        <w:pStyle w:val="Heading2"/>
        <w:numPr>
          <w:ilvl w:val="2"/>
          <w:numId w:val="3"/>
        </w:numPr>
      </w:pPr>
      <w:bookmarkStart w:id="89" w:name="_Toc85200859"/>
      <w:r>
        <w:t>Clustering</w:t>
      </w:r>
      <w:bookmarkEnd w:id="89"/>
      <w:r>
        <w:t xml:space="preserve"> </w:t>
      </w:r>
    </w:p>
    <w:p w14:paraId="1B7AB277" w14:textId="7D7936FC" w:rsidR="007F7A90" w:rsidRPr="007F7A90" w:rsidRDefault="00F20D7B" w:rsidP="007F7A90">
      <w:commentRangeStart w:id="90"/>
      <w:commentRangeStart w:id="91"/>
      <w:r>
        <w:t xml:space="preserve">Since </w:t>
      </w:r>
      <w:commentRangeEnd w:id="90"/>
      <w:r>
        <w:rPr>
          <w:rStyle w:val="CommentReference"/>
        </w:rPr>
        <w:commentReference w:id="90"/>
      </w:r>
      <w:commentRangeEnd w:id="91"/>
      <w:r>
        <w:rPr>
          <w:rStyle w:val="CommentReference"/>
        </w:rPr>
        <w:commentReference w:id="91"/>
      </w:r>
      <w:r>
        <w:t>treatment is assigned at the village level, standard errors for all specifications will be clustered by village.</w:t>
      </w:r>
    </w:p>
    <w:p w14:paraId="6EDE2954" w14:textId="5797E8DA" w:rsidR="00FA2259" w:rsidRDefault="007F7A90" w:rsidP="00D83C14">
      <w:pPr>
        <w:pStyle w:val="Heading2"/>
        <w:numPr>
          <w:ilvl w:val="2"/>
          <w:numId w:val="3"/>
        </w:numPr>
      </w:pPr>
      <w:bookmarkStart w:id="92" w:name="_Toc85200860"/>
      <w:r>
        <w:t>Multiple hypothesis testing</w:t>
      </w:r>
      <w:bookmarkEnd w:id="92"/>
      <w:r>
        <w:t xml:space="preserve"> </w:t>
      </w:r>
    </w:p>
    <w:p w14:paraId="79CCDE90" w14:textId="6D1D9968" w:rsidR="00F20D7B" w:rsidRPr="00F20D7B" w:rsidDel="00960DC6" w:rsidRDefault="00960DC6" w:rsidP="00F20D7B">
      <w:pPr>
        <w:rPr>
          <w:del w:id="93" w:author="Jane Hammaker" w:date="2021-10-15T15:02:00Z"/>
        </w:rPr>
      </w:pPr>
      <w:ins w:id="94" w:author="Jane Hammaker" w:date="2021-10-15T15:02:00Z">
        <w:r w:rsidRPr="00960DC6">
          <w:t>Our study aims to look at the impacts of collectivizing women into WECs on women’s incomes and empowerment outcomes. Some of our primary and secondary outcome variables will be constructed from multiple sub-indicators. Where index variables will be used, the number of tests will already be reduced. Furthermore, we will employ multiple hypothesis testing corrections on the primary index variables to correct for the false detection rate (</w:t>
        </w:r>
        <w:proofErr w:type="spellStart"/>
        <w:r w:rsidRPr="00960DC6">
          <w:t>Benjamani</w:t>
        </w:r>
        <w:proofErr w:type="spellEnd"/>
        <w:r w:rsidRPr="00960DC6">
          <w:t xml:space="preserve"> and Hochberg, 1995).</w:t>
        </w:r>
      </w:ins>
      <w:del w:id="95" w:author="Jane Hammaker" w:date="2021-10-15T15:02:00Z">
        <w:r w:rsidR="55E45222" w:rsidDel="00960DC6">
          <w:delText>W</w:delText>
        </w:r>
        <w:r w:rsidR="79CB5323" w:rsidDel="00960DC6">
          <w:delText xml:space="preserve">e will employ multiple hypothesis testing corrections on the primary </w:delText>
        </w:r>
        <w:r w:rsidR="1653A283" w:rsidDel="00960DC6">
          <w:delText>outcome</w:delText>
        </w:r>
        <w:r w:rsidR="79CB5323" w:rsidDel="00960DC6">
          <w:delText xml:space="preserve"> variables to correct for the false detection rate (Benjamani and Hochber</w:delText>
        </w:r>
        <w:r w:rsidR="008E08CF" w:rsidDel="00960DC6">
          <w:delText>g</w:delText>
        </w:r>
        <w:r w:rsidR="79CB5323" w:rsidDel="00960DC6">
          <w:delText>, 1995).</w:delText>
        </w:r>
        <w:r w:rsidR="19FE6278" w:rsidDel="00960DC6">
          <w:delText xml:space="preserve"> Where indices are developed, we will present the impacts on the components of the indices as well.</w:delText>
        </w:r>
      </w:del>
    </w:p>
    <w:p w14:paraId="428ABBAD" w14:textId="06C5FC43" w:rsidR="000B0F16" w:rsidRDefault="00265134" w:rsidP="00D83C14">
      <w:pPr>
        <w:pStyle w:val="Heading1"/>
        <w:numPr>
          <w:ilvl w:val="0"/>
          <w:numId w:val="3"/>
        </w:numPr>
      </w:pPr>
      <w:bookmarkStart w:id="96" w:name="_Toc85200861"/>
      <w:r>
        <w:t>Process Evaluation</w:t>
      </w:r>
      <w:bookmarkEnd w:id="96"/>
      <w:r>
        <w:t xml:space="preserve"> </w:t>
      </w:r>
    </w:p>
    <w:p w14:paraId="0B984468" w14:textId="53948AC6" w:rsidR="002F9017" w:rsidRDefault="00815523" w:rsidP="002F9017">
      <w:r>
        <w:t xml:space="preserve">The process evaluation will answer why (or why not) did the expected project outcomes manifest. To do so, we will examine if the project was implemented as per plan and project targets and outputs were met. We will use rely primarily on the project MIS and </w:t>
      </w:r>
      <w:r w:rsidR="00B72C94">
        <w:t>KIIs</w:t>
      </w:r>
      <w:r>
        <w:t xml:space="preserve"> interviews with</w:t>
      </w:r>
      <w:r w:rsidR="008E08CF">
        <w:t xml:space="preserve"> main stakeholders including ACCESS staff and project participants in the process evaluation. Specifically, we will answer the following questions:</w:t>
      </w:r>
    </w:p>
    <w:p w14:paraId="4E7824A6" w14:textId="77777777" w:rsidR="00B72C94" w:rsidRDefault="008E08CF" w:rsidP="00434C34">
      <w:pPr>
        <w:pStyle w:val="ListParagraph"/>
        <w:numPr>
          <w:ilvl w:val="0"/>
          <w:numId w:val="15"/>
        </w:numPr>
      </w:pPr>
      <w:r>
        <w:t xml:space="preserve">Did the project reach the target population was expected to? If this was not reached, what prevented the project from doing so? </w:t>
      </w:r>
    </w:p>
    <w:p w14:paraId="4CCE4C07" w14:textId="77777777" w:rsidR="00AC5DA6" w:rsidRDefault="00B72C94" w:rsidP="00434C34">
      <w:pPr>
        <w:pStyle w:val="ListParagraph"/>
        <w:numPr>
          <w:ilvl w:val="0"/>
          <w:numId w:val="15"/>
        </w:numPr>
      </w:pPr>
      <w:r>
        <w:t xml:space="preserve">Did the project reach the scale it was expected? </w:t>
      </w:r>
    </w:p>
    <w:p w14:paraId="500E3383" w14:textId="77777777" w:rsidR="00AC5DA6" w:rsidRDefault="00B72C94" w:rsidP="00434C34">
      <w:pPr>
        <w:pStyle w:val="ListParagraph"/>
        <w:numPr>
          <w:ilvl w:val="1"/>
          <w:numId w:val="15"/>
        </w:numPr>
      </w:pPr>
      <w:r>
        <w:t xml:space="preserve">What factors inhibited project uptake by women? </w:t>
      </w:r>
    </w:p>
    <w:p w14:paraId="0C604FA9" w14:textId="214786E1" w:rsidR="008E08CF" w:rsidRDefault="00B72C94" w:rsidP="00434C34">
      <w:pPr>
        <w:pStyle w:val="ListParagraph"/>
        <w:numPr>
          <w:ilvl w:val="1"/>
          <w:numId w:val="15"/>
        </w:numPr>
      </w:pPr>
      <w:r>
        <w:t>We will examine if the project was designed to be gender sensitive on parameters such as (</w:t>
      </w:r>
      <w:proofErr w:type="spellStart"/>
      <w:r>
        <w:t>i</w:t>
      </w:r>
      <w:proofErr w:type="spellEnd"/>
      <w:r>
        <w:t>) accessibility of CFCs (ii) work conditions and (iii) safety at work.</w:t>
      </w:r>
    </w:p>
    <w:p w14:paraId="703AAB67" w14:textId="77777777" w:rsidR="00AC5DA6" w:rsidRDefault="008E08CF" w:rsidP="00434C34">
      <w:pPr>
        <w:pStyle w:val="ListParagraph"/>
        <w:numPr>
          <w:ilvl w:val="0"/>
          <w:numId w:val="15"/>
        </w:numPr>
      </w:pPr>
      <w:r>
        <w:t xml:space="preserve">What was the quality of the interventions? </w:t>
      </w:r>
    </w:p>
    <w:p w14:paraId="5DA40FA2" w14:textId="77777777" w:rsidR="00AC5DA6" w:rsidRDefault="008E08CF" w:rsidP="00434C34">
      <w:pPr>
        <w:pStyle w:val="ListParagraph"/>
        <w:numPr>
          <w:ilvl w:val="1"/>
          <w:numId w:val="15"/>
        </w:numPr>
      </w:pPr>
      <w:r>
        <w:t>Were these interventions relevant and needed?</w:t>
      </w:r>
      <w:r w:rsidR="00B72C94">
        <w:t xml:space="preserve"> </w:t>
      </w:r>
    </w:p>
    <w:p w14:paraId="53743A5F" w14:textId="77777777" w:rsidR="00AC5DA6" w:rsidRDefault="00B72C94" w:rsidP="00434C34">
      <w:pPr>
        <w:pStyle w:val="ListParagraph"/>
        <w:numPr>
          <w:ilvl w:val="1"/>
          <w:numId w:val="15"/>
        </w:numPr>
      </w:pPr>
      <w:r>
        <w:t xml:space="preserve">Were CFCs equipped with machinery that women could operate? </w:t>
      </w:r>
    </w:p>
    <w:p w14:paraId="17ACEF50" w14:textId="77777777" w:rsidR="00AC5DA6" w:rsidRDefault="00B72C94" w:rsidP="00434C34">
      <w:pPr>
        <w:pStyle w:val="ListParagraph"/>
        <w:numPr>
          <w:ilvl w:val="1"/>
          <w:numId w:val="15"/>
        </w:numPr>
      </w:pPr>
      <w:r>
        <w:t xml:space="preserve">How did the women respond to the technical and gender training? </w:t>
      </w:r>
    </w:p>
    <w:p w14:paraId="569BDB66" w14:textId="77777777" w:rsidR="00AC5DA6" w:rsidRDefault="00AC5DA6" w:rsidP="00434C34">
      <w:pPr>
        <w:pStyle w:val="ListParagraph"/>
        <w:numPr>
          <w:ilvl w:val="1"/>
          <w:numId w:val="15"/>
        </w:numPr>
      </w:pPr>
      <w:r>
        <w:t xml:space="preserve">Did shelf life of the spices increase due to better processing? </w:t>
      </w:r>
    </w:p>
    <w:p w14:paraId="5F30F465" w14:textId="195EC482" w:rsidR="008E08CF" w:rsidRDefault="00AC5DA6" w:rsidP="00434C34">
      <w:pPr>
        <w:pStyle w:val="ListParagraph"/>
        <w:numPr>
          <w:ilvl w:val="1"/>
          <w:numId w:val="15"/>
        </w:numPr>
      </w:pPr>
      <w:del w:id="97" w:author="Jane Hammaker" w:date="2021-10-15T15:01:00Z">
        <w:r w:rsidDel="00D21B35">
          <w:delText>Did the brand click with</w:delText>
        </w:r>
      </w:del>
      <w:ins w:id="98" w:author="Jane Hammaker" w:date="2021-10-15T15:01:00Z">
        <w:r w:rsidR="00D21B35">
          <w:t>Were</w:t>
        </w:r>
      </w:ins>
      <w:r>
        <w:t xml:space="preserve"> urban markets</w:t>
      </w:r>
      <w:ins w:id="99" w:author="Jane Hammaker" w:date="2021-10-15T15:01:00Z">
        <w:r w:rsidR="00D21B35">
          <w:t xml:space="preserve"> responsive to ACCESS branding</w:t>
        </w:r>
      </w:ins>
      <w:r>
        <w:t>?</w:t>
      </w:r>
      <w:ins w:id="100" w:author="Jane Hammaker" w:date="2021-10-15T15:02:00Z">
        <w:r w:rsidR="001007F7">
          <w:t xml:space="preserve"> Did they receive feedback? </w:t>
        </w:r>
      </w:ins>
      <w:r>
        <w:t xml:space="preserve"> </w:t>
      </w:r>
    </w:p>
    <w:p w14:paraId="2F1823AE" w14:textId="54AD9555" w:rsidR="00AC5DA6" w:rsidRDefault="00AC5DA6" w:rsidP="00434C34">
      <w:pPr>
        <w:pStyle w:val="ListParagraph"/>
        <w:numPr>
          <w:ilvl w:val="1"/>
          <w:numId w:val="15"/>
        </w:numPr>
      </w:pPr>
      <w:r>
        <w:lastRenderedPageBreak/>
        <w:t>Were effective market linkages established?</w:t>
      </w:r>
    </w:p>
    <w:p w14:paraId="5DEFB904" w14:textId="450B6E32" w:rsidR="008E08CF" w:rsidRDefault="008E08CF" w:rsidP="00434C34">
      <w:pPr>
        <w:pStyle w:val="ListParagraph"/>
        <w:numPr>
          <w:ilvl w:val="0"/>
          <w:numId w:val="15"/>
        </w:numPr>
      </w:pPr>
      <w:r>
        <w:t>Were there any changes in the project design and implementation strategy? If so, why and what were the implication on project outcomes?</w:t>
      </w:r>
    </w:p>
    <w:p w14:paraId="08B36B59" w14:textId="03148A7D" w:rsidR="00FA2259" w:rsidRDefault="00265134" w:rsidP="00D83C14">
      <w:pPr>
        <w:pStyle w:val="Heading1"/>
        <w:numPr>
          <w:ilvl w:val="0"/>
          <w:numId w:val="3"/>
        </w:numPr>
      </w:pPr>
      <w:bookmarkStart w:id="101" w:name="_Toc85200862"/>
      <w:r>
        <w:t>Ethic</w:t>
      </w:r>
      <w:r w:rsidR="000B0F16">
        <w:t>al Considerations</w:t>
      </w:r>
      <w:bookmarkEnd w:id="101"/>
      <w:r w:rsidR="000B0F16">
        <w:t xml:space="preserve"> </w:t>
      </w:r>
      <w:r>
        <w:t xml:space="preserve"> </w:t>
      </w:r>
    </w:p>
    <w:p w14:paraId="76AE056F" w14:textId="58ED7D9D" w:rsidR="007F1955" w:rsidRDefault="00C9437C" w:rsidP="00C9437C">
      <w:r>
        <w:t xml:space="preserve">The study poses limited risks to participants. Personal Identifiable information (PII) will not be </w:t>
      </w:r>
      <w:proofErr w:type="gramStart"/>
      <w:r>
        <w:t>shared</w:t>
      </w:r>
      <w:proofErr w:type="gramEnd"/>
      <w:r>
        <w:t xml:space="preserve"> and data will be safely collected and stored using encryption technology; any </w:t>
      </w:r>
      <w:r w:rsidR="00617A47">
        <w:t xml:space="preserve">information collected by hand will be stored and archived. We will also protect the privacy of participants </w:t>
      </w:r>
      <w:r w:rsidR="002C2B07">
        <w:t>throughout</w:t>
      </w:r>
      <w:r w:rsidR="00617A47">
        <w:t xml:space="preserve"> the interview</w:t>
      </w:r>
      <w:r w:rsidR="002C2B07">
        <w:t xml:space="preserve"> to </w:t>
      </w:r>
      <w:r w:rsidR="0097177D">
        <w:t>avoid</w:t>
      </w:r>
      <w:r w:rsidR="002C2B07">
        <w:t xml:space="preserve"> </w:t>
      </w:r>
      <w:r w:rsidR="0097177D">
        <w:t xml:space="preserve">sharing </w:t>
      </w:r>
      <w:r w:rsidR="007A3CEE">
        <w:t xml:space="preserve">their </w:t>
      </w:r>
      <w:r w:rsidR="0097177D">
        <w:t xml:space="preserve">personal </w:t>
      </w:r>
      <w:r w:rsidR="002C2B07">
        <w:t xml:space="preserve">information unintentionally. All results will be </w:t>
      </w:r>
      <w:r w:rsidR="006D2637">
        <w:t xml:space="preserve">anonymized and screened to </w:t>
      </w:r>
      <w:r w:rsidR="0097177D">
        <w:t xml:space="preserve">prevent </w:t>
      </w:r>
      <w:r w:rsidR="00D26065">
        <w:t xml:space="preserve">identifying responses from being published. </w:t>
      </w:r>
    </w:p>
    <w:p w14:paraId="2BCA57ED" w14:textId="4A02C017" w:rsidR="00D26065" w:rsidRDefault="00D26065" w:rsidP="00C9437C">
      <w:r>
        <w:t xml:space="preserve">All participants will be </w:t>
      </w:r>
      <w:r w:rsidR="00566868">
        <w:t xml:space="preserve">given the option to read or be read our consent form. Consent will be asked during the baseline, midline and endline quantitative and qualitative surveys. </w:t>
      </w:r>
      <w:r w:rsidR="007A3CEE">
        <w:t xml:space="preserve">We have received ethical approval from the </w:t>
      </w:r>
      <w:r w:rsidR="00E106EC">
        <w:t>Cataly</w:t>
      </w:r>
      <w:r w:rsidR="001A5634">
        <w:t>st Institutional Ethics Committee</w:t>
      </w:r>
      <w:r w:rsidR="00A07C03">
        <w:t>.</w:t>
      </w:r>
    </w:p>
    <w:p w14:paraId="008AEACB" w14:textId="69973F94" w:rsidR="00283ACF" w:rsidRDefault="00283ACF" w:rsidP="00C9437C">
      <w:r w:rsidRPr="00283ACF">
        <w:t>In addition to ethics, we will adhere to high standards of quality assurance and research transparency.</w:t>
      </w:r>
    </w:p>
    <w:p w14:paraId="73CB46C1" w14:textId="1E404020" w:rsidR="00283ACF" w:rsidRDefault="7F25E477" w:rsidP="00C9437C">
      <w:r>
        <w:t>3ie is committed to protecting the rights of our participants and ensuring our evaluation does no harm. Survey enumerators will be trained to provide additional mental health, sexual violence prevention, and/or other health resources to</w:t>
      </w:r>
      <w:r w:rsidR="5B2B2AC8">
        <w:t xml:space="preserve"> high-risk</w:t>
      </w:r>
      <w:r>
        <w:t xml:space="preserve"> participants</w:t>
      </w:r>
      <w:r w:rsidR="5B2B2AC8">
        <w:t>.</w:t>
      </w:r>
      <w:r w:rsidR="002C5874">
        <w:t xml:space="preserve"> All partners will </w:t>
      </w:r>
      <w:r w:rsidR="00AE6936">
        <w:t xml:space="preserve">follow state COVID-19 protocols where relevant to ensure participants and enumerators are protected. </w:t>
      </w:r>
      <w:r w:rsidR="5B2B2AC8">
        <w:t xml:space="preserve"> </w:t>
      </w:r>
      <w:commentRangeStart w:id="102"/>
      <w:commentRangeStart w:id="103"/>
      <w:commentRangeEnd w:id="102"/>
      <w:r w:rsidR="0043388E">
        <w:rPr>
          <w:rStyle w:val="CommentReference"/>
        </w:rPr>
        <w:commentReference w:id="102"/>
      </w:r>
      <w:commentRangeEnd w:id="103"/>
      <w:r w:rsidR="00B33636">
        <w:rPr>
          <w:rStyle w:val="CommentReference"/>
        </w:rPr>
        <w:commentReference w:id="103"/>
      </w:r>
    </w:p>
    <w:p w14:paraId="6845D16B" w14:textId="06D89E98" w:rsidR="0C6EF5AA" w:rsidRDefault="0C6EF5AA" w:rsidP="00C13138">
      <w:pPr>
        <w:pStyle w:val="Heading1"/>
        <w:numPr>
          <w:ilvl w:val="0"/>
          <w:numId w:val="3"/>
        </w:numPr>
      </w:pPr>
      <w:bookmarkStart w:id="104" w:name="_Toc85200863"/>
      <w:r>
        <w:t>Replication</w:t>
      </w:r>
      <w:bookmarkEnd w:id="104"/>
    </w:p>
    <w:p w14:paraId="3F48DB9A" w14:textId="691CF80E" w:rsidR="00AE6936" w:rsidRPr="00AE6936" w:rsidRDefault="00AE6936" w:rsidP="00AE6936">
      <w:r>
        <w:t>All anonymized, de-</w:t>
      </w:r>
      <w:proofErr w:type="gramStart"/>
      <w:r>
        <w:t>identified  data</w:t>
      </w:r>
      <w:proofErr w:type="gramEnd"/>
      <w:r>
        <w:t xml:space="preserve"> and code used for data analysis will be shared on 3ie’s GitHub page for transparency and replication. </w:t>
      </w:r>
    </w:p>
    <w:p w14:paraId="1A715D7E" w14:textId="672FA9FF" w:rsidR="00C13138" w:rsidRDefault="00C13138" w:rsidP="00C13138">
      <w:pPr>
        <w:pStyle w:val="Heading1"/>
        <w:numPr>
          <w:ilvl w:val="0"/>
          <w:numId w:val="3"/>
        </w:numPr>
      </w:pPr>
      <w:bookmarkStart w:id="105" w:name="_Toc85200864"/>
      <w:r>
        <w:t>Cost Effectiveness Analysis</w:t>
      </w:r>
      <w:bookmarkEnd w:id="105"/>
      <w:r>
        <w:t xml:space="preserve"> </w:t>
      </w:r>
    </w:p>
    <w:p w14:paraId="76E83995" w14:textId="6F48EA15" w:rsidR="00AE6936" w:rsidRDefault="00AE6936" w:rsidP="000F1466">
      <w:r>
        <w:t>Swashakt will also support cost effectiveness analys</w:t>
      </w:r>
      <w:r w:rsidR="00FA6F67">
        <w:t>e</w:t>
      </w:r>
      <w:r>
        <w:t xml:space="preserve">s (CEA) to collect and compare costs of projects within the program portfolio. ACCESS will </w:t>
      </w:r>
      <w:r w:rsidR="00FA6F67">
        <w:t xml:space="preserve">file </w:t>
      </w:r>
      <w:r w:rsidR="00752CC3">
        <w:t xml:space="preserve">Gramyashakti’ </w:t>
      </w:r>
      <w:r w:rsidR="00FA6F67">
        <w:t>quarterly</w:t>
      </w:r>
      <w:r w:rsidR="00752CC3">
        <w:t xml:space="preserve"> spending</w:t>
      </w:r>
      <w:r w:rsidR="00FA6F67">
        <w:t xml:space="preserve"> reports </w:t>
      </w:r>
      <w:r>
        <w:t>using the 3ie cost collection template</w:t>
      </w:r>
      <w:r w:rsidR="00FA6F67">
        <w:t xml:space="preserve">. To estimate </w:t>
      </w:r>
      <w:r w:rsidR="000A1B58">
        <w:t xml:space="preserve">the benefit of ACCESS program, the analysis will </w:t>
      </w:r>
      <w:r w:rsidR="005C181A">
        <w:t>estimate the net present value of participation for the female participations</w:t>
      </w:r>
      <w:r w:rsidR="00EE4700">
        <w:t xml:space="preserve">. Costs and benefits of participation will be </w:t>
      </w:r>
      <w:r w:rsidR="008040DE">
        <w:t xml:space="preserve">estimated </w:t>
      </w:r>
      <w:r w:rsidR="00686817">
        <w:t xml:space="preserve">(using the opportunity cost of participation) </w:t>
      </w:r>
      <w:r w:rsidR="008040DE">
        <w:t xml:space="preserve">and </w:t>
      </w:r>
      <w:r w:rsidR="00EE4700">
        <w:t xml:space="preserve">monetized </w:t>
      </w:r>
      <w:r w:rsidR="008040DE">
        <w:t>for comparability across projects</w:t>
      </w:r>
      <w:r w:rsidR="00686817">
        <w:t xml:space="preserve">. The </w:t>
      </w:r>
      <w:r w:rsidR="008040DE">
        <w:t>assumptions</w:t>
      </w:r>
      <w:r w:rsidR="00686817">
        <w:t xml:space="preserve"> used for the estimation of costs and benefits</w:t>
      </w:r>
      <w:r w:rsidR="008040DE">
        <w:t xml:space="preserve"> will be published</w:t>
      </w:r>
      <w:r w:rsidR="00686817">
        <w:t xml:space="preserve"> in the final analysis</w:t>
      </w:r>
      <w:r w:rsidR="008040DE">
        <w:t xml:space="preserve">. </w:t>
      </w:r>
      <w:r w:rsidR="00147D57">
        <w:t xml:space="preserve">The team will also conduct </w:t>
      </w:r>
      <w:r w:rsidR="00686817">
        <w:t>sensitivity analysis</w:t>
      </w:r>
      <w:r w:rsidR="00147D57">
        <w:t xml:space="preserve"> to ensure results are robust in different scenarios. </w:t>
      </w:r>
    </w:p>
    <w:p w14:paraId="328F033D" w14:textId="7776C414" w:rsidR="004A0634" w:rsidRDefault="004A0634">
      <w:r>
        <w:br w:type="page"/>
      </w:r>
    </w:p>
    <w:p w14:paraId="7A31E362" w14:textId="77777777" w:rsidR="00EE3D20" w:rsidRPr="00EE3D20" w:rsidRDefault="00EE3D20" w:rsidP="00EE3D20"/>
    <w:p w14:paraId="7CCED4D9" w14:textId="2B40B3B9" w:rsidR="003277C3" w:rsidRDefault="55BBA05D" w:rsidP="001A114E">
      <w:pPr>
        <w:pStyle w:val="Heading1"/>
        <w:numPr>
          <w:ilvl w:val="0"/>
          <w:numId w:val="3"/>
        </w:numPr>
      </w:pPr>
      <w:bookmarkStart w:id="106" w:name="_Toc85200865"/>
      <w:r>
        <w:t>Appendix</w:t>
      </w:r>
      <w:bookmarkEnd w:id="106"/>
      <w:r>
        <w:t xml:space="preserve"> </w:t>
      </w:r>
    </w:p>
    <w:p w14:paraId="2E9E7559" w14:textId="678F915C" w:rsidR="001A114E" w:rsidRDefault="003277C3" w:rsidP="001A114E">
      <w:r w:rsidRPr="774671DF">
        <w:rPr>
          <w:b/>
          <w:bCs/>
        </w:rPr>
        <w:t xml:space="preserve">Appendix </w:t>
      </w:r>
      <w:r w:rsidR="001B13ED">
        <w:rPr>
          <w:b/>
          <w:bCs/>
        </w:rPr>
        <w:t>1</w:t>
      </w:r>
      <w:r>
        <w:t>: Comparison of baseline</w:t>
      </w:r>
      <w:r w:rsidR="001A114E">
        <w:t xml:space="preserve"> characteristics </w:t>
      </w:r>
      <w:r>
        <w:t xml:space="preserve">in Treatment and Control Villages </w:t>
      </w:r>
    </w:p>
    <w:tbl>
      <w:tblPr>
        <w:tblStyle w:val="TableGrid"/>
        <w:tblW w:w="0" w:type="auto"/>
        <w:tblLayout w:type="fixed"/>
        <w:tblLook w:val="06A0" w:firstRow="1" w:lastRow="0" w:firstColumn="1" w:lastColumn="0" w:noHBand="1" w:noVBand="1"/>
      </w:tblPr>
      <w:tblGrid>
        <w:gridCol w:w="1288"/>
        <w:gridCol w:w="1288"/>
        <w:gridCol w:w="1288"/>
        <w:gridCol w:w="1288"/>
        <w:gridCol w:w="1288"/>
        <w:gridCol w:w="1288"/>
        <w:gridCol w:w="1288"/>
      </w:tblGrid>
      <w:tr w:rsidR="00896DE7" w14:paraId="3742A3D2" w14:textId="77777777" w:rsidTr="00B62ED9">
        <w:tc>
          <w:tcPr>
            <w:tcW w:w="1288" w:type="dxa"/>
          </w:tcPr>
          <w:p w14:paraId="22CA8619" w14:textId="2296AF0E" w:rsidR="00896DE7" w:rsidRDefault="00896DE7" w:rsidP="001B13ED"/>
        </w:tc>
        <w:tc>
          <w:tcPr>
            <w:tcW w:w="2576" w:type="dxa"/>
            <w:gridSpan w:val="2"/>
          </w:tcPr>
          <w:p w14:paraId="148B86EA" w14:textId="77777777" w:rsidR="00896DE7" w:rsidRDefault="00896DE7" w:rsidP="001B13ED">
            <w:r>
              <w:t>Treatment</w:t>
            </w:r>
          </w:p>
          <w:p w14:paraId="4548F5C4" w14:textId="1AC8E296" w:rsidR="00896DE7" w:rsidRDefault="00896DE7" w:rsidP="001B13ED">
            <w:r>
              <w:t xml:space="preserve">(n=46) </w:t>
            </w:r>
          </w:p>
        </w:tc>
        <w:tc>
          <w:tcPr>
            <w:tcW w:w="2576" w:type="dxa"/>
            <w:gridSpan w:val="2"/>
          </w:tcPr>
          <w:p w14:paraId="49C74B1A" w14:textId="0540D880" w:rsidR="00896DE7" w:rsidRDefault="00896DE7" w:rsidP="001B13ED">
            <w:r>
              <w:t>Control (N=45)</w:t>
            </w:r>
          </w:p>
        </w:tc>
        <w:tc>
          <w:tcPr>
            <w:tcW w:w="1288" w:type="dxa"/>
          </w:tcPr>
          <w:p w14:paraId="4B150F05" w14:textId="22D0243D" w:rsidR="00896DE7" w:rsidRDefault="00896DE7" w:rsidP="001B13ED"/>
        </w:tc>
        <w:tc>
          <w:tcPr>
            <w:tcW w:w="1288" w:type="dxa"/>
          </w:tcPr>
          <w:p w14:paraId="16233197" w14:textId="516E4EBC" w:rsidR="00896DE7" w:rsidRDefault="00896DE7" w:rsidP="001B13ED"/>
        </w:tc>
      </w:tr>
      <w:tr w:rsidR="774671DF" w14:paraId="103ECB4A" w14:textId="77777777" w:rsidTr="774671DF">
        <w:tc>
          <w:tcPr>
            <w:tcW w:w="1288" w:type="dxa"/>
          </w:tcPr>
          <w:p w14:paraId="60E561C4" w14:textId="22D0243D" w:rsidR="774671DF" w:rsidRDefault="774671DF" w:rsidP="001B13ED"/>
        </w:tc>
        <w:tc>
          <w:tcPr>
            <w:tcW w:w="1288" w:type="dxa"/>
          </w:tcPr>
          <w:p w14:paraId="795478A5" w14:textId="6142DA94" w:rsidR="70470FBE" w:rsidRDefault="70470FBE" w:rsidP="001B13ED">
            <w:r>
              <w:t>Mean</w:t>
            </w:r>
          </w:p>
        </w:tc>
        <w:tc>
          <w:tcPr>
            <w:tcW w:w="1288" w:type="dxa"/>
          </w:tcPr>
          <w:p w14:paraId="2C8FD46B" w14:textId="47ABD19B" w:rsidR="70470FBE" w:rsidRDefault="70470FBE" w:rsidP="001B13ED">
            <w:r>
              <w:t>SD</w:t>
            </w:r>
          </w:p>
        </w:tc>
        <w:tc>
          <w:tcPr>
            <w:tcW w:w="1288" w:type="dxa"/>
          </w:tcPr>
          <w:p w14:paraId="19C79499" w14:textId="0B39E2D4" w:rsidR="70470FBE" w:rsidRDefault="70470FBE" w:rsidP="001B13ED">
            <w:r>
              <w:t>Mean</w:t>
            </w:r>
          </w:p>
        </w:tc>
        <w:tc>
          <w:tcPr>
            <w:tcW w:w="1288" w:type="dxa"/>
          </w:tcPr>
          <w:p w14:paraId="69DEAFB9" w14:textId="61AB680B" w:rsidR="70470FBE" w:rsidRDefault="70470FBE" w:rsidP="001B13ED">
            <w:r>
              <w:t>SD</w:t>
            </w:r>
          </w:p>
        </w:tc>
        <w:tc>
          <w:tcPr>
            <w:tcW w:w="1288" w:type="dxa"/>
          </w:tcPr>
          <w:p w14:paraId="40691C61" w14:textId="56D101C8" w:rsidR="70470FBE" w:rsidRDefault="70470FBE" w:rsidP="001B13ED">
            <w:r>
              <w:t xml:space="preserve">Difference </w:t>
            </w:r>
          </w:p>
        </w:tc>
        <w:tc>
          <w:tcPr>
            <w:tcW w:w="1288" w:type="dxa"/>
          </w:tcPr>
          <w:p w14:paraId="2917AFDD" w14:textId="0B185E45" w:rsidR="70470FBE" w:rsidRDefault="70470FBE" w:rsidP="001B13ED">
            <w:r>
              <w:t>P-value</w:t>
            </w:r>
          </w:p>
        </w:tc>
      </w:tr>
      <w:tr w:rsidR="00896DE7" w:rsidRPr="001B13ED" w14:paraId="0CDC9058" w14:textId="77777777" w:rsidTr="00896DE7">
        <w:tc>
          <w:tcPr>
            <w:tcW w:w="1288" w:type="dxa"/>
          </w:tcPr>
          <w:p w14:paraId="79236AA1" w14:textId="0B29EF80" w:rsidR="00896DE7" w:rsidRPr="001B13ED" w:rsidRDefault="00896DE7" w:rsidP="001B13ED">
            <w:pPr>
              <w:rPr>
                <w:rFonts w:cs="Times New Roman"/>
              </w:rPr>
            </w:pPr>
            <w:r w:rsidRPr="001B13ED">
              <w:rPr>
                <w:rFonts w:cs="Times New Roman"/>
                <w:lang w:val="en-GB"/>
              </w:rPr>
              <w:t>Number of HH (#)</w:t>
            </w:r>
          </w:p>
        </w:tc>
        <w:tc>
          <w:tcPr>
            <w:tcW w:w="1288" w:type="dxa"/>
            <w:vAlign w:val="bottom"/>
          </w:tcPr>
          <w:p w14:paraId="0A9DAB68" w14:textId="62D5C7A2" w:rsidR="00896DE7" w:rsidRPr="001B13ED" w:rsidRDefault="00896DE7" w:rsidP="001B13ED">
            <w:pPr>
              <w:rPr>
                <w:rFonts w:cs="Times New Roman"/>
              </w:rPr>
            </w:pPr>
            <w:r w:rsidRPr="001B13ED">
              <w:rPr>
                <w:rFonts w:cs="Times New Roman"/>
              </w:rPr>
              <w:t>548.27</w:t>
            </w:r>
          </w:p>
        </w:tc>
        <w:tc>
          <w:tcPr>
            <w:tcW w:w="1288" w:type="dxa"/>
            <w:shd w:val="clear" w:color="auto" w:fill="auto"/>
            <w:vAlign w:val="bottom"/>
          </w:tcPr>
          <w:p w14:paraId="74DE470E" w14:textId="5D8CB10E" w:rsidR="00896DE7" w:rsidRPr="001B13ED" w:rsidRDefault="00AB5D9C" w:rsidP="001B13ED">
            <w:pPr>
              <w:rPr>
                <w:rFonts w:cs="Times New Roman"/>
              </w:rPr>
            </w:pPr>
            <w:r>
              <w:rPr>
                <w:rFonts w:cs="Times New Roman"/>
              </w:rPr>
              <w:t>(</w:t>
            </w:r>
            <w:r w:rsidR="00896DE7" w:rsidRPr="001B13ED">
              <w:rPr>
                <w:rFonts w:cs="Times New Roman"/>
              </w:rPr>
              <w:t>896.2</w:t>
            </w:r>
            <w:r>
              <w:rPr>
                <w:rFonts w:cs="Times New Roman"/>
              </w:rPr>
              <w:t>)</w:t>
            </w:r>
          </w:p>
        </w:tc>
        <w:tc>
          <w:tcPr>
            <w:tcW w:w="1288" w:type="dxa"/>
            <w:shd w:val="clear" w:color="auto" w:fill="auto"/>
            <w:vAlign w:val="bottom"/>
          </w:tcPr>
          <w:p w14:paraId="162CB0D1" w14:textId="0453C0FD" w:rsidR="00896DE7" w:rsidRPr="001B13ED" w:rsidRDefault="00896DE7" w:rsidP="001B13ED">
            <w:pPr>
              <w:rPr>
                <w:rFonts w:cs="Times New Roman"/>
              </w:rPr>
            </w:pPr>
            <w:r w:rsidRPr="001B13ED">
              <w:rPr>
                <w:rFonts w:cs="Times New Roman"/>
              </w:rPr>
              <w:t>505.91</w:t>
            </w:r>
          </w:p>
        </w:tc>
        <w:tc>
          <w:tcPr>
            <w:tcW w:w="1288" w:type="dxa"/>
            <w:vAlign w:val="bottom"/>
          </w:tcPr>
          <w:p w14:paraId="28054496" w14:textId="090474E5" w:rsidR="00896DE7" w:rsidRPr="001B13ED" w:rsidRDefault="00AB5D9C" w:rsidP="001B13ED">
            <w:pPr>
              <w:rPr>
                <w:rFonts w:cs="Times New Roman"/>
              </w:rPr>
            </w:pPr>
            <w:r>
              <w:rPr>
                <w:rFonts w:cs="Times New Roman"/>
              </w:rPr>
              <w:t>(</w:t>
            </w:r>
            <w:r w:rsidR="00896DE7" w:rsidRPr="001B13ED">
              <w:rPr>
                <w:rFonts w:cs="Times New Roman"/>
              </w:rPr>
              <w:t>622.97</w:t>
            </w:r>
            <w:r>
              <w:rPr>
                <w:rFonts w:cs="Times New Roman"/>
              </w:rPr>
              <w:t>)</w:t>
            </w:r>
          </w:p>
        </w:tc>
        <w:tc>
          <w:tcPr>
            <w:tcW w:w="1288" w:type="dxa"/>
            <w:vAlign w:val="bottom"/>
          </w:tcPr>
          <w:p w14:paraId="7B09148A" w14:textId="28DE4CE6" w:rsidR="00896DE7" w:rsidRPr="001B13ED" w:rsidRDefault="00896DE7" w:rsidP="001B13ED">
            <w:pPr>
              <w:rPr>
                <w:rFonts w:cs="Times New Roman"/>
              </w:rPr>
            </w:pPr>
            <w:r w:rsidRPr="001B13ED">
              <w:rPr>
                <w:rFonts w:cs="Times New Roman"/>
              </w:rPr>
              <w:t>42.35</w:t>
            </w:r>
          </w:p>
        </w:tc>
        <w:tc>
          <w:tcPr>
            <w:tcW w:w="1288" w:type="dxa"/>
            <w:vAlign w:val="bottom"/>
          </w:tcPr>
          <w:p w14:paraId="3AD0F54F" w14:textId="5BAAE266" w:rsidR="00896DE7" w:rsidRPr="001B13ED" w:rsidRDefault="00896DE7" w:rsidP="001B13ED">
            <w:pPr>
              <w:rPr>
                <w:rFonts w:cs="Times New Roman"/>
              </w:rPr>
            </w:pPr>
            <w:r w:rsidRPr="001B13ED">
              <w:rPr>
                <w:rFonts w:cs="Times New Roman"/>
              </w:rPr>
              <w:t>.79</w:t>
            </w:r>
          </w:p>
        </w:tc>
      </w:tr>
      <w:tr w:rsidR="00896DE7" w:rsidRPr="001B13ED" w14:paraId="29D97F6B" w14:textId="77777777" w:rsidTr="00896DE7">
        <w:tc>
          <w:tcPr>
            <w:tcW w:w="1288" w:type="dxa"/>
          </w:tcPr>
          <w:p w14:paraId="4141E725" w14:textId="3E586C4A" w:rsidR="00896DE7" w:rsidRPr="001B13ED" w:rsidRDefault="00896DE7" w:rsidP="001B13ED">
            <w:pPr>
              <w:rPr>
                <w:rFonts w:cs="Times New Roman"/>
              </w:rPr>
            </w:pPr>
            <w:r w:rsidRPr="001B13ED">
              <w:rPr>
                <w:rFonts w:cs="Times New Roman"/>
                <w:lang w:val="en-GB"/>
              </w:rPr>
              <w:t>Fraction SC (%)</w:t>
            </w:r>
          </w:p>
        </w:tc>
        <w:tc>
          <w:tcPr>
            <w:tcW w:w="1288" w:type="dxa"/>
            <w:vAlign w:val="bottom"/>
          </w:tcPr>
          <w:p w14:paraId="63E6B5B3" w14:textId="621039BC" w:rsidR="00896DE7" w:rsidRPr="001B13ED" w:rsidRDefault="00AB5D9C" w:rsidP="001B13ED">
            <w:pPr>
              <w:rPr>
                <w:rFonts w:cs="Times New Roman"/>
              </w:rPr>
            </w:pPr>
            <w:r>
              <w:rPr>
                <w:rFonts w:cs="Times New Roman"/>
              </w:rPr>
              <w:t>0</w:t>
            </w:r>
            <w:r w:rsidR="00896DE7" w:rsidRPr="001B13ED">
              <w:rPr>
                <w:rFonts w:cs="Times New Roman"/>
              </w:rPr>
              <w:t>.09</w:t>
            </w:r>
          </w:p>
        </w:tc>
        <w:tc>
          <w:tcPr>
            <w:tcW w:w="1288" w:type="dxa"/>
            <w:shd w:val="clear" w:color="auto" w:fill="auto"/>
            <w:vAlign w:val="bottom"/>
          </w:tcPr>
          <w:p w14:paraId="411167C7" w14:textId="237BDE69" w:rsidR="00896DE7" w:rsidRPr="001B13ED" w:rsidRDefault="00AB5D9C" w:rsidP="001B13ED">
            <w:pPr>
              <w:rPr>
                <w:rFonts w:cs="Times New Roman"/>
              </w:rPr>
            </w:pPr>
            <w:r>
              <w:rPr>
                <w:rFonts w:cs="Times New Roman"/>
              </w:rPr>
              <w:t>(0</w:t>
            </w:r>
            <w:r w:rsidR="00896DE7" w:rsidRPr="001B13ED">
              <w:rPr>
                <w:rFonts w:cs="Times New Roman"/>
              </w:rPr>
              <w:t>.09</w:t>
            </w:r>
            <w:r>
              <w:rPr>
                <w:rFonts w:cs="Times New Roman"/>
              </w:rPr>
              <w:t>)</w:t>
            </w:r>
          </w:p>
        </w:tc>
        <w:tc>
          <w:tcPr>
            <w:tcW w:w="1288" w:type="dxa"/>
            <w:shd w:val="clear" w:color="auto" w:fill="auto"/>
            <w:vAlign w:val="bottom"/>
          </w:tcPr>
          <w:p w14:paraId="3AC7F730" w14:textId="1238069C" w:rsidR="00896DE7" w:rsidRPr="001B13ED" w:rsidRDefault="00AB5D9C" w:rsidP="001B13ED">
            <w:pPr>
              <w:rPr>
                <w:rFonts w:cs="Times New Roman"/>
              </w:rPr>
            </w:pPr>
            <w:r>
              <w:rPr>
                <w:rFonts w:cs="Times New Roman"/>
              </w:rPr>
              <w:t>0</w:t>
            </w:r>
            <w:r w:rsidR="00896DE7" w:rsidRPr="001B13ED">
              <w:rPr>
                <w:rFonts w:cs="Times New Roman"/>
              </w:rPr>
              <w:t>.11</w:t>
            </w:r>
          </w:p>
        </w:tc>
        <w:tc>
          <w:tcPr>
            <w:tcW w:w="1288" w:type="dxa"/>
            <w:vAlign w:val="bottom"/>
          </w:tcPr>
          <w:p w14:paraId="46CCE77A" w14:textId="497B1741" w:rsidR="00896DE7" w:rsidRPr="001B13ED" w:rsidRDefault="00AB5D9C" w:rsidP="001B13ED">
            <w:pPr>
              <w:rPr>
                <w:rFonts w:cs="Times New Roman"/>
              </w:rPr>
            </w:pPr>
            <w:r>
              <w:rPr>
                <w:rFonts w:cs="Times New Roman"/>
              </w:rPr>
              <w:t>(0</w:t>
            </w:r>
            <w:r w:rsidR="00896DE7" w:rsidRPr="001B13ED">
              <w:rPr>
                <w:rFonts w:cs="Times New Roman"/>
              </w:rPr>
              <w:t>.1</w:t>
            </w:r>
            <w:r>
              <w:rPr>
                <w:rFonts w:cs="Times New Roman"/>
              </w:rPr>
              <w:t>)</w:t>
            </w:r>
          </w:p>
        </w:tc>
        <w:tc>
          <w:tcPr>
            <w:tcW w:w="1288" w:type="dxa"/>
            <w:vAlign w:val="bottom"/>
          </w:tcPr>
          <w:p w14:paraId="49181B6A" w14:textId="7338D843" w:rsidR="00896DE7" w:rsidRPr="001B13ED" w:rsidRDefault="00896DE7" w:rsidP="001B13ED">
            <w:pPr>
              <w:rPr>
                <w:rFonts w:cs="Times New Roman"/>
              </w:rPr>
            </w:pPr>
            <w:r w:rsidRPr="001B13ED">
              <w:rPr>
                <w:rFonts w:cs="Times New Roman"/>
              </w:rPr>
              <w:t>-0.02</w:t>
            </w:r>
          </w:p>
        </w:tc>
        <w:tc>
          <w:tcPr>
            <w:tcW w:w="1288" w:type="dxa"/>
            <w:vAlign w:val="bottom"/>
          </w:tcPr>
          <w:p w14:paraId="60BEC7D3" w14:textId="45BC3806" w:rsidR="00896DE7" w:rsidRPr="001B13ED" w:rsidRDefault="00896DE7" w:rsidP="001B13ED">
            <w:pPr>
              <w:rPr>
                <w:rFonts w:cs="Times New Roman"/>
              </w:rPr>
            </w:pPr>
            <w:r w:rsidRPr="001B13ED">
              <w:rPr>
                <w:rFonts w:cs="Times New Roman"/>
              </w:rPr>
              <w:t>.44</w:t>
            </w:r>
          </w:p>
        </w:tc>
      </w:tr>
      <w:tr w:rsidR="00896DE7" w:rsidRPr="001B13ED" w14:paraId="07551E45" w14:textId="77777777" w:rsidTr="00896DE7">
        <w:tc>
          <w:tcPr>
            <w:tcW w:w="1288" w:type="dxa"/>
          </w:tcPr>
          <w:p w14:paraId="38158577" w14:textId="510516F9" w:rsidR="00896DE7" w:rsidRPr="001B13ED" w:rsidRDefault="00896DE7" w:rsidP="001B13ED">
            <w:pPr>
              <w:rPr>
                <w:rFonts w:cs="Times New Roman"/>
              </w:rPr>
            </w:pPr>
            <w:r w:rsidRPr="001B13ED">
              <w:rPr>
                <w:rFonts w:cs="Times New Roman"/>
                <w:lang w:val="en-GB"/>
              </w:rPr>
              <w:t>Fraction ST (%)</w:t>
            </w:r>
          </w:p>
        </w:tc>
        <w:tc>
          <w:tcPr>
            <w:tcW w:w="1288" w:type="dxa"/>
            <w:vAlign w:val="bottom"/>
          </w:tcPr>
          <w:p w14:paraId="0935FFBC" w14:textId="2383C81A" w:rsidR="00896DE7" w:rsidRPr="001B13ED" w:rsidRDefault="00AB5D9C" w:rsidP="001B13ED">
            <w:pPr>
              <w:rPr>
                <w:rFonts w:cs="Times New Roman"/>
              </w:rPr>
            </w:pPr>
            <w:r>
              <w:rPr>
                <w:rFonts w:cs="Times New Roman"/>
              </w:rPr>
              <w:t>0</w:t>
            </w:r>
            <w:r w:rsidR="00896DE7" w:rsidRPr="001B13ED">
              <w:rPr>
                <w:rFonts w:cs="Times New Roman"/>
              </w:rPr>
              <w:t>.44</w:t>
            </w:r>
          </w:p>
        </w:tc>
        <w:tc>
          <w:tcPr>
            <w:tcW w:w="1288" w:type="dxa"/>
            <w:shd w:val="clear" w:color="auto" w:fill="auto"/>
            <w:vAlign w:val="bottom"/>
          </w:tcPr>
          <w:p w14:paraId="74308D8A" w14:textId="0E5E6E5E" w:rsidR="00896DE7" w:rsidRPr="001B13ED" w:rsidRDefault="00AB5D9C" w:rsidP="001B13ED">
            <w:pPr>
              <w:rPr>
                <w:rFonts w:cs="Times New Roman"/>
              </w:rPr>
            </w:pPr>
            <w:r>
              <w:rPr>
                <w:rFonts w:cs="Times New Roman"/>
              </w:rPr>
              <w:t>(0</w:t>
            </w:r>
            <w:r w:rsidR="00896DE7" w:rsidRPr="001B13ED">
              <w:rPr>
                <w:rFonts w:cs="Times New Roman"/>
              </w:rPr>
              <w:t>.37</w:t>
            </w:r>
            <w:r>
              <w:rPr>
                <w:rFonts w:cs="Times New Roman"/>
              </w:rPr>
              <w:t>)</w:t>
            </w:r>
          </w:p>
        </w:tc>
        <w:tc>
          <w:tcPr>
            <w:tcW w:w="1288" w:type="dxa"/>
            <w:shd w:val="clear" w:color="auto" w:fill="auto"/>
            <w:vAlign w:val="bottom"/>
          </w:tcPr>
          <w:p w14:paraId="4926AA68" w14:textId="7774517B" w:rsidR="00896DE7" w:rsidRPr="001B13ED" w:rsidRDefault="00896DE7" w:rsidP="001B13ED">
            <w:pPr>
              <w:rPr>
                <w:rFonts w:cs="Times New Roman"/>
              </w:rPr>
            </w:pPr>
            <w:r w:rsidRPr="001B13ED">
              <w:rPr>
                <w:rFonts w:cs="Times New Roman"/>
              </w:rPr>
              <w:t>.4</w:t>
            </w:r>
          </w:p>
        </w:tc>
        <w:tc>
          <w:tcPr>
            <w:tcW w:w="1288" w:type="dxa"/>
            <w:vAlign w:val="bottom"/>
          </w:tcPr>
          <w:p w14:paraId="49361BE8" w14:textId="75F19962" w:rsidR="00896DE7" w:rsidRPr="001B13ED" w:rsidRDefault="00AB5D9C" w:rsidP="001B13ED">
            <w:pPr>
              <w:rPr>
                <w:rFonts w:cs="Times New Roman"/>
              </w:rPr>
            </w:pPr>
            <w:r>
              <w:rPr>
                <w:rFonts w:cs="Times New Roman"/>
              </w:rPr>
              <w:t>(0</w:t>
            </w:r>
            <w:r w:rsidR="00896DE7" w:rsidRPr="001B13ED">
              <w:rPr>
                <w:rFonts w:cs="Times New Roman"/>
              </w:rPr>
              <w:t>.34</w:t>
            </w:r>
            <w:r>
              <w:rPr>
                <w:rFonts w:cs="Times New Roman"/>
              </w:rPr>
              <w:t>)</w:t>
            </w:r>
          </w:p>
        </w:tc>
        <w:tc>
          <w:tcPr>
            <w:tcW w:w="1288" w:type="dxa"/>
            <w:vAlign w:val="bottom"/>
          </w:tcPr>
          <w:p w14:paraId="1B5AD037" w14:textId="66CD71D5" w:rsidR="00896DE7" w:rsidRPr="001B13ED" w:rsidRDefault="00896DE7" w:rsidP="001B13ED">
            <w:pPr>
              <w:rPr>
                <w:rFonts w:cs="Times New Roman"/>
              </w:rPr>
            </w:pPr>
            <w:r w:rsidRPr="001B13ED">
              <w:rPr>
                <w:rFonts w:cs="Times New Roman"/>
              </w:rPr>
              <w:t>0.03</w:t>
            </w:r>
          </w:p>
        </w:tc>
        <w:tc>
          <w:tcPr>
            <w:tcW w:w="1288" w:type="dxa"/>
            <w:vAlign w:val="bottom"/>
          </w:tcPr>
          <w:p w14:paraId="72C35061" w14:textId="60BE1745" w:rsidR="00896DE7" w:rsidRPr="001B13ED" w:rsidRDefault="00896DE7" w:rsidP="001B13ED">
            <w:pPr>
              <w:rPr>
                <w:rFonts w:cs="Times New Roman"/>
              </w:rPr>
            </w:pPr>
            <w:r w:rsidRPr="001B13ED">
              <w:rPr>
                <w:rFonts w:cs="Times New Roman"/>
              </w:rPr>
              <w:t>.64</w:t>
            </w:r>
          </w:p>
        </w:tc>
      </w:tr>
      <w:tr w:rsidR="00896DE7" w:rsidRPr="001B13ED" w14:paraId="5AF5DD53" w14:textId="77777777" w:rsidTr="00896DE7">
        <w:tc>
          <w:tcPr>
            <w:tcW w:w="1288" w:type="dxa"/>
          </w:tcPr>
          <w:p w14:paraId="6BEDA689" w14:textId="357F2C28" w:rsidR="00896DE7" w:rsidRPr="001B13ED" w:rsidRDefault="00896DE7" w:rsidP="001B13ED">
            <w:pPr>
              <w:rPr>
                <w:rFonts w:cs="Times New Roman"/>
              </w:rPr>
            </w:pPr>
            <w:r w:rsidRPr="001B13ED">
              <w:rPr>
                <w:rFonts w:cs="Times New Roman"/>
                <w:lang w:val="en-GB"/>
              </w:rPr>
              <w:t>Literate females (#)</w:t>
            </w:r>
          </w:p>
        </w:tc>
        <w:tc>
          <w:tcPr>
            <w:tcW w:w="1288" w:type="dxa"/>
            <w:vAlign w:val="bottom"/>
          </w:tcPr>
          <w:p w14:paraId="171ABE86" w14:textId="6ACDBB1E" w:rsidR="00896DE7" w:rsidRPr="001B13ED" w:rsidRDefault="00896DE7" w:rsidP="001B13ED">
            <w:pPr>
              <w:rPr>
                <w:rFonts w:cs="Times New Roman"/>
              </w:rPr>
            </w:pPr>
            <w:r w:rsidRPr="001B13ED">
              <w:rPr>
                <w:rFonts w:cs="Times New Roman"/>
              </w:rPr>
              <w:t>577.91</w:t>
            </w:r>
          </w:p>
        </w:tc>
        <w:tc>
          <w:tcPr>
            <w:tcW w:w="1288" w:type="dxa"/>
            <w:shd w:val="clear" w:color="auto" w:fill="auto"/>
            <w:vAlign w:val="bottom"/>
          </w:tcPr>
          <w:p w14:paraId="780BCBC1" w14:textId="0FC31BF4" w:rsidR="00896DE7" w:rsidRPr="001B13ED" w:rsidRDefault="00AB5D9C" w:rsidP="001B13ED">
            <w:pPr>
              <w:rPr>
                <w:rFonts w:cs="Times New Roman"/>
              </w:rPr>
            </w:pPr>
            <w:r>
              <w:rPr>
                <w:rFonts w:cs="Times New Roman"/>
              </w:rPr>
              <w:t>(</w:t>
            </w:r>
            <w:r w:rsidR="00896DE7" w:rsidRPr="001B13ED">
              <w:rPr>
                <w:rFonts w:cs="Times New Roman"/>
              </w:rPr>
              <w:t>1045.88</w:t>
            </w:r>
            <w:r>
              <w:rPr>
                <w:rFonts w:cs="Times New Roman"/>
              </w:rPr>
              <w:t>)</w:t>
            </w:r>
          </w:p>
        </w:tc>
        <w:tc>
          <w:tcPr>
            <w:tcW w:w="1288" w:type="dxa"/>
            <w:shd w:val="clear" w:color="auto" w:fill="auto"/>
            <w:vAlign w:val="bottom"/>
          </w:tcPr>
          <w:p w14:paraId="7794AA57" w14:textId="4466E660" w:rsidR="00896DE7" w:rsidRPr="001B13ED" w:rsidRDefault="00896DE7" w:rsidP="001B13ED">
            <w:pPr>
              <w:rPr>
                <w:rFonts w:cs="Times New Roman"/>
              </w:rPr>
            </w:pPr>
            <w:r w:rsidRPr="001B13ED">
              <w:rPr>
                <w:rFonts w:cs="Times New Roman"/>
              </w:rPr>
              <w:t>456.67</w:t>
            </w:r>
          </w:p>
        </w:tc>
        <w:tc>
          <w:tcPr>
            <w:tcW w:w="1288" w:type="dxa"/>
            <w:vAlign w:val="bottom"/>
          </w:tcPr>
          <w:p w14:paraId="1D57B5EE" w14:textId="2CC10847" w:rsidR="00896DE7" w:rsidRPr="001B13ED" w:rsidRDefault="00AB5D9C" w:rsidP="001B13ED">
            <w:pPr>
              <w:rPr>
                <w:rFonts w:cs="Times New Roman"/>
              </w:rPr>
            </w:pPr>
            <w:r>
              <w:rPr>
                <w:rFonts w:cs="Times New Roman"/>
              </w:rPr>
              <w:t>(</w:t>
            </w:r>
            <w:r w:rsidR="00896DE7" w:rsidRPr="001B13ED">
              <w:rPr>
                <w:rFonts w:cs="Times New Roman"/>
              </w:rPr>
              <w:t>656.67</w:t>
            </w:r>
            <w:r>
              <w:rPr>
                <w:rFonts w:cs="Times New Roman"/>
              </w:rPr>
              <w:t>)</w:t>
            </w:r>
          </w:p>
        </w:tc>
        <w:tc>
          <w:tcPr>
            <w:tcW w:w="1288" w:type="dxa"/>
            <w:vAlign w:val="bottom"/>
          </w:tcPr>
          <w:p w14:paraId="48EB3BB5" w14:textId="7294DD01" w:rsidR="00896DE7" w:rsidRPr="001B13ED" w:rsidRDefault="00896DE7" w:rsidP="001B13ED">
            <w:pPr>
              <w:rPr>
                <w:rFonts w:cs="Times New Roman"/>
              </w:rPr>
            </w:pPr>
            <w:r w:rsidRPr="001B13ED">
              <w:rPr>
                <w:rFonts w:cs="Times New Roman"/>
              </w:rPr>
              <w:t>121.24</w:t>
            </w:r>
          </w:p>
        </w:tc>
        <w:tc>
          <w:tcPr>
            <w:tcW w:w="1288" w:type="dxa"/>
            <w:vAlign w:val="bottom"/>
          </w:tcPr>
          <w:p w14:paraId="035E7D34" w14:textId="778F8AC7" w:rsidR="00896DE7" w:rsidRPr="001B13ED" w:rsidRDefault="00896DE7" w:rsidP="001B13ED">
            <w:pPr>
              <w:rPr>
                <w:rFonts w:cs="Times New Roman"/>
              </w:rPr>
            </w:pPr>
            <w:r w:rsidRPr="001B13ED">
              <w:rPr>
                <w:rFonts w:cs="Times New Roman"/>
              </w:rPr>
              <w:t>.51</w:t>
            </w:r>
          </w:p>
        </w:tc>
      </w:tr>
      <w:tr w:rsidR="00896DE7" w:rsidRPr="001B13ED" w14:paraId="5BCD12A7" w14:textId="77777777" w:rsidTr="00896DE7">
        <w:tc>
          <w:tcPr>
            <w:tcW w:w="1288" w:type="dxa"/>
          </w:tcPr>
          <w:p w14:paraId="2EF64DA2" w14:textId="71905DC4" w:rsidR="00896DE7" w:rsidRPr="001B13ED" w:rsidRDefault="00896DE7" w:rsidP="001B13ED">
            <w:pPr>
              <w:rPr>
                <w:rFonts w:cs="Times New Roman"/>
              </w:rPr>
            </w:pPr>
            <w:r w:rsidRPr="001B13ED">
              <w:rPr>
                <w:rFonts w:cs="Times New Roman"/>
                <w:lang w:val="en-GB"/>
              </w:rPr>
              <w:t>Total # of Main Workers</w:t>
            </w:r>
          </w:p>
        </w:tc>
        <w:tc>
          <w:tcPr>
            <w:tcW w:w="1288" w:type="dxa"/>
            <w:vAlign w:val="bottom"/>
          </w:tcPr>
          <w:p w14:paraId="3A0D15DF" w14:textId="4A6A0963" w:rsidR="00896DE7" w:rsidRPr="001B13ED" w:rsidRDefault="00896DE7" w:rsidP="001B13ED">
            <w:pPr>
              <w:rPr>
                <w:rFonts w:cs="Times New Roman"/>
              </w:rPr>
            </w:pPr>
            <w:r w:rsidRPr="001B13ED">
              <w:rPr>
                <w:rFonts w:cs="Times New Roman"/>
              </w:rPr>
              <w:t>972.73</w:t>
            </w:r>
          </w:p>
        </w:tc>
        <w:tc>
          <w:tcPr>
            <w:tcW w:w="1288" w:type="dxa"/>
            <w:shd w:val="clear" w:color="auto" w:fill="auto"/>
            <w:vAlign w:val="bottom"/>
          </w:tcPr>
          <w:p w14:paraId="230CD392" w14:textId="5BACF464" w:rsidR="00896DE7" w:rsidRPr="001B13ED" w:rsidRDefault="00AB5D9C" w:rsidP="001B13ED">
            <w:pPr>
              <w:rPr>
                <w:rFonts w:cs="Times New Roman"/>
              </w:rPr>
            </w:pPr>
            <w:r>
              <w:rPr>
                <w:rFonts w:cs="Times New Roman"/>
              </w:rPr>
              <w:t>(</w:t>
            </w:r>
            <w:r w:rsidR="00896DE7" w:rsidRPr="001B13ED">
              <w:rPr>
                <w:rFonts w:cs="Times New Roman"/>
              </w:rPr>
              <w:t>1589.32</w:t>
            </w:r>
            <w:r>
              <w:rPr>
                <w:rFonts w:cs="Times New Roman"/>
              </w:rPr>
              <w:t>)</w:t>
            </w:r>
          </w:p>
        </w:tc>
        <w:tc>
          <w:tcPr>
            <w:tcW w:w="1288" w:type="dxa"/>
            <w:shd w:val="clear" w:color="auto" w:fill="auto"/>
            <w:vAlign w:val="bottom"/>
          </w:tcPr>
          <w:p w14:paraId="3E1D4D6C" w14:textId="3AA0D31B" w:rsidR="00896DE7" w:rsidRPr="001B13ED" w:rsidRDefault="00896DE7" w:rsidP="001B13ED">
            <w:pPr>
              <w:rPr>
                <w:rFonts w:cs="Times New Roman"/>
              </w:rPr>
            </w:pPr>
            <w:r w:rsidRPr="001B13ED">
              <w:rPr>
                <w:rFonts w:cs="Times New Roman"/>
              </w:rPr>
              <w:t>879.3</w:t>
            </w:r>
          </w:p>
        </w:tc>
        <w:tc>
          <w:tcPr>
            <w:tcW w:w="1288" w:type="dxa"/>
            <w:vAlign w:val="bottom"/>
          </w:tcPr>
          <w:p w14:paraId="053009B8" w14:textId="5D65A4E8" w:rsidR="00896DE7" w:rsidRPr="001B13ED" w:rsidRDefault="00AB5D9C" w:rsidP="001B13ED">
            <w:pPr>
              <w:rPr>
                <w:rFonts w:cs="Times New Roman"/>
              </w:rPr>
            </w:pPr>
            <w:r>
              <w:rPr>
                <w:rFonts w:cs="Times New Roman"/>
              </w:rPr>
              <w:t>(</w:t>
            </w:r>
            <w:r w:rsidR="00896DE7" w:rsidRPr="001B13ED">
              <w:rPr>
                <w:rFonts w:cs="Times New Roman"/>
              </w:rPr>
              <w:t>1148.89</w:t>
            </w:r>
            <w:r>
              <w:rPr>
                <w:rFonts w:cs="Times New Roman"/>
              </w:rPr>
              <w:t>)</w:t>
            </w:r>
          </w:p>
        </w:tc>
        <w:tc>
          <w:tcPr>
            <w:tcW w:w="1288" w:type="dxa"/>
            <w:vAlign w:val="bottom"/>
          </w:tcPr>
          <w:p w14:paraId="1EF19763" w14:textId="53EF6D64" w:rsidR="00896DE7" w:rsidRPr="001B13ED" w:rsidRDefault="00896DE7" w:rsidP="001B13ED">
            <w:pPr>
              <w:rPr>
                <w:rFonts w:cs="Times New Roman"/>
              </w:rPr>
            </w:pPr>
            <w:r w:rsidRPr="001B13ED">
              <w:rPr>
                <w:rFonts w:cs="Times New Roman"/>
              </w:rPr>
              <w:t>93.43</w:t>
            </w:r>
          </w:p>
        </w:tc>
        <w:tc>
          <w:tcPr>
            <w:tcW w:w="1288" w:type="dxa"/>
            <w:vAlign w:val="bottom"/>
          </w:tcPr>
          <w:p w14:paraId="354965A4" w14:textId="58CBF6E4" w:rsidR="00896DE7" w:rsidRPr="001B13ED" w:rsidRDefault="00896DE7" w:rsidP="001B13ED">
            <w:pPr>
              <w:rPr>
                <w:rFonts w:cs="Times New Roman"/>
              </w:rPr>
            </w:pPr>
            <w:r w:rsidRPr="001B13ED">
              <w:rPr>
                <w:rFonts w:cs="Times New Roman"/>
              </w:rPr>
              <w:t>.75</w:t>
            </w:r>
          </w:p>
        </w:tc>
      </w:tr>
      <w:tr w:rsidR="00896DE7" w:rsidRPr="001B13ED" w14:paraId="52EE3AEE" w14:textId="77777777" w:rsidTr="00896DE7">
        <w:tc>
          <w:tcPr>
            <w:tcW w:w="1288" w:type="dxa"/>
          </w:tcPr>
          <w:p w14:paraId="4EDD3E6D" w14:textId="60F6E511" w:rsidR="00896DE7" w:rsidRPr="001B13ED" w:rsidRDefault="00896DE7" w:rsidP="001B13ED">
            <w:pPr>
              <w:rPr>
                <w:rFonts w:cs="Times New Roman"/>
              </w:rPr>
            </w:pPr>
            <w:r w:rsidRPr="001B13ED">
              <w:rPr>
                <w:rFonts w:cs="Times New Roman"/>
                <w:lang w:val="en-GB"/>
              </w:rPr>
              <w:t>Main Workers, Male (#)</w:t>
            </w:r>
          </w:p>
        </w:tc>
        <w:tc>
          <w:tcPr>
            <w:tcW w:w="1288" w:type="dxa"/>
            <w:vAlign w:val="bottom"/>
          </w:tcPr>
          <w:p w14:paraId="18B0B2E4" w14:textId="7ABEAFAA" w:rsidR="00896DE7" w:rsidRPr="001B13ED" w:rsidRDefault="00896DE7" w:rsidP="001B13ED">
            <w:pPr>
              <w:rPr>
                <w:rFonts w:cs="Times New Roman"/>
              </w:rPr>
            </w:pPr>
            <w:r w:rsidRPr="001B13ED">
              <w:rPr>
                <w:rFonts w:cs="Times New Roman"/>
              </w:rPr>
              <w:t>507.04</w:t>
            </w:r>
          </w:p>
        </w:tc>
        <w:tc>
          <w:tcPr>
            <w:tcW w:w="1288" w:type="dxa"/>
            <w:shd w:val="clear" w:color="auto" w:fill="auto"/>
            <w:vAlign w:val="bottom"/>
          </w:tcPr>
          <w:p w14:paraId="4DCB9FC2" w14:textId="5041EE7F" w:rsidR="00896DE7" w:rsidRPr="001B13ED" w:rsidRDefault="00AB5D9C" w:rsidP="001B13ED">
            <w:pPr>
              <w:rPr>
                <w:rFonts w:cs="Times New Roman"/>
              </w:rPr>
            </w:pPr>
            <w:r>
              <w:rPr>
                <w:rFonts w:cs="Times New Roman"/>
              </w:rPr>
              <w:t>(</w:t>
            </w:r>
            <w:r w:rsidR="00896DE7" w:rsidRPr="001B13ED">
              <w:rPr>
                <w:rFonts w:cs="Times New Roman"/>
              </w:rPr>
              <w:t>883.08</w:t>
            </w:r>
            <w:r>
              <w:rPr>
                <w:rFonts w:cs="Times New Roman"/>
              </w:rPr>
              <w:t>)</w:t>
            </w:r>
          </w:p>
        </w:tc>
        <w:tc>
          <w:tcPr>
            <w:tcW w:w="1288" w:type="dxa"/>
            <w:shd w:val="clear" w:color="auto" w:fill="auto"/>
            <w:vAlign w:val="bottom"/>
          </w:tcPr>
          <w:p w14:paraId="17BCA188" w14:textId="46CF91AB" w:rsidR="00896DE7" w:rsidRPr="001B13ED" w:rsidRDefault="00896DE7" w:rsidP="001B13ED">
            <w:pPr>
              <w:rPr>
                <w:rFonts w:cs="Times New Roman"/>
              </w:rPr>
            </w:pPr>
            <w:r w:rsidRPr="001B13ED">
              <w:rPr>
                <w:rFonts w:cs="Times New Roman"/>
              </w:rPr>
              <w:t>460.89</w:t>
            </w:r>
          </w:p>
        </w:tc>
        <w:tc>
          <w:tcPr>
            <w:tcW w:w="1288" w:type="dxa"/>
            <w:vAlign w:val="bottom"/>
          </w:tcPr>
          <w:p w14:paraId="3A8D9FE5" w14:textId="48ADB5AF" w:rsidR="00896DE7" w:rsidRPr="001B13ED" w:rsidRDefault="00AB5D9C" w:rsidP="001B13ED">
            <w:pPr>
              <w:rPr>
                <w:rFonts w:cs="Times New Roman"/>
              </w:rPr>
            </w:pPr>
            <w:r>
              <w:rPr>
                <w:rFonts w:cs="Times New Roman"/>
              </w:rPr>
              <w:t>(</w:t>
            </w:r>
            <w:r w:rsidR="00896DE7" w:rsidRPr="001B13ED">
              <w:rPr>
                <w:rFonts w:cs="Times New Roman"/>
              </w:rPr>
              <w:t>572.1</w:t>
            </w:r>
            <w:r>
              <w:rPr>
                <w:rFonts w:cs="Times New Roman"/>
              </w:rPr>
              <w:t>)</w:t>
            </w:r>
          </w:p>
        </w:tc>
        <w:tc>
          <w:tcPr>
            <w:tcW w:w="1288" w:type="dxa"/>
            <w:vAlign w:val="bottom"/>
          </w:tcPr>
          <w:p w14:paraId="663BE496" w14:textId="23448340" w:rsidR="00896DE7" w:rsidRPr="001B13ED" w:rsidRDefault="00896DE7" w:rsidP="001B13ED">
            <w:pPr>
              <w:rPr>
                <w:rFonts w:cs="Times New Roman"/>
              </w:rPr>
            </w:pPr>
            <w:r w:rsidRPr="001B13ED">
              <w:rPr>
                <w:rFonts w:cs="Times New Roman"/>
              </w:rPr>
              <w:t>46.15</w:t>
            </w:r>
          </w:p>
        </w:tc>
        <w:tc>
          <w:tcPr>
            <w:tcW w:w="1288" w:type="dxa"/>
            <w:vAlign w:val="bottom"/>
          </w:tcPr>
          <w:p w14:paraId="22BD4AE0" w14:textId="23CB79BF" w:rsidR="00896DE7" w:rsidRPr="001B13ED" w:rsidRDefault="00896DE7" w:rsidP="001B13ED">
            <w:pPr>
              <w:rPr>
                <w:rFonts w:cs="Times New Roman"/>
              </w:rPr>
            </w:pPr>
            <w:r w:rsidRPr="001B13ED">
              <w:rPr>
                <w:rFonts w:cs="Times New Roman"/>
              </w:rPr>
              <w:t>.77</w:t>
            </w:r>
          </w:p>
        </w:tc>
      </w:tr>
      <w:tr w:rsidR="00896DE7" w:rsidRPr="001B13ED" w14:paraId="5974A732" w14:textId="77777777" w:rsidTr="00896DE7">
        <w:tc>
          <w:tcPr>
            <w:tcW w:w="1288" w:type="dxa"/>
          </w:tcPr>
          <w:p w14:paraId="6FA3B557" w14:textId="0065FB95" w:rsidR="00896DE7" w:rsidRPr="001B13ED" w:rsidRDefault="00896DE7" w:rsidP="001B13ED">
            <w:pPr>
              <w:rPr>
                <w:rFonts w:cs="Times New Roman"/>
              </w:rPr>
            </w:pPr>
            <w:r w:rsidRPr="001B13ED">
              <w:rPr>
                <w:rFonts w:cs="Times New Roman"/>
                <w:lang w:val="en-GB"/>
              </w:rPr>
              <w:t>Main Workers, Male (%)</w:t>
            </w:r>
          </w:p>
        </w:tc>
        <w:tc>
          <w:tcPr>
            <w:tcW w:w="1288" w:type="dxa"/>
            <w:vAlign w:val="bottom"/>
          </w:tcPr>
          <w:p w14:paraId="7670CC87" w14:textId="2FE5E754" w:rsidR="00896DE7" w:rsidRPr="001B13ED" w:rsidRDefault="00AB5D9C" w:rsidP="001B13ED">
            <w:pPr>
              <w:rPr>
                <w:rFonts w:cs="Times New Roman"/>
              </w:rPr>
            </w:pPr>
            <w:r>
              <w:rPr>
                <w:rFonts w:cs="Times New Roman"/>
              </w:rPr>
              <w:t>0</w:t>
            </w:r>
            <w:r w:rsidR="00896DE7" w:rsidRPr="001B13ED">
              <w:rPr>
                <w:rFonts w:cs="Times New Roman"/>
              </w:rPr>
              <w:t>.79</w:t>
            </w:r>
          </w:p>
        </w:tc>
        <w:tc>
          <w:tcPr>
            <w:tcW w:w="1288" w:type="dxa"/>
            <w:shd w:val="clear" w:color="auto" w:fill="auto"/>
            <w:vAlign w:val="bottom"/>
          </w:tcPr>
          <w:p w14:paraId="6063560B" w14:textId="56E3BB80" w:rsidR="00896DE7" w:rsidRPr="001B13ED" w:rsidRDefault="00AB5D9C" w:rsidP="001B13ED">
            <w:pPr>
              <w:rPr>
                <w:rFonts w:cs="Times New Roman"/>
              </w:rPr>
            </w:pPr>
            <w:r>
              <w:rPr>
                <w:rFonts w:cs="Times New Roman"/>
              </w:rPr>
              <w:t>(0</w:t>
            </w:r>
            <w:r w:rsidR="00896DE7" w:rsidRPr="001B13ED">
              <w:rPr>
                <w:rFonts w:cs="Times New Roman"/>
              </w:rPr>
              <w:t>.16</w:t>
            </w:r>
            <w:r>
              <w:rPr>
                <w:rFonts w:cs="Times New Roman"/>
              </w:rPr>
              <w:t>)</w:t>
            </w:r>
          </w:p>
        </w:tc>
        <w:tc>
          <w:tcPr>
            <w:tcW w:w="1288" w:type="dxa"/>
            <w:shd w:val="clear" w:color="auto" w:fill="auto"/>
            <w:vAlign w:val="bottom"/>
          </w:tcPr>
          <w:p w14:paraId="5DE8DFB4" w14:textId="21E84D45" w:rsidR="00896DE7" w:rsidRPr="001B13ED" w:rsidRDefault="00AB5D9C" w:rsidP="001B13ED">
            <w:pPr>
              <w:rPr>
                <w:rFonts w:cs="Times New Roman"/>
              </w:rPr>
            </w:pPr>
            <w:r>
              <w:rPr>
                <w:rFonts w:cs="Times New Roman"/>
              </w:rPr>
              <w:t>0</w:t>
            </w:r>
            <w:r w:rsidR="00896DE7" w:rsidRPr="001B13ED">
              <w:rPr>
                <w:rFonts w:cs="Times New Roman"/>
              </w:rPr>
              <w:t>.79</w:t>
            </w:r>
          </w:p>
        </w:tc>
        <w:tc>
          <w:tcPr>
            <w:tcW w:w="1288" w:type="dxa"/>
            <w:vAlign w:val="bottom"/>
          </w:tcPr>
          <w:p w14:paraId="49DAD1F5" w14:textId="0A64E41D" w:rsidR="00896DE7" w:rsidRPr="001B13ED" w:rsidRDefault="00AB5D9C" w:rsidP="001B13ED">
            <w:pPr>
              <w:rPr>
                <w:rFonts w:cs="Times New Roman"/>
              </w:rPr>
            </w:pPr>
            <w:r>
              <w:rPr>
                <w:rFonts w:cs="Times New Roman"/>
              </w:rPr>
              <w:t>(0</w:t>
            </w:r>
            <w:r w:rsidR="00896DE7" w:rsidRPr="001B13ED">
              <w:rPr>
                <w:rFonts w:cs="Times New Roman"/>
              </w:rPr>
              <w:t>.15</w:t>
            </w:r>
            <w:r>
              <w:rPr>
                <w:rFonts w:cs="Times New Roman"/>
              </w:rPr>
              <w:t>)</w:t>
            </w:r>
          </w:p>
        </w:tc>
        <w:tc>
          <w:tcPr>
            <w:tcW w:w="1288" w:type="dxa"/>
            <w:vAlign w:val="bottom"/>
          </w:tcPr>
          <w:p w14:paraId="6AB58E7A" w14:textId="166BF3A3" w:rsidR="00896DE7" w:rsidRPr="001B13ED" w:rsidRDefault="00896DE7" w:rsidP="001B13ED">
            <w:pPr>
              <w:rPr>
                <w:rFonts w:cs="Times New Roman"/>
              </w:rPr>
            </w:pPr>
            <w:r w:rsidRPr="001B13ED">
              <w:rPr>
                <w:rFonts w:cs="Times New Roman"/>
              </w:rPr>
              <w:t>0.00</w:t>
            </w:r>
          </w:p>
        </w:tc>
        <w:tc>
          <w:tcPr>
            <w:tcW w:w="1288" w:type="dxa"/>
            <w:vAlign w:val="bottom"/>
          </w:tcPr>
          <w:p w14:paraId="5227BC6E" w14:textId="500A63F6" w:rsidR="00896DE7" w:rsidRPr="001B13ED" w:rsidRDefault="00896DE7" w:rsidP="001B13ED">
            <w:pPr>
              <w:rPr>
                <w:rFonts w:cs="Times New Roman"/>
              </w:rPr>
            </w:pPr>
            <w:r w:rsidRPr="001B13ED">
              <w:rPr>
                <w:rFonts w:cs="Times New Roman"/>
              </w:rPr>
              <w:t>.96</w:t>
            </w:r>
          </w:p>
        </w:tc>
      </w:tr>
      <w:tr w:rsidR="00896DE7" w:rsidRPr="001B13ED" w14:paraId="52A96714" w14:textId="77777777" w:rsidTr="00896DE7">
        <w:tc>
          <w:tcPr>
            <w:tcW w:w="1288" w:type="dxa"/>
          </w:tcPr>
          <w:p w14:paraId="4EB562B3" w14:textId="07434144" w:rsidR="00896DE7" w:rsidRPr="001B13ED" w:rsidRDefault="00896DE7" w:rsidP="001B13ED">
            <w:pPr>
              <w:rPr>
                <w:rFonts w:cs="Times New Roman"/>
              </w:rPr>
            </w:pPr>
            <w:r w:rsidRPr="001B13ED">
              <w:rPr>
                <w:rFonts w:cs="Times New Roman"/>
                <w:lang w:val="en-GB"/>
              </w:rPr>
              <w:t>Main Workers, Female (#)</w:t>
            </w:r>
          </w:p>
        </w:tc>
        <w:tc>
          <w:tcPr>
            <w:tcW w:w="1288" w:type="dxa"/>
            <w:vAlign w:val="bottom"/>
          </w:tcPr>
          <w:p w14:paraId="1F985029" w14:textId="3A2B75A4" w:rsidR="00896DE7" w:rsidRPr="001B13ED" w:rsidRDefault="00896DE7" w:rsidP="001B13ED">
            <w:pPr>
              <w:rPr>
                <w:rFonts w:cs="Times New Roman"/>
              </w:rPr>
            </w:pPr>
            <w:r w:rsidRPr="001B13ED">
              <w:rPr>
                <w:rFonts w:cs="Times New Roman"/>
              </w:rPr>
              <w:t>170.18</w:t>
            </w:r>
          </w:p>
        </w:tc>
        <w:tc>
          <w:tcPr>
            <w:tcW w:w="1288" w:type="dxa"/>
            <w:shd w:val="clear" w:color="auto" w:fill="auto"/>
            <w:vAlign w:val="bottom"/>
          </w:tcPr>
          <w:p w14:paraId="3147F449" w14:textId="18B4F4A8" w:rsidR="00896DE7" w:rsidRPr="001B13ED" w:rsidRDefault="00AB5D9C" w:rsidP="001B13ED">
            <w:pPr>
              <w:rPr>
                <w:rFonts w:cs="Times New Roman"/>
              </w:rPr>
            </w:pPr>
            <w:r>
              <w:rPr>
                <w:rFonts w:cs="Times New Roman"/>
              </w:rPr>
              <w:t>(</w:t>
            </w:r>
            <w:r w:rsidR="00896DE7" w:rsidRPr="001B13ED">
              <w:rPr>
                <w:rFonts w:cs="Times New Roman"/>
              </w:rPr>
              <w:t>378.11</w:t>
            </w:r>
            <w:r>
              <w:rPr>
                <w:rFonts w:cs="Times New Roman"/>
              </w:rPr>
              <w:t>)</w:t>
            </w:r>
          </w:p>
        </w:tc>
        <w:tc>
          <w:tcPr>
            <w:tcW w:w="1288" w:type="dxa"/>
            <w:shd w:val="clear" w:color="auto" w:fill="auto"/>
            <w:vAlign w:val="bottom"/>
          </w:tcPr>
          <w:p w14:paraId="3073619F" w14:textId="33E83FE3" w:rsidR="00896DE7" w:rsidRPr="001B13ED" w:rsidRDefault="00896DE7" w:rsidP="001B13ED">
            <w:pPr>
              <w:rPr>
                <w:rFonts w:cs="Times New Roman"/>
              </w:rPr>
            </w:pPr>
            <w:r w:rsidRPr="001B13ED">
              <w:rPr>
                <w:rFonts w:cs="Times New Roman"/>
              </w:rPr>
              <w:t>153.96</w:t>
            </w:r>
          </w:p>
        </w:tc>
        <w:tc>
          <w:tcPr>
            <w:tcW w:w="1288" w:type="dxa"/>
            <w:vAlign w:val="bottom"/>
          </w:tcPr>
          <w:p w14:paraId="5574E714" w14:textId="390D6AB6" w:rsidR="00896DE7" w:rsidRPr="001B13ED" w:rsidRDefault="00AB5D9C" w:rsidP="001B13ED">
            <w:pPr>
              <w:rPr>
                <w:rFonts w:cs="Times New Roman"/>
              </w:rPr>
            </w:pPr>
            <w:r>
              <w:rPr>
                <w:rFonts w:cs="Times New Roman"/>
              </w:rPr>
              <w:t>(</w:t>
            </w:r>
            <w:r w:rsidR="00896DE7" w:rsidRPr="001B13ED">
              <w:rPr>
                <w:rFonts w:cs="Times New Roman"/>
              </w:rPr>
              <w:t>335.89</w:t>
            </w:r>
            <w:r>
              <w:rPr>
                <w:rFonts w:cs="Times New Roman"/>
              </w:rPr>
              <w:t>)</w:t>
            </w:r>
          </w:p>
        </w:tc>
        <w:tc>
          <w:tcPr>
            <w:tcW w:w="1288" w:type="dxa"/>
            <w:vAlign w:val="bottom"/>
          </w:tcPr>
          <w:p w14:paraId="00D1CDB3" w14:textId="466E6F55" w:rsidR="00896DE7" w:rsidRPr="001B13ED" w:rsidRDefault="00896DE7" w:rsidP="001B13ED">
            <w:pPr>
              <w:rPr>
                <w:rFonts w:cs="Times New Roman"/>
              </w:rPr>
            </w:pPr>
            <w:r w:rsidRPr="001B13ED">
              <w:rPr>
                <w:rFonts w:cs="Times New Roman"/>
              </w:rPr>
              <w:t>16.22</w:t>
            </w:r>
          </w:p>
        </w:tc>
        <w:tc>
          <w:tcPr>
            <w:tcW w:w="1288" w:type="dxa"/>
            <w:vAlign w:val="bottom"/>
          </w:tcPr>
          <w:p w14:paraId="0BCD00EE" w14:textId="39A9AA76" w:rsidR="00896DE7" w:rsidRPr="001B13ED" w:rsidRDefault="00896DE7" w:rsidP="001B13ED">
            <w:pPr>
              <w:rPr>
                <w:rFonts w:cs="Times New Roman"/>
              </w:rPr>
            </w:pPr>
            <w:r w:rsidRPr="001B13ED">
              <w:rPr>
                <w:rFonts w:cs="Times New Roman"/>
              </w:rPr>
              <w:t>.83</w:t>
            </w:r>
          </w:p>
        </w:tc>
      </w:tr>
      <w:tr w:rsidR="00896DE7" w:rsidRPr="001B13ED" w14:paraId="2594AFC8" w14:textId="77777777" w:rsidTr="00896DE7">
        <w:tc>
          <w:tcPr>
            <w:tcW w:w="1288" w:type="dxa"/>
          </w:tcPr>
          <w:p w14:paraId="2AE2AB64" w14:textId="304CE74D" w:rsidR="00896DE7" w:rsidRPr="001B13ED" w:rsidRDefault="00896DE7" w:rsidP="001B13ED">
            <w:pPr>
              <w:rPr>
                <w:rFonts w:cs="Times New Roman"/>
              </w:rPr>
            </w:pPr>
            <w:r w:rsidRPr="001B13ED">
              <w:rPr>
                <w:rFonts w:cs="Times New Roman"/>
                <w:lang w:val="en-GB"/>
              </w:rPr>
              <w:t>Main Workers, Female (%)</w:t>
            </w:r>
          </w:p>
        </w:tc>
        <w:tc>
          <w:tcPr>
            <w:tcW w:w="1288" w:type="dxa"/>
            <w:vAlign w:val="bottom"/>
          </w:tcPr>
          <w:p w14:paraId="54D5F83D" w14:textId="5C4A77E1" w:rsidR="00896DE7" w:rsidRPr="001B13ED" w:rsidRDefault="00AB5D9C" w:rsidP="001B13ED">
            <w:pPr>
              <w:rPr>
                <w:rFonts w:cs="Times New Roman"/>
              </w:rPr>
            </w:pPr>
            <w:r>
              <w:rPr>
                <w:rFonts w:cs="Times New Roman"/>
              </w:rPr>
              <w:t>0</w:t>
            </w:r>
            <w:r w:rsidR="00896DE7" w:rsidRPr="001B13ED">
              <w:rPr>
                <w:rFonts w:cs="Times New Roman"/>
              </w:rPr>
              <w:t>.21</w:t>
            </w:r>
          </w:p>
        </w:tc>
        <w:tc>
          <w:tcPr>
            <w:tcW w:w="1288" w:type="dxa"/>
            <w:shd w:val="clear" w:color="auto" w:fill="auto"/>
            <w:vAlign w:val="bottom"/>
          </w:tcPr>
          <w:p w14:paraId="2FA11EFE" w14:textId="54328A6B" w:rsidR="00896DE7" w:rsidRPr="001B13ED" w:rsidRDefault="00AB5D9C" w:rsidP="001B13ED">
            <w:pPr>
              <w:rPr>
                <w:rFonts w:cs="Times New Roman"/>
              </w:rPr>
            </w:pPr>
            <w:r>
              <w:rPr>
                <w:rFonts w:cs="Times New Roman"/>
              </w:rPr>
              <w:t>(0</w:t>
            </w:r>
            <w:r w:rsidR="00896DE7" w:rsidRPr="001B13ED">
              <w:rPr>
                <w:rFonts w:cs="Times New Roman"/>
              </w:rPr>
              <w:t>.16</w:t>
            </w:r>
            <w:r>
              <w:rPr>
                <w:rFonts w:cs="Times New Roman"/>
              </w:rPr>
              <w:t>)</w:t>
            </w:r>
          </w:p>
        </w:tc>
        <w:tc>
          <w:tcPr>
            <w:tcW w:w="1288" w:type="dxa"/>
            <w:shd w:val="clear" w:color="auto" w:fill="auto"/>
            <w:vAlign w:val="bottom"/>
          </w:tcPr>
          <w:p w14:paraId="532EC027" w14:textId="67E91C0B" w:rsidR="00896DE7" w:rsidRPr="001B13ED" w:rsidRDefault="00AB5D9C" w:rsidP="001B13ED">
            <w:pPr>
              <w:rPr>
                <w:rFonts w:cs="Times New Roman"/>
              </w:rPr>
            </w:pPr>
            <w:r>
              <w:rPr>
                <w:rFonts w:cs="Times New Roman"/>
              </w:rPr>
              <w:t>0</w:t>
            </w:r>
            <w:r w:rsidR="00896DE7" w:rsidRPr="001B13ED">
              <w:rPr>
                <w:rFonts w:cs="Times New Roman"/>
              </w:rPr>
              <w:t>.21</w:t>
            </w:r>
          </w:p>
        </w:tc>
        <w:tc>
          <w:tcPr>
            <w:tcW w:w="1288" w:type="dxa"/>
            <w:vAlign w:val="bottom"/>
          </w:tcPr>
          <w:p w14:paraId="438E75C1" w14:textId="5CE4B32C" w:rsidR="00896DE7" w:rsidRPr="001B13ED" w:rsidRDefault="00AB5D9C" w:rsidP="001B13ED">
            <w:pPr>
              <w:rPr>
                <w:rFonts w:cs="Times New Roman"/>
              </w:rPr>
            </w:pPr>
            <w:r>
              <w:rPr>
                <w:rFonts w:cs="Times New Roman"/>
              </w:rPr>
              <w:t>(0</w:t>
            </w:r>
            <w:r w:rsidR="00896DE7" w:rsidRPr="001B13ED">
              <w:rPr>
                <w:rFonts w:cs="Times New Roman"/>
              </w:rPr>
              <w:t>.15</w:t>
            </w:r>
            <w:r>
              <w:rPr>
                <w:rFonts w:cs="Times New Roman"/>
              </w:rPr>
              <w:t>)</w:t>
            </w:r>
          </w:p>
        </w:tc>
        <w:tc>
          <w:tcPr>
            <w:tcW w:w="1288" w:type="dxa"/>
            <w:vAlign w:val="bottom"/>
          </w:tcPr>
          <w:p w14:paraId="4B4841EF" w14:textId="15B1F5C9" w:rsidR="00896DE7" w:rsidRPr="001B13ED" w:rsidRDefault="00896DE7" w:rsidP="001B13ED">
            <w:pPr>
              <w:rPr>
                <w:rFonts w:cs="Times New Roman"/>
              </w:rPr>
            </w:pPr>
            <w:r w:rsidRPr="001B13ED">
              <w:rPr>
                <w:rFonts w:cs="Times New Roman"/>
              </w:rPr>
              <w:t>0.00</w:t>
            </w:r>
          </w:p>
        </w:tc>
        <w:tc>
          <w:tcPr>
            <w:tcW w:w="1288" w:type="dxa"/>
            <w:vAlign w:val="bottom"/>
          </w:tcPr>
          <w:p w14:paraId="2E1638FB" w14:textId="3CFD3F64" w:rsidR="00896DE7" w:rsidRPr="001B13ED" w:rsidRDefault="00896DE7" w:rsidP="001B13ED">
            <w:pPr>
              <w:rPr>
                <w:rFonts w:cs="Times New Roman"/>
              </w:rPr>
            </w:pPr>
            <w:r w:rsidRPr="001B13ED">
              <w:rPr>
                <w:rFonts w:cs="Times New Roman"/>
              </w:rPr>
              <w:t>.96</w:t>
            </w:r>
          </w:p>
        </w:tc>
      </w:tr>
      <w:tr w:rsidR="00896DE7" w:rsidRPr="001B13ED" w14:paraId="64CB21AF" w14:textId="77777777" w:rsidTr="00896DE7">
        <w:tc>
          <w:tcPr>
            <w:tcW w:w="1288" w:type="dxa"/>
          </w:tcPr>
          <w:p w14:paraId="2311B581" w14:textId="1AF47246" w:rsidR="00896DE7" w:rsidRPr="001B13ED" w:rsidRDefault="00896DE7" w:rsidP="001B13ED">
            <w:pPr>
              <w:rPr>
                <w:rFonts w:cs="Times New Roman"/>
              </w:rPr>
            </w:pPr>
            <w:r w:rsidRPr="001B13ED">
              <w:rPr>
                <w:rFonts w:cs="Times New Roman"/>
                <w:lang w:val="en-GB"/>
              </w:rPr>
              <w:t>Marginal Workers, Male (#)</w:t>
            </w:r>
          </w:p>
        </w:tc>
        <w:tc>
          <w:tcPr>
            <w:tcW w:w="1288" w:type="dxa"/>
            <w:vAlign w:val="bottom"/>
          </w:tcPr>
          <w:p w14:paraId="796CE85B" w14:textId="2ED0B86E" w:rsidR="00896DE7" w:rsidRPr="001B13ED" w:rsidRDefault="00896DE7" w:rsidP="001B13ED">
            <w:pPr>
              <w:rPr>
                <w:rFonts w:cs="Times New Roman"/>
              </w:rPr>
            </w:pPr>
            <w:r w:rsidRPr="001B13ED">
              <w:rPr>
                <w:rFonts w:cs="Times New Roman"/>
              </w:rPr>
              <w:t>164.04</w:t>
            </w:r>
          </w:p>
        </w:tc>
        <w:tc>
          <w:tcPr>
            <w:tcW w:w="1288" w:type="dxa"/>
            <w:shd w:val="clear" w:color="auto" w:fill="auto"/>
            <w:vAlign w:val="bottom"/>
          </w:tcPr>
          <w:p w14:paraId="621AEABC" w14:textId="227A2C7F" w:rsidR="00896DE7" w:rsidRPr="001B13ED" w:rsidRDefault="00AB5D9C" w:rsidP="001B13ED">
            <w:pPr>
              <w:rPr>
                <w:rFonts w:cs="Times New Roman"/>
              </w:rPr>
            </w:pPr>
            <w:r>
              <w:rPr>
                <w:rFonts w:cs="Times New Roman"/>
              </w:rPr>
              <w:t>(</w:t>
            </w:r>
            <w:r w:rsidR="00896DE7" w:rsidRPr="001B13ED">
              <w:rPr>
                <w:rFonts w:cs="Times New Roman"/>
              </w:rPr>
              <w:t>273.12</w:t>
            </w:r>
            <w:r>
              <w:rPr>
                <w:rFonts w:cs="Times New Roman"/>
              </w:rPr>
              <w:t>)</w:t>
            </w:r>
          </w:p>
        </w:tc>
        <w:tc>
          <w:tcPr>
            <w:tcW w:w="1288" w:type="dxa"/>
            <w:shd w:val="clear" w:color="auto" w:fill="auto"/>
            <w:vAlign w:val="bottom"/>
          </w:tcPr>
          <w:p w14:paraId="3DAC1BEB" w14:textId="253549F2" w:rsidR="00896DE7" w:rsidRPr="001B13ED" w:rsidRDefault="00896DE7" w:rsidP="001B13ED">
            <w:pPr>
              <w:rPr>
                <w:rFonts w:cs="Times New Roman"/>
              </w:rPr>
            </w:pPr>
            <w:r w:rsidRPr="001B13ED">
              <w:rPr>
                <w:rFonts w:cs="Times New Roman"/>
              </w:rPr>
              <w:t>152.35</w:t>
            </w:r>
          </w:p>
        </w:tc>
        <w:tc>
          <w:tcPr>
            <w:tcW w:w="1288" w:type="dxa"/>
            <w:vAlign w:val="bottom"/>
          </w:tcPr>
          <w:p w14:paraId="0EB7D63F" w14:textId="2AB6D16F" w:rsidR="00896DE7" w:rsidRPr="001B13ED" w:rsidRDefault="00AB5D9C" w:rsidP="001B13ED">
            <w:pPr>
              <w:rPr>
                <w:rFonts w:cs="Times New Roman"/>
              </w:rPr>
            </w:pPr>
            <w:r>
              <w:rPr>
                <w:rFonts w:cs="Times New Roman"/>
              </w:rPr>
              <w:t>(</w:t>
            </w:r>
            <w:r w:rsidR="00896DE7" w:rsidRPr="001B13ED">
              <w:rPr>
                <w:rFonts w:cs="Times New Roman"/>
              </w:rPr>
              <w:t>229.43</w:t>
            </w:r>
            <w:r>
              <w:rPr>
                <w:rFonts w:cs="Times New Roman"/>
              </w:rPr>
              <w:t>)</w:t>
            </w:r>
          </w:p>
        </w:tc>
        <w:tc>
          <w:tcPr>
            <w:tcW w:w="1288" w:type="dxa"/>
            <w:vAlign w:val="bottom"/>
          </w:tcPr>
          <w:p w14:paraId="3DA2FA7D" w14:textId="672ED4B1" w:rsidR="00896DE7" w:rsidRPr="001B13ED" w:rsidRDefault="00896DE7" w:rsidP="001B13ED">
            <w:pPr>
              <w:rPr>
                <w:rFonts w:cs="Times New Roman"/>
              </w:rPr>
            </w:pPr>
            <w:r w:rsidRPr="001B13ED">
              <w:rPr>
                <w:rFonts w:cs="Times New Roman"/>
              </w:rPr>
              <w:t>11.70</w:t>
            </w:r>
          </w:p>
        </w:tc>
        <w:tc>
          <w:tcPr>
            <w:tcW w:w="1288" w:type="dxa"/>
            <w:vAlign w:val="bottom"/>
          </w:tcPr>
          <w:p w14:paraId="307071D1" w14:textId="5A75C6F4" w:rsidR="00896DE7" w:rsidRPr="001B13ED" w:rsidRDefault="00896DE7" w:rsidP="001B13ED">
            <w:pPr>
              <w:rPr>
                <w:rFonts w:cs="Times New Roman"/>
              </w:rPr>
            </w:pPr>
            <w:r w:rsidRPr="001B13ED">
              <w:rPr>
                <w:rFonts w:cs="Times New Roman"/>
              </w:rPr>
              <w:t>.83</w:t>
            </w:r>
          </w:p>
        </w:tc>
      </w:tr>
      <w:tr w:rsidR="00896DE7" w:rsidRPr="001B13ED" w14:paraId="23FC355D" w14:textId="77777777" w:rsidTr="00896DE7">
        <w:tc>
          <w:tcPr>
            <w:tcW w:w="1288" w:type="dxa"/>
          </w:tcPr>
          <w:p w14:paraId="721E5DF5" w14:textId="18401500" w:rsidR="00896DE7" w:rsidRPr="001B13ED" w:rsidRDefault="00896DE7" w:rsidP="001B13ED">
            <w:pPr>
              <w:rPr>
                <w:rFonts w:cs="Times New Roman"/>
              </w:rPr>
            </w:pPr>
            <w:r w:rsidRPr="001B13ED">
              <w:rPr>
                <w:rFonts w:cs="Times New Roman"/>
                <w:lang w:val="en-GB"/>
              </w:rPr>
              <w:t>Marginal Workers, Male (%)</w:t>
            </w:r>
          </w:p>
        </w:tc>
        <w:tc>
          <w:tcPr>
            <w:tcW w:w="1288" w:type="dxa"/>
            <w:vAlign w:val="bottom"/>
          </w:tcPr>
          <w:p w14:paraId="120769F5" w14:textId="48897496" w:rsidR="00896DE7" w:rsidRPr="001B13ED" w:rsidRDefault="00AB5D9C" w:rsidP="001B13ED">
            <w:pPr>
              <w:rPr>
                <w:rFonts w:cs="Times New Roman"/>
              </w:rPr>
            </w:pPr>
            <w:r>
              <w:rPr>
                <w:rFonts w:cs="Times New Roman"/>
              </w:rPr>
              <w:t>0</w:t>
            </w:r>
            <w:r w:rsidR="00896DE7" w:rsidRPr="001B13ED">
              <w:rPr>
                <w:rFonts w:cs="Times New Roman"/>
              </w:rPr>
              <w:t>.53</w:t>
            </w:r>
          </w:p>
        </w:tc>
        <w:tc>
          <w:tcPr>
            <w:tcW w:w="1288" w:type="dxa"/>
            <w:shd w:val="clear" w:color="auto" w:fill="auto"/>
            <w:vAlign w:val="bottom"/>
          </w:tcPr>
          <w:p w14:paraId="4178897C" w14:textId="440DF895" w:rsidR="00896DE7" w:rsidRPr="001B13ED" w:rsidRDefault="00AB5D9C" w:rsidP="001B13ED">
            <w:pPr>
              <w:rPr>
                <w:rFonts w:cs="Times New Roman"/>
              </w:rPr>
            </w:pPr>
            <w:r>
              <w:rPr>
                <w:rFonts w:cs="Times New Roman"/>
              </w:rPr>
              <w:t>(0</w:t>
            </w:r>
            <w:r w:rsidR="00896DE7" w:rsidRPr="001B13ED">
              <w:rPr>
                <w:rFonts w:cs="Times New Roman"/>
              </w:rPr>
              <w:t>.21</w:t>
            </w:r>
            <w:r>
              <w:rPr>
                <w:rFonts w:cs="Times New Roman"/>
              </w:rPr>
              <w:t>)</w:t>
            </w:r>
          </w:p>
        </w:tc>
        <w:tc>
          <w:tcPr>
            <w:tcW w:w="1288" w:type="dxa"/>
            <w:shd w:val="clear" w:color="auto" w:fill="auto"/>
            <w:vAlign w:val="bottom"/>
          </w:tcPr>
          <w:p w14:paraId="483F3DB4" w14:textId="74E5B2E0" w:rsidR="00896DE7" w:rsidRPr="001B13ED" w:rsidRDefault="00AB5D9C" w:rsidP="001B13ED">
            <w:pPr>
              <w:rPr>
                <w:rFonts w:cs="Times New Roman"/>
              </w:rPr>
            </w:pPr>
            <w:r>
              <w:rPr>
                <w:rFonts w:cs="Times New Roman"/>
              </w:rPr>
              <w:t>0</w:t>
            </w:r>
            <w:r w:rsidR="00896DE7" w:rsidRPr="001B13ED">
              <w:rPr>
                <w:rFonts w:cs="Times New Roman"/>
              </w:rPr>
              <w:t>.53</w:t>
            </w:r>
          </w:p>
        </w:tc>
        <w:tc>
          <w:tcPr>
            <w:tcW w:w="1288" w:type="dxa"/>
            <w:vAlign w:val="bottom"/>
          </w:tcPr>
          <w:p w14:paraId="3D2EEC32" w14:textId="2C42C046" w:rsidR="00896DE7" w:rsidRPr="001B13ED" w:rsidRDefault="00AB5D9C" w:rsidP="001B13ED">
            <w:pPr>
              <w:rPr>
                <w:rFonts w:cs="Times New Roman"/>
              </w:rPr>
            </w:pPr>
            <w:r>
              <w:rPr>
                <w:rFonts w:cs="Times New Roman"/>
              </w:rPr>
              <w:t>(0</w:t>
            </w:r>
            <w:r w:rsidR="00896DE7" w:rsidRPr="001B13ED">
              <w:rPr>
                <w:rFonts w:cs="Times New Roman"/>
              </w:rPr>
              <w:t>.24</w:t>
            </w:r>
            <w:r>
              <w:rPr>
                <w:rFonts w:cs="Times New Roman"/>
              </w:rPr>
              <w:t>)</w:t>
            </w:r>
          </w:p>
        </w:tc>
        <w:tc>
          <w:tcPr>
            <w:tcW w:w="1288" w:type="dxa"/>
            <w:vAlign w:val="bottom"/>
          </w:tcPr>
          <w:p w14:paraId="4C2810C8" w14:textId="0AA27EBE" w:rsidR="00896DE7" w:rsidRPr="001B13ED" w:rsidRDefault="00896DE7" w:rsidP="001B13ED">
            <w:pPr>
              <w:rPr>
                <w:rFonts w:cs="Times New Roman"/>
              </w:rPr>
            </w:pPr>
            <w:r w:rsidRPr="001B13ED">
              <w:rPr>
                <w:rFonts w:cs="Times New Roman"/>
              </w:rPr>
              <w:t>0.01</w:t>
            </w:r>
          </w:p>
        </w:tc>
        <w:tc>
          <w:tcPr>
            <w:tcW w:w="1288" w:type="dxa"/>
            <w:vAlign w:val="bottom"/>
          </w:tcPr>
          <w:p w14:paraId="3818A199" w14:textId="735E607F" w:rsidR="00896DE7" w:rsidRPr="001B13ED" w:rsidRDefault="00896DE7" w:rsidP="001B13ED">
            <w:pPr>
              <w:rPr>
                <w:rFonts w:cs="Times New Roman"/>
              </w:rPr>
            </w:pPr>
            <w:r w:rsidRPr="001B13ED">
              <w:rPr>
                <w:rFonts w:cs="Times New Roman"/>
              </w:rPr>
              <w:t>.91</w:t>
            </w:r>
          </w:p>
        </w:tc>
      </w:tr>
      <w:tr w:rsidR="00896DE7" w:rsidRPr="001B13ED" w14:paraId="27173AC9" w14:textId="77777777" w:rsidTr="00896DE7">
        <w:tc>
          <w:tcPr>
            <w:tcW w:w="1288" w:type="dxa"/>
          </w:tcPr>
          <w:p w14:paraId="2CA11F64" w14:textId="59F0F205" w:rsidR="00896DE7" w:rsidRPr="001B13ED" w:rsidRDefault="00896DE7" w:rsidP="001B13ED">
            <w:pPr>
              <w:rPr>
                <w:rFonts w:cs="Times New Roman"/>
              </w:rPr>
            </w:pPr>
            <w:r w:rsidRPr="001B13ED">
              <w:rPr>
                <w:rFonts w:cs="Times New Roman"/>
                <w:lang w:val="en-GB"/>
              </w:rPr>
              <w:t>Marginal Workers, Female (#)</w:t>
            </w:r>
          </w:p>
        </w:tc>
        <w:tc>
          <w:tcPr>
            <w:tcW w:w="1288" w:type="dxa"/>
            <w:vAlign w:val="bottom"/>
          </w:tcPr>
          <w:p w14:paraId="3C3E0097" w14:textId="0B8195A4" w:rsidR="00896DE7" w:rsidRPr="001B13ED" w:rsidRDefault="00896DE7" w:rsidP="001B13ED">
            <w:pPr>
              <w:rPr>
                <w:rFonts w:cs="Times New Roman"/>
              </w:rPr>
            </w:pPr>
            <w:r w:rsidRPr="001B13ED">
              <w:rPr>
                <w:rFonts w:cs="Times New Roman"/>
              </w:rPr>
              <w:t>131.47</w:t>
            </w:r>
          </w:p>
        </w:tc>
        <w:tc>
          <w:tcPr>
            <w:tcW w:w="1288" w:type="dxa"/>
            <w:shd w:val="clear" w:color="auto" w:fill="auto"/>
            <w:vAlign w:val="bottom"/>
          </w:tcPr>
          <w:p w14:paraId="31A982B7" w14:textId="4A33861C" w:rsidR="00896DE7" w:rsidRPr="001B13ED" w:rsidRDefault="00AB5D9C" w:rsidP="001B13ED">
            <w:pPr>
              <w:rPr>
                <w:rFonts w:cs="Times New Roman"/>
              </w:rPr>
            </w:pPr>
            <w:r>
              <w:rPr>
                <w:rFonts w:cs="Times New Roman"/>
              </w:rPr>
              <w:t>(</w:t>
            </w:r>
            <w:r w:rsidR="00896DE7" w:rsidRPr="001B13ED">
              <w:rPr>
                <w:rFonts w:cs="Times New Roman"/>
              </w:rPr>
              <w:t>192.89</w:t>
            </w:r>
            <w:r>
              <w:rPr>
                <w:rFonts w:cs="Times New Roman"/>
              </w:rPr>
              <w:t>)</w:t>
            </w:r>
          </w:p>
        </w:tc>
        <w:tc>
          <w:tcPr>
            <w:tcW w:w="1288" w:type="dxa"/>
            <w:shd w:val="clear" w:color="auto" w:fill="auto"/>
            <w:vAlign w:val="bottom"/>
          </w:tcPr>
          <w:p w14:paraId="4F08627F" w14:textId="4910AE8C" w:rsidR="00896DE7" w:rsidRPr="001B13ED" w:rsidRDefault="00896DE7" w:rsidP="001B13ED">
            <w:pPr>
              <w:rPr>
                <w:rFonts w:cs="Times New Roman"/>
              </w:rPr>
            </w:pPr>
            <w:r w:rsidRPr="001B13ED">
              <w:rPr>
                <w:rFonts w:cs="Times New Roman"/>
              </w:rPr>
              <w:t>112.11</w:t>
            </w:r>
          </w:p>
        </w:tc>
        <w:tc>
          <w:tcPr>
            <w:tcW w:w="1288" w:type="dxa"/>
            <w:vAlign w:val="bottom"/>
          </w:tcPr>
          <w:p w14:paraId="0FB78EF0" w14:textId="2F2C2031" w:rsidR="00896DE7" w:rsidRPr="001B13ED" w:rsidRDefault="00AB5D9C" w:rsidP="001B13ED">
            <w:pPr>
              <w:rPr>
                <w:rFonts w:cs="Times New Roman"/>
              </w:rPr>
            </w:pPr>
            <w:r>
              <w:rPr>
                <w:rFonts w:cs="Times New Roman"/>
              </w:rPr>
              <w:t>(</w:t>
            </w:r>
            <w:r w:rsidR="00896DE7" w:rsidRPr="001B13ED">
              <w:rPr>
                <w:rFonts w:cs="Times New Roman"/>
              </w:rPr>
              <w:t>141.86</w:t>
            </w:r>
            <w:r>
              <w:rPr>
                <w:rFonts w:cs="Times New Roman"/>
              </w:rPr>
              <w:t>)</w:t>
            </w:r>
          </w:p>
        </w:tc>
        <w:tc>
          <w:tcPr>
            <w:tcW w:w="1288" w:type="dxa"/>
            <w:vAlign w:val="bottom"/>
          </w:tcPr>
          <w:p w14:paraId="0FF336C7" w14:textId="16E4FCD8" w:rsidR="00896DE7" w:rsidRPr="001B13ED" w:rsidRDefault="00896DE7" w:rsidP="001B13ED">
            <w:pPr>
              <w:rPr>
                <w:rFonts w:cs="Times New Roman"/>
              </w:rPr>
            </w:pPr>
            <w:r w:rsidRPr="001B13ED">
              <w:rPr>
                <w:rFonts w:cs="Times New Roman"/>
              </w:rPr>
              <w:t>19.36</w:t>
            </w:r>
          </w:p>
        </w:tc>
        <w:tc>
          <w:tcPr>
            <w:tcW w:w="1288" w:type="dxa"/>
            <w:vAlign w:val="bottom"/>
          </w:tcPr>
          <w:p w14:paraId="00891C81" w14:textId="06A8CA85" w:rsidR="00896DE7" w:rsidRPr="001B13ED" w:rsidRDefault="00896DE7" w:rsidP="001B13ED">
            <w:pPr>
              <w:rPr>
                <w:rFonts w:cs="Times New Roman"/>
              </w:rPr>
            </w:pPr>
            <w:r w:rsidRPr="001B13ED">
              <w:rPr>
                <w:rFonts w:cs="Times New Roman"/>
              </w:rPr>
              <w:t>.59</w:t>
            </w:r>
          </w:p>
        </w:tc>
      </w:tr>
      <w:tr w:rsidR="00896DE7" w:rsidRPr="001B13ED" w14:paraId="5CBE8DD5" w14:textId="77777777" w:rsidTr="00896DE7">
        <w:tc>
          <w:tcPr>
            <w:tcW w:w="1288" w:type="dxa"/>
          </w:tcPr>
          <w:p w14:paraId="00A651A8" w14:textId="055676AB" w:rsidR="00896DE7" w:rsidRPr="001B13ED" w:rsidRDefault="00896DE7" w:rsidP="001B13ED">
            <w:pPr>
              <w:rPr>
                <w:rFonts w:cs="Times New Roman"/>
              </w:rPr>
            </w:pPr>
            <w:r w:rsidRPr="001B13ED">
              <w:rPr>
                <w:rFonts w:cs="Times New Roman"/>
                <w:lang w:val="en-GB"/>
              </w:rPr>
              <w:t>Marginal Workers, Female (%)</w:t>
            </w:r>
          </w:p>
        </w:tc>
        <w:tc>
          <w:tcPr>
            <w:tcW w:w="1288" w:type="dxa"/>
            <w:vAlign w:val="bottom"/>
          </w:tcPr>
          <w:p w14:paraId="079751B5" w14:textId="2E95EBF2" w:rsidR="00896DE7" w:rsidRPr="001B13ED" w:rsidRDefault="00AB5D9C" w:rsidP="001B13ED">
            <w:pPr>
              <w:rPr>
                <w:rFonts w:cs="Times New Roman"/>
              </w:rPr>
            </w:pPr>
            <w:r>
              <w:rPr>
                <w:rFonts w:cs="Times New Roman"/>
              </w:rPr>
              <w:t>0</w:t>
            </w:r>
            <w:r w:rsidR="00896DE7" w:rsidRPr="001B13ED">
              <w:rPr>
                <w:rFonts w:cs="Times New Roman"/>
              </w:rPr>
              <w:t>.47</w:t>
            </w:r>
          </w:p>
        </w:tc>
        <w:tc>
          <w:tcPr>
            <w:tcW w:w="1288" w:type="dxa"/>
            <w:shd w:val="clear" w:color="auto" w:fill="auto"/>
            <w:vAlign w:val="bottom"/>
          </w:tcPr>
          <w:p w14:paraId="53263EA8" w14:textId="318AA2D7" w:rsidR="00896DE7" w:rsidRPr="001B13ED" w:rsidRDefault="00AB5D9C" w:rsidP="001B13ED">
            <w:pPr>
              <w:rPr>
                <w:rFonts w:cs="Times New Roman"/>
              </w:rPr>
            </w:pPr>
            <w:r>
              <w:rPr>
                <w:rFonts w:cs="Times New Roman"/>
              </w:rPr>
              <w:t>(0</w:t>
            </w:r>
            <w:r w:rsidR="00896DE7" w:rsidRPr="001B13ED">
              <w:rPr>
                <w:rFonts w:cs="Times New Roman"/>
              </w:rPr>
              <w:t>.21</w:t>
            </w:r>
            <w:r>
              <w:rPr>
                <w:rFonts w:cs="Times New Roman"/>
              </w:rPr>
              <w:t>)</w:t>
            </w:r>
          </w:p>
        </w:tc>
        <w:tc>
          <w:tcPr>
            <w:tcW w:w="1288" w:type="dxa"/>
            <w:shd w:val="clear" w:color="auto" w:fill="auto"/>
            <w:vAlign w:val="bottom"/>
          </w:tcPr>
          <w:p w14:paraId="7D3E9752" w14:textId="2B0C3642" w:rsidR="00896DE7" w:rsidRPr="001B13ED" w:rsidRDefault="00AB5D9C" w:rsidP="001B13ED">
            <w:pPr>
              <w:rPr>
                <w:rFonts w:cs="Times New Roman"/>
              </w:rPr>
            </w:pPr>
            <w:r>
              <w:rPr>
                <w:rFonts w:cs="Times New Roman"/>
              </w:rPr>
              <w:t>0</w:t>
            </w:r>
            <w:r w:rsidR="00896DE7" w:rsidRPr="001B13ED">
              <w:rPr>
                <w:rFonts w:cs="Times New Roman"/>
              </w:rPr>
              <w:t>.47</w:t>
            </w:r>
          </w:p>
        </w:tc>
        <w:tc>
          <w:tcPr>
            <w:tcW w:w="1288" w:type="dxa"/>
            <w:vAlign w:val="bottom"/>
          </w:tcPr>
          <w:p w14:paraId="654016AE" w14:textId="7231FBD9" w:rsidR="00896DE7" w:rsidRPr="001B13ED" w:rsidRDefault="00AB5D9C" w:rsidP="001B13ED">
            <w:pPr>
              <w:rPr>
                <w:rFonts w:cs="Times New Roman"/>
              </w:rPr>
            </w:pPr>
            <w:r>
              <w:rPr>
                <w:rFonts w:cs="Times New Roman"/>
              </w:rPr>
              <w:t>(0</w:t>
            </w:r>
            <w:r w:rsidR="00896DE7" w:rsidRPr="001B13ED">
              <w:rPr>
                <w:rFonts w:cs="Times New Roman"/>
              </w:rPr>
              <w:t>.24</w:t>
            </w:r>
            <w:r>
              <w:rPr>
                <w:rFonts w:cs="Times New Roman"/>
              </w:rPr>
              <w:t>)</w:t>
            </w:r>
          </w:p>
        </w:tc>
        <w:tc>
          <w:tcPr>
            <w:tcW w:w="1288" w:type="dxa"/>
            <w:vAlign w:val="bottom"/>
          </w:tcPr>
          <w:p w14:paraId="66B2EEA5" w14:textId="69C49853" w:rsidR="00896DE7" w:rsidRPr="001B13ED" w:rsidRDefault="00896DE7" w:rsidP="001B13ED">
            <w:pPr>
              <w:rPr>
                <w:rFonts w:cs="Times New Roman"/>
              </w:rPr>
            </w:pPr>
            <w:r w:rsidRPr="001B13ED">
              <w:rPr>
                <w:rFonts w:cs="Times New Roman"/>
              </w:rPr>
              <w:t>-0.01</w:t>
            </w:r>
          </w:p>
        </w:tc>
        <w:tc>
          <w:tcPr>
            <w:tcW w:w="1288" w:type="dxa"/>
            <w:vAlign w:val="bottom"/>
          </w:tcPr>
          <w:p w14:paraId="797A1D2F" w14:textId="146E16D4" w:rsidR="00896DE7" w:rsidRPr="001B13ED" w:rsidRDefault="00896DE7" w:rsidP="001B13ED">
            <w:pPr>
              <w:rPr>
                <w:rFonts w:cs="Times New Roman"/>
              </w:rPr>
            </w:pPr>
            <w:r w:rsidRPr="001B13ED">
              <w:rPr>
                <w:rFonts w:cs="Times New Roman"/>
              </w:rPr>
              <w:t>.91</w:t>
            </w:r>
          </w:p>
        </w:tc>
      </w:tr>
    </w:tbl>
    <w:p w14:paraId="5FB71BAF" w14:textId="77777777" w:rsidR="001A114E" w:rsidRPr="001B13ED" w:rsidRDefault="001A114E" w:rsidP="001A114E">
      <w:pPr>
        <w:rPr>
          <w:rFonts w:cs="Times New Roman"/>
          <w:b/>
          <w:bCs/>
        </w:rPr>
      </w:pPr>
    </w:p>
    <w:p w14:paraId="486D17D8" w14:textId="43E8232C" w:rsidR="00300857" w:rsidRPr="00300857" w:rsidRDefault="00300857" w:rsidP="00300857">
      <w:r w:rsidRPr="00E70371">
        <w:rPr>
          <w:b/>
          <w:bCs/>
        </w:rPr>
        <w:t xml:space="preserve">Appendix </w:t>
      </w:r>
      <w:r w:rsidR="001B13ED">
        <w:rPr>
          <w:b/>
          <w:bCs/>
        </w:rPr>
        <w:t>2</w:t>
      </w:r>
      <w:r w:rsidRPr="00300857">
        <w:t xml:space="preserve">: </w:t>
      </w:r>
      <w:r w:rsidR="00E70371">
        <w:t xml:space="preserve">Gramyashakti </w:t>
      </w:r>
      <w:r w:rsidRPr="00300857">
        <w:t>Criteria for Selection of Members for Women-based FPOs</w:t>
      </w:r>
    </w:p>
    <w:p w14:paraId="1C389303" w14:textId="77777777" w:rsidR="00300857" w:rsidRPr="00300857" w:rsidRDefault="00300857" w:rsidP="00300857">
      <w:r w:rsidRPr="00300857">
        <w:t>For selection of women members of the FPCs, ADS will apply the following criteria:</w:t>
      </w:r>
    </w:p>
    <w:p w14:paraId="416C8FE3" w14:textId="77777777" w:rsidR="00300857" w:rsidRPr="00300857" w:rsidRDefault="00300857" w:rsidP="00D83C14">
      <w:pPr>
        <w:pStyle w:val="ListParagraph"/>
        <w:numPr>
          <w:ilvl w:val="0"/>
          <w:numId w:val="4"/>
        </w:numPr>
      </w:pPr>
      <w:r w:rsidRPr="00300857">
        <w:t>The membership will only be from the villages identified by 3ie as treatment villages (list of region-wise villages identified randomly by 3ie provided as annexure 1).</w:t>
      </w:r>
    </w:p>
    <w:p w14:paraId="7CD8E156" w14:textId="77777777" w:rsidR="00300857" w:rsidRPr="00300857" w:rsidRDefault="00300857" w:rsidP="00D83C14">
      <w:pPr>
        <w:pStyle w:val="ListParagraph"/>
        <w:numPr>
          <w:ilvl w:val="0"/>
          <w:numId w:val="4"/>
        </w:numPr>
      </w:pPr>
      <w:r w:rsidRPr="00300857">
        <w:t>The members should be in low-income groups with a monthly household income not exceeding Rs.10,000.</w:t>
      </w:r>
    </w:p>
    <w:p w14:paraId="27499355" w14:textId="77777777" w:rsidR="00300857" w:rsidRPr="00300857" w:rsidRDefault="00300857" w:rsidP="00D83C14">
      <w:pPr>
        <w:pStyle w:val="ListParagraph"/>
        <w:numPr>
          <w:ilvl w:val="0"/>
          <w:numId w:val="4"/>
        </w:numPr>
      </w:pPr>
      <w:r w:rsidRPr="00300857">
        <w:lastRenderedPageBreak/>
        <w:t xml:space="preserve">The membership will be voluntary. Women members willing to be part of the enterprise will be enrolled for the project. </w:t>
      </w:r>
    </w:p>
    <w:p w14:paraId="4CA5FDB8" w14:textId="77777777" w:rsidR="00300857" w:rsidRPr="00300857" w:rsidRDefault="00300857" w:rsidP="00D83C14">
      <w:pPr>
        <w:pStyle w:val="ListParagraph"/>
        <w:numPr>
          <w:ilvl w:val="0"/>
          <w:numId w:val="4"/>
        </w:numPr>
      </w:pPr>
      <w:r w:rsidRPr="00300857">
        <w:t>All members under an enterprise will belong to the same geography. Women staying within a radius of 5-10 kms of the primary operations will be offered membership.</w:t>
      </w:r>
    </w:p>
    <w:p w14:paraId="17034D85" w14:textId="77777777" w:rsidR="00300857" w:rsidRPr="00300857" w:rsidRDefault="00300857" w:rsidP="00D83C14">
      <w:pPr>
        <w:pStyle w:val="ListParagraph"/>
        <w:numPr>
          <w:ilvl w:val="0"/>
          <w:numId w:val="4"/>
        </w:numPr>
      </w:pPr>
      <w:r w:rsidRPr="00300857">
        <w:t>Only one adult woman (18-55 years of age) from a household will be offered membership. This will ensure there is no concentration of power in the enterprise.</w:t>
      </w:r>
    </w:p>
    <w:p w14:paraId="74C19A57" w14:textId="77777777" w:rsidR="00300857" w:rsidRPr="00300857" w:rsidRDefault="00300857" w:rsidP="00D83C14">
      <w:pPr>
        <w:pStyle w:val="ListParagraph"/>
        <w:numPr>
          <w:ilvl w:val="0"/>
          <w:numId w:val="4"/>
        </w:numPr>
      </w:pPr>
      <w:r w:rsidRPr="00300857">
        <w:t>Member should be preferably from small and marginal farmer/producer community.</w:t>
      </w:r>
    </w:p>
    <w:p w14:paraId="424AF032" w14:textId="77777777" w:rsidR="00300857" w:rsidRPr="00300857" w:rsidRDefault="00300857" w:rsidP="00D83C14">
      <w:pPr>
        <w:pStyle w:val="ListParagraph"/>
        <w:numPr>
          <w:ilvl w:val="0"/>
          <w:numId w:val="4"/>
        </w:numPr>
      </w:pPr>
      <w:r w:rsidRPr="00300857">
        <w:t xml:space="preserve">There will not be any restriction on membership based on religion, caste or social status of a member. </w:t>
      </w:r>
    </w:p>
    <w:p w14:paraId="4FED79EA" w14:textId="77777777" w:rsidR="00300857" w:rsidRPr="00300857" w:rsidRDefault="00300857" w:rsidP="00D83C14">
      <w:pPr>
        <w:pStyle w:val="ListParagraph"/>
        <w:numPr>
          <w:ilvl w:val="0"/>
          <w:numId w:val="4"/>
        </w:numPr>
      </w:pPr>
      <w:r w:rsidRPr="00300857">
        <w:t>As far as possible, politically strong households will be excluded to ensure minimal power gaps within the enterprise.</w:t>
      </w:r>
    </w:p>
    <w:p w14:paraId="646AF859" w14:textId="77777777" w:rsidR="00300857" w:rsidRPr="00300857" w:rsidRDefault="00300857" w:rsidP="00D83C14">
      <w:pPr>
        <w:pStyle w:val="ListParagraph"/>
        <w:numPr>
          <w:ilvl w:val="0"/>
          <w:numId w:val="4"/>
        </w:numPr>
      </w:pPr>
      <w:r w:rsidRPr="00300857">
        <w:t>Members should be a farmer either cultivating own land or leased (legal owned).</w:t>
      </w:r>
    </w:p>
    <w:p w14:paraId="76C64F36" w14:textId="77777777" w:rsidR="00300857" w:rsidRPr="00300857" w:rsidRDefault="00300857" w:rsidP="00D83C14">
      <w:pPr>
        <w:pStyle w:val="ListParagraph"/>
        <w:numPr>
          <w:ilvl w:val="0"/>
          <w:numId w:val="4"/>
        </w:numPr>
      </w:pPr>
      <w:r w:rsidRPr="00300857">
        <w:t xml:space="preserve">Members should be growing one of the dominant spices grown in the region around which production and marketing activities will be targeted. This criterion can be relaxed for Kota and Sawai </w:t>
      </w:r>
      <w:proofErr w:type="spellStart"/>
      <w:r w:rsidRPr="00300857">
        <w:t>Madhopur</w:t>
      </w:r>
      <w:proofErr w:type="spellEnd"/>
      <w:r w:rsidRPr="00300857">
        <w:t xml:space="preserve"> locations in Rajasthan.</w:t>
      </w:r>
    </w:p>
    <w:p w14:paraId="55848894" w14:textId="140FFB7E" w:rsidR="002A4BF6" w:rsidRDefault="00300857" w:rsidP="00D83C14">
      <w:pPr>
        <w:pStyle w:val="ListParagraph"/>
        <w:numPr>
          <w:ilvl w:val="0"/>
          <w:numId w:val="4"/>
        </w:numPr>
      </w:pPr>
      <w:r w:rsidRPr="00300857">
        <w:t>Members should be willing to contribute towards the mutually agreed share price of the FPC to ensure sufficient share capital</w:t>
      </w:r>
    </w:p>
    <w:p w14:paraId="442FD8C8" w14:textId="318E3983" w:rsidR="00404CD4" w:rsidRDefault="00404CD4" w:rsidP="00404CD4"/>
    <w:p w14:paraId="4105FF4A" w14:textId="2B860F1E" w:rsidR="00404CD4" w:rsidRDefault="00404CD4" w:rsidP="00DA2505">
      <w:pPr>
        <w:pStyle w:val="Heading1"/>
        <w:numPr>
          <w:ilvl w:val="0"/>
          <w:numId w:val="3"/>
        </w:numPr>
      </w:pPr>
      <w:bookmarkStart w:id="107" w:name="_Toc85200866"/>
      <w:r>
        <w:t>References</w:t>
      </w:r>
      <w:bookmarkEnd w:id="107"/>
      <w:r>
        <w:t xml:space="preserve"> </w:t>
      </w:r>
    </w:p>
    <w:p w14:paraId="6B8C3D21" w14:textId="79825707" w:rsidR="00C4181A" w:rsidRDefault="00C4181A" w:rsidP="00404CD4">
      <w:r w:rsidRPr="00C4181A">
        <w:t>2011 Census of India. Registrar General and Census Commissioner of India.</w:t>
      </w:r>
    </w:p>
    <w:p w14:paraId="400D2578" w14:textId="53F14FB9" w:rsidR="00404CD4" w:rsidRDefault="00404CD4" w:rsidP="00404CD4">
      <w:proofErr w:type="spellStart"/>
      <w:r w:rsidRPr="00525DF9">
        <w:t>Basu</w:t>
      </w:r>
      <w:proofErr w:type="spellEnd"/>
      <w:r w:rsidRPr="00525DF9">
        <w:t>, Priya. 2006. Improving Access to Finance for India's Rural Poor. Directions in Development. Washington, DC: World Bank. World Bank.</w:t>
      </w:r>
      <w:r>
        <w:t xml:space="preserve"> </w:t>
      </w:r>
      <w:r w:rsidRPr="00525DF9">
        <w:t>https://openknowledge.worldbank.org/handle/10986/6927 License: CC BY 3.0 IGO</w:t>
      </w:r>
    </w:p>
    <w:p w14:paraId="5B59A0F1" w14:textId="77777777" w:rsidR="00646284" w:rsidRPr="00BC266B" w:rsidRDefault="00646284" w:rsidP="00646284">
      <w:pPr>
        <w:rPr>
          <w:rFonts w:cs="Times New Roman"/>
          <w:color w:val="222222"/>
          <w:sz w:val="24"/>
          <w:szCs w:val="24"/>
          <w:shd w:val="clear" w:color="auto" w:fill="FFFFFF"/>
        </w:rPr>
      </w:pPr>
      <w:proofErr w:type="spellStart"/>
      <w:r w:rsidRPr="00BC266B">
        <w:rPr>
          <w:rFonts w:cs="Times New Roman"/>
          <w:color w:val="222222"/>
          <w:sz w:val="24"/>
          <w:szCs w:val="24"/>
          <w:shd w:val="clear" w:color="auto" w:fill="FFFFFF"/>
        </w:rPr>
        <w:t>Benjamini</w:t>
      </w:r>
      <w:proofErr w:type="spellEnd"/>
      <w:r w:rsidRPr="00BC266B">
        <w:rPr>
          <w:rFonts w:cs="Times New Roman"/>
          <w:color w:val="222222"/>
          <w:sz w:val="24"/>
          <w:szCs w:val="24"/>
          <w:shd w:val="clear" w:color="auto" w:fill="FFFFFF"/>
        </w:rPr>
        <w:t>, Y. and Hochberg, Y., 1995. Controlling the false discovery rate: a practical and powerful approach to multiple testing. </w:t>
      </w:r>
      <w:r w:rsidRPr="00BC266B">
        <w:rPr>
          <w:rFonts w:cs="Times New Roman"/>
          <w:i/>
          <w:iCs/>
          <w:color w:val="222222"/>
          <w:sz w:val="24"/>
          <w:szCs w:val="24"/>
          <w:shd w:val="clear" w:color="auto" w:fill="FFFFFF"/>
        </w:rPr>
        <w:t>Journal of the Royal statistical society: series B (Methodological)</w:t>
      </w:r>
      <w:r w:rsidRPr="00BC266B">
        <w:rPr>
          <w:rFonts w:cs="Times New Roman"/>
          <w:color w:val="222222"/>
          <w:sz w:val="24"/>
          <w:szCs w:val="24"/>
          <w:shd w:val="clear" w:color="auto" w:fill="FFFFFF"/>
        </w:rPr>
        <w:t>, </w:t>
      </w:r>
      <w:r w:rsidRPr="00BC266B">
        <w:rPr>
          <w:rFonts w:cs="Times New Roman"/>
          <w:i/>
          <w:iCs/>
          <w:color w:val="222222"/>
          <w:sz w:val="24"/>
          <w:szCs w:val="24"/>
          <w:shd w:val="clear" w:color="auto" w:fill="FFFFFF"/>
        </w:rPr>
        <w:t>57</w:t>
      </w:r>
      <w:r w:rsidRPr="00BC266B">
        <w:rPr>
          <w:rFonts w:cs="Times New Roman"/>
          <w:color w:val="222222"/>
          <w:sz w:val="24"/>
          <w:szCs w:val="24"/>
          <w:shd w:val="clear" w:color="auto" w:fill="FFFFFF"/>
        </w:rPr>
        <w:t>(1), pp.289-300.</w:t>
      </w:r>
    </w:p>
    <w:p w14:paraId="18801FC9" w14:textId="77777777" w:rsidR="00646284" w:rsidRPr="00BC266B" w:rsidRDefault="00646284" w:rsidP="00646284">
      <w:pPr>
        <w:rPr>
          <w:rFonts w:cs="Times New Roman"/>
          <w:color w:val="222222"/>
          <w:sz w:val="24"/>
          <w:szCs w:val="24"/>
          <w:shd w:val="clear" w:color="auto" w:fill="FFFFFF"/>
        </w:rPr>
      </w:pPr>
      <w:proofErr w:type="spellStart"/>
      <w:r w:rsidRPr="00BC266B">
        <w:rPr>
          <w:rFonts w:cs="Times New Roman"/>
          <w:color w:val="222222"/>
          <w:sz w:val="24"/>
          <w:szCs w:val="24"/>
          <w:shd w:val="clear" w:color="auto" w:fill="FFFFFF"/>
        </w:rPr>
        <w:t>Chinen</w:t>
      </w:r>
      <w:proofErr w:type="spellEnd"/>
      <w:r w:rsidRPr="00BC266B">
        <w:rPr>
          <w:rFonts w:cs="Times New Roman"/>
          <w:color w:val="222222"/>
          <w:sz w:val="24"/>
          <w:szCs w:val="24"/>
          <w:shd w:val="clear" w:color="auto" w:fill="FFFFFF"/>
        </w:rPr>
        <w:t xml:space="preserve">, M., De Hoop, T., </w:t>
      </w:r>
      <w:proofErr w:type="spellStart"/>
      <w:r w:rsidRPr="00BC266B">
        <w:rPr>
          <w:rFonts w:cs="Times New Roman"/>
          <w:color w:val="222222"/>
          <w:sz w:val="24"/>
          <w:szCs w:val="24"/>
          <w:shd w:val="clear" w:color="auto" w:fill="FFFFFF"/>
        </w:rPr>
        <w:t>Alcázar</w:t>
      </w:r>
      <w:proofErr w:type="spellEnd"/>
      <w:r w:rsidRPr="00BC266B">
        <w:rPr>
          <w:rFonts w:cs="Times New Roman"/>
          <w:color w:val="222222"/>
          <w:sz w:val="24"/>
          <w:szCs w:val="24"/>
          <w:shd w:val="clear" w:color="auto" w:fill="FFFFFF"/>
        </w:rPr>
        <w:t xml:space="preserve">, L., </w:t>
      </w:r>
      <w:proofErr w:type="spellStart"/>
      <w:r w:rsidRPr="00BC266B">
        <w:rPr>
          <w:rFonts w:cs="Times New Roman"/>
          <w:color w:val="222222"/>
          <w:sz w:val="24"/>
          <w:szCs w:val="24"/>
          <w:shd w:val="clear" w:color="auto" w:fill="FFFFFF"/>
        </w:rPr>
        <w:t>Balarin</w:t>
      </w:r>
      <w:proofErr w:type="spellEnd"/>
      <w:r w:rsidRPr="00BC266B">
        <w:rPr>
          <w:rFonts w:cs="Times New Roman"/>
          <w:color w:val="222222"/>
          <w:sz w:val="24"/>
          <w:szCs w:val="24"/>
          <w:shd w:val="clear" w:color="auto" w:fill="FFFFFF"/>
        </w:rPr>
        <w:t>, M. and Sennett, J., 2017. Vocational and business training to improve women's labour market outcomes in low‐and middle‐income countries: a systematic review. </w:t>
      </w:r>
      <w:r w:rsidRPr="00BC266B">
        <w:rPr>
          <w:rFonts w:cs="Times New Roman"/>
          <w:i/>
          <w:iCs/>
          <w:color w:val="222222"/>
          <w:sz w:val="24"/>
          <w:szCs w:val="24"/>
          <w:shd w:val="clear" w:color="auto" w:fill="FFFFFF"/>
        </w:rPr>
        <w:t>Campbell Systematic Reviews</w:t>
      </w:r>
      <w:r w:rsidRPr="00BC266B">
        <w:rPr>
          <w:rFonts w:cs="Times New Roman"/>
          <w:color w:val="222222"/>
          <w:sz w:val="24"/>
          <w:szCs w:val="24"/>
          <w:shd w:val="clear" w:color="auto" w:fill="FFFFFF"/>
        </w:rPr>
        <w:t>, </w:t>
      </w:r>
      <w:r w:rsidRPr="00BC266B">
        <w:rPr>
          <w:rFonts w:cs="Times New Roman"/>
          <w:i/>
          <w:iCs/>
          <w:color w:val="222222"/>
          <w:sz w:val="24"/>
          <w:szCs w:val="24"/>
          <w:shd w:val="clear" w:color="auto" w:fill="FFFFFF"/>
        </w:rPr>
        <w:t>13</w:t>
      </w:r>
      <w:r w:rsidRPr="00BC266B">
        <w:rPr>
          <w:rFonts w:cs="Times New Roman"/>
          <w:color w:val="222222"/>
          <w:sz w:val="24"/>
          <w:szCs w:val="24"/>
          <w:shd w:val="clear" w:color="auto" w:fill="FFFFFF"/>
        </w:rPr>
        <w:t>(1), pp.1-195.</w:t>
      </w:r>
    </w:p>
    <w:p w14:paraId="06501A85" w14:textId="77777777" w:rsidR="00646284" w:rsidRPr="00BC266B" w:rsidRDefault="00646284" w:rsidP="00646284">
      <w:pPr>
        <w:rPr>
          <w:rFonts w:cs="Times New Roman"/>
          <w:color w:val="222222"/>
          <w:sz w:val="24"/>
          <w:szCs w:val="24"/>
          <w:shd w:val="clear" w:color="auto" w:fill="FFFFFF"/>
        </w:rPr>
      </w:pPr>
      <w:proofErr w:type="spellStart"/>
      <w:r w:rsidRPr="00BC266B">
        <w:rPr>
          <w:rFonts w:cs="Times New Roman"/>
          <w:color w:val="222222"/>
          <w:sz w:val="24"/>
          <w:szCs w:val="24"/>
          <w:shd w:val="clear" w:color="auto" w:fill="FFFFFF"/>
        </w:rPr>
        <w:t>Dìaz</w:t>
      </w:r>
      <w:proofErr w:type="spellEnd"/>
      <w:r w:rsidRPr="00BC266B">
        <w:rPr>
          <w:rFonts w:cs="Times New Roman"/>
          <w:color w:val="222222"/>
          <w:sz w:val="24"/>
          <w:szCs w:val="24"/>
          <w:shd w:val="clear" w:color="auto" w:fill="FFFFFF"/>
        </w:rPr>
        <w:t xml:space="preserve">-Martin, L., Gopalan, A., </w:t>
      </w:r>
      <w:proofErr w:type="spellStart"/>
      <w:r w:rsidRPr="00BC266B">
        <w:rPr>
          <w:rFonts w:cs="Times New Roman"/>
          <w:color w:val="222222"/>
          <w:sz w:val="24"/>
          <w:szCs w:val="24"/>
          <w:shd w:val="clear" w:color="auto" w:fill="FFFFFF"/>
        </w:rPr>
        <w:t>Guarnieri</w:t>
      </w:r>
      <w:proofErr w:type="spellEnd"/>
      <w:r w:rsidRPr="00BC266B">
        <w:rPr>
          <w:rFonts w:cs="Times New Roman"/>
          <w:color w:val="222222"/>
          <w:sz w:val="24"/>
          <w:szCs w:val="24"/>
          <w:shd w:val="clear" w:color="auto" w:fill="FFFFFF"/>
        </w:rPr>
        <w:t>, E. and Jayachandran, S., 2020. Greater than the sum of the parts? Evidence on mechanisms operating in women’s groups. </w:t>
      </w:r>
      <w:r w:rsidRPr="00BC266B">
        <w:rPr>
          <w:rFonts w:cs="Times New Roman"/>
          <w:i/>
          <w:iCs/>
          <w:color w:val="222222"/>
          <w:sz w:val="24"/>
          <w:szCs w:val="24"/>
          <w:shd w:val="clear" w:color="auto" w:fill="FFFFFF"/>
        </w:rPr>
        <w:t>Unpublished manuscript</w:t>
      </w:r>
      <w:r w:rsidRPr="00BC266B">
        <w:rPr>
          <w:rFonts w:cs="Times New Roman"/>
          <w:color w:val="222222"/>
          <w:sz w:val="24"/>
          <w:szCs w:val="24"/>
          <w:shd w:val="clear" w:color="auto" w:fill="FFFFFF"/>
        </w:rPr>
        <w:t>.</w:t>
      </w:r>
    </w:p>
    <w:p w14:paraId="4A161225" w14:textId="77777777" w:rsidR="00646284" w:rsidRPr="00BC266B" w:rsidRDefault="00646284" w:rsidP="00646284">
      <w:pPr>
        <w:rPr>
          <w:rFonts w:cs="Times New Roman"/>
          <w:color w:val="222222"/>
          <w:sz w:val="24"/>
          <w:szCs w:val="24"/>
          <w:shd w:val="clear" w:color="auto" w:fill="FFFFFF"/>
        </w:rPr>
      </w:pPr>
      <w:r w:rsidRPr="00BC266B">
        <w:rPr>
          <w:rFonts w:cs="Times New Roman"/>
          <w:color w:val="222222"/>
          <w:sz w:val="24"/>
          <w:szCs w:val="24"/>
          <w:shd w:val="clear" w:color="auto" w:fill="FFFFFF"/>
        </w:rPr>
        <w:t xml:space="preserve">McKenzie, D. and Woodruff, C., 2014. What are we learning from business training and entrepreneurship evaluations around the developing </w:t>
      </w:r>
      <w:proofErr w:type="gramStart"/>
      <w:r w:rsidRPr="00BC266B">
        <w:rPr>
          <w:rFonts w:cs="Times New Roman"/>
          <w:color w:val="222222"/>
          <w:sz w:val="24"/>
          <w:szCs w:val="24"/>
          <w:shd w:val="clear" w:color="auto" w:fill="FFFFFF"/>
        </w:rPr>
        <w:t>world?.</w:t>
      </w:r>
      <w:proofErr w:type="gramEnd"/>
      <w:r w:rsidRPr="00BC266B">
        <w:rPr>
          <w:rFonts w:cs="Times New Roman"/>
          <w:color w:val="222222"/>
          <w:sz w:val="24"/>
          <w:szCs w:val="24"/>
          <w:shd w:val="clear" w:color="auto" w:fill="FFFFFF"/>
        </w:rPr>
        <w:t> </w:t>
      </w:r>
      <w:r w:rsidRPr="00BC266B">
        <w:rPr>
          <w:rFonts w:cs="Times New Roman"/>
          <w:i/>
          <w:iCs/>
          <w:color w:val="222222"/>
          <w:sz w:val="24"/>
          <w:szCs w:val="24"/>
          <w:shd w:val="clear" w:color="auto" w:fill="FFFFFF"/>
        </w:rPr>
        <w:t>The World Bank Research Observer</w:t>
      </w:r>
      <w:r w:rsidRPr="00BC266B">
        <w:rPr>
          <w:rFonts w:cs="Times New Roman"/>
          <w:color w:val="222222"/>
          <w:sz w:val="24"/>
          <w:szCs w:val="24"/>
          <w:shd w:val="clear" w:color="auto" w:fill="FFFFFF"/>
        </w:rPr>
        <w:t>, </w:t>
      </w:r>
      <w:r w:rsidRPr="00BC266B">
        <w:rPr>
          <w:rFonts w:cs="Times New Roman"/>
          <w:i/>
          <w:iCs/>
          <w:color w:val="222222"/>
          <w:sz w:val="24"/>
          <w:szCs w:val="24"/>
          <w:shd w:val="clear" w:color="auto" w:fill="FFFFFF"/>
        </w:rPr>
        <w:t>29</w:t>
      </w:r>
      <w:r w:rsidRPr="00BC266B">
        <w:rPr>
          <w:rFonts w:cs="Times New Roman"/>
          <w:color w:val="222222"/>
          <w:sz w:val="24"/>
          <w:szCs w:val="24"/>
          <w:shd w:val="clear" w:color="auto" w:fill="FFFFFF"/>
        </w:rPr>
        <w:t>(1), pp.48-82.</w:t>
      </w:r>
    </w:p>
    <w:p w14:paraId="4BC2E743" w14:textId="77777777" w:rsidR="00646284" w:rsidRPr="00BC266B" w:rsidRDefault="00646284" w:rsidP="00646284">
      <w:pPr>
        <w:rPr>
          <w:rFonts w:cs="Times New Roman"/>
          <w:color w:val="222222"/>
          <w:sz w:val="24"/>
          <w:szCs w:val="24"/>
          <w:shd w:val="clear" w:color="auto" w:fill="FFFFFF"/>
        </w:rPr>
      </w:pPr>
      <w:r w:rsidRPr="00BC266B">
        <w:rPr>
          <w:rFonts w:cs="Times New Roman"/>
          <w:color w:val="222222"/>
          <w:sz w:val="24"/>
          <w:szCs w:val="24"/>
          <w:shd w:val="clear" w:color="auto" w:fill="FFFFFF"/>
        </w:rPr>
        <w:t xml:space="preserve">Ministry of Textiles, Govt. of India, 2020. Fourth All India Handloom Census 2019-2020. URL: </w:t>
      </w:r>
      <w:hyperlink r:id="rId18" w:history="1">
        <w:r w:rsidRPr="00BC266B">
          <w:rPr>
            <w:rStyle w:val="Hyperlink"/>
            <w:rFonts w:cs="Times New Roman"/>
            <w:shd w:val="clear" w:color="auto" w:fill="FFFFFF"/>
          </w:rPr>
          <w:t>http://handlooms.nic.in/writereaddata/3736.pdf</w:t>
        </w:r>
      </w:hyperlink>
      <w:r w:rsidRPr="00BC266B">
        <w:rPr>
          <w:rFonts w:cs="Times New Roman"/>
          <w:color w:val="222222"/>
          <w:sz w:val="24"/>
          <w:szCs w:val="24"/>
          <w:shd w:val="clear" w:color="auto" w:fill="FFFFFF"/>
        </w:rPr>
        <w:t xml:space="preserve"> [Accessed 13 Oct. 21]</w:t>
      </w:r>
    </w:p>
    <w:p w14:paraId="0F2EDCAB" w14:textId="77777777" w:rsidR="00646284" w:rsidRPr="00BC266B" w:rsidRDefault="00646284" w:rsidP="00646284">
      <w:pPr>
        <w:rPr>
          <w:rFonts w:cs="Times New Roman"/>
          <w:color w:val="222222"/>
          <w:sz w:val="24"/>
          <w:szCs w:val="24"/>
          <w:shd w:val="clear" w:color="auto" w:fill="FFFFFF"/>
        </w:rPr>
      </w:pPr>
      <w:r w:rsidRPr="00BC266B">
        <w:rPr>
          <w:rFonts w:cs="Times New Roman"/>
          <w:color w:val="222222"/>
          <w:sz w:val="24"/>
          <w:szCs w:val="24"/>
          <w:shd w:val="clear" w:color="auto" w:fill="FFFFFF"/>
        </w:rPr>
        <w:t xml:space="preserve">Taylor, G. and </w:t>
      </w:r>
      <w:proofErr w:type="spellStart"/>
      <w:r w:rsidRPr="00BC266B">
        <w:rPr>
          <w:rFonts w:cs="Times New Roman"/>
          <w:color w:val="222222"/>
          <w:sz w:val="24"/>
          <w:szCs w:val="24"/>
          <w:shd w:val="clear" w:color="auto" w:fill="FFFFFF"/>
        </w:rPr>
        <w:t>Pereznieto</w:t>
      </w:r>
      <w:proofErr w:type="spellEnd"/>
      <w:r w:rsidRPr="00BC266B">
        <w:rPr>
          <w:rFonts w:cs="Times New Roman"/>
          <w:color w:val="222222"/>
          <w:sz w:val="24"/>
          <w:szCs w:val="24"/>
          <w:shd w:val="clear" w:color="auto" w:fill="FFFFFF"/>
        </w:rPr>
        <w:t>, P., 2014. Review of evaluation approaches and methods used by interventions on women and girls’ economic empowerment. </w:t>
      </w:r>
      <w:r w:rsidRPr="00BC266B">
        <w:rPr>
          <w:rFonts w:cs="Times New Roman"/>
          <w:i/>
          <w:iCs/>
          <w:color w:val="222222"/>
          <w:sz w:val="24"/>
          <w:szCs w:val="24"/>
          <w:shd w:val="clear" w:color="auto" w:fill="FFFFFF"/>
        </w:rPr>
        <w:t>Overseas Development Institute</w:t>
      </w:r>
      <w:r w:rsidRPr="00BC266B">
        <w:rPr>
          <w:rFonts w:cs="Times New Roman"/>
          <w:color w:val="222222"/>
          <w:sz w:val="24"/>
          <w:szCs w:val="24"/>
          <w:shd w:val="clear" w:color="auto" w:fill="FFFFFF"/>
        </w:rPr>
        <w:t>, pp.1-62.</w:t>
      </w:r>
    </w:p>
    <w:p w14:paraId="13D4521B" w14:textId="77777777" w:rsidR="00646284" w:rsidRPr="00BC266B" w:rsidRDefault="00646284" w:rsidP="00646284">
      <w:pPr>
        <w:rPr>
          <w:rFonts w:cs="Times New Roman"/>
          <w:color w:val="222222"/>
          <w:sz w:val="24"/>
          <w:szCs w:val="24"/>
          <w:shd w:val="clear" w:color="auto" w:fill="FFFFFF"/>
        </w:rPr>
      </w:pPr>
      <w:r w:rsidRPr="00BC266B">
        <w:rPr>
          <w:rFonts w:cs="Times New Roman"/>
          <w:color w:val="222222"/>
          <w:sz w:val="24"/>
          <w:szCs w:val="24"/>
          <w:shd w:val="clear" w:color="auto" w:fill="FFFFFF"/>
        </w:rPr>
        <w:t>Wu, D., 2013. Measuring change in women entrepreneur’s economic empowerment: A literature review. </w:t>
      </w:r>
      <w:r w:rsidRPr="00BC266B">
        <w:rPr>
          <w:rFonts w:cs="Times New Roman"/>
          <w:i/>
          <w:iCs/>
          <w:color w:val="222222"/>
          <w:sz w:val="24"/>
          <w:szCs w:val="24"/>
          <w:shd w:val="clear" w:color="auto" w:fill="FFFFFF"/>
        </w:rPr>
        <w:t>DCED Women’s Enterprise Development Working Group</w:t>
      </w:r>
      <w:r w:rsidRPr="00BC266B">
        <w:rPr>
          <w:rFonts w:cs="Times New Roman"/>
          <w:color w:val="222222"/>
          <w:sz w:val="24"/>
          <w:szCs w:val="24"/>
          <w:shd w:val="clear" w:color="auto" w:fill="FFFFFF"/>
        </w:rPr>
        <w:t>.</w:t>
      </w:r>
    </w:p>
    <w:p w14:paraId="75410B41" w14:textId="77777777" w:rsidR="00646284" w:rsidRPr="00251726" w:rsidRDefault="00646284" w:rsidP="00404CD4"/>
    <w:sectPr w:rsidR="00646284" w:rsidRPr="00251726" w:rsidSect="00B676C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astha Dang" w:date="2021-07-06T22:51:00Z" w:initials="AD">
    <w:p w14:paraId="07A5A805" w14:textId="1D741A96" w:rsidR="00815523" w:rsidRDefault="00815523">
      <w:pPr>
        <w:pStyle w:val="CommentText"/>
      </w:pPr>
      <w:r>
        <w:t xml:space="preserve">We should include list of references/citations used throughout the document. </w:t>
      </w:r>
      <w:r>
        <w:rPr>
          <w:rStyle w:val="CommentReference"/>
        </w:rPr>
        <w:annotationRef/>
      </w:r>
    </w:p>
  </w:comment>
  <w:comment w:id="3" w:author="Jane Hammaker" w:date="2021-10-14T17:05:00Z" w:initials="JH">
    <w:p w14:paraId="5B0C0DDF" w14:textId="3B81BA0C" w:rsidR="001F45E1" w:rsidRDefault="001F45E1">
      <w:pPr>
        <w:pStyle w:val="CommentText"/>
      </w:pPr>
      <w:r>
        <w:rPr>
          <w:rStyle w:val="CommentReference"/>
        </w:rPr>
        <w:annotationRef/>
      </w:r>
      <w:r>
        <w:t xml:space="preserve">Delete for consistency with </w:t>
      </w:r>
      <w:proofErr w:type="spellStart"/>
      <w:r>
        <w:t>Chitrika</w:t>
      </w:r>
      <w:proofErr w:type="spellEnd"/>
      <w:r>
        <w:t xml:space="preserve"> </w:t>
      </w:r>
    </w:p>
  </w:comment>
  <w:comment w:id="8" w:author="Aastha Dang" w:date="2021-07-07T00:40:00Z" w:initials="AD">
    <w:p w14:paraId="7019327C" w14:textId="472ED371" w:rsidR="00815523" w:rsidRDefault="00815523">
      <w:pPr>
        <w:pStyle w:val="CommentText"/>
      </w:pPr>
      <w:r>
        <w:t>Hyperlink or provide website url homepage info in a footnote?</w:t>
      </w:r>
      <w:r>
        <w:rPr>
          <w:rStyle w:val="CommentReference"/>
        </w:rPr>
        <w:annotationRef/>
      </w:r>
    </w:p>
  </w:comment>
  <w:comment w:id="9" w:author="Jane Hammaker" w:date="2021-08-16T17:02:00Z" w:initials="JH">
    <w:p w14:paraId="2BA0AF44" w14:textId="77777777" w:rsidR="00B143BD" w:rsidRDefault="00B143BD">
      <w:pPr>
        <w:pStyle w:val="CommentText"/>
      </w:pPr>
      <w:r>
        <w:rPr>
          <w:rStyle w:val="CommentReference"/>
        </w:rPr>
        <w:annotationRef/>
      </w:r>
      <w:r>
        <w:t xml:space="preserve">Done </w:t>
      </w:r>
    </w:p>
    <w:p w14:paraId="71BE630E" w14:textId="3A6E1176" w:rsidR="00B143BD" w:rsidRDefault="00B143BD">
      <w:pPr>
        <w:pStyle w:val="CommentText"/>
      </w:pPr>
    </w:p>
  </w:comment>
  <w:comment w:id="10" w:author="Aastha Dang" w:date="2021-07-07T00:40:00Z" w:initials="AD">
    <w:p w14:paraId="469A8F3D" w14:textId="7053F763" w:rsidR="00815523" w:rsidRDefault="00815523">
      <w:pPr>
        <w:pStyle w:val="CommentText"/>
      </w:pPr>
      <w:r>
        <w:t>meaning in footnote - if ACCESS has provided it in their proposal?</w:t>
      </w:r>
      <w:r>
        <w:rPr>
          <w:rStyle w:val="CommentReference"/>
        </w:rPr>
        <w:annotationRef/>
      </w:r>
    </w:p>
  </w:comment>
  <w:comment w:id="13" w:author="Bidisha Barooah" w:date="2021-10-13T04:01:00Z" w:initials="BB">
    <w:p w14:paraId="56A0CEDD" w14:textId="20763AD5" w:rsidR="00050D35" w:rsidRDefault="00050D35">
      <w:pPr>
        <w:pStyle w:val="CommentText"/>
      </w:pPr>
      <w:r>
        <w:rPr>
          <w:rStyle w:val="CommentReference"/>
        </w:rPr>
        <w:annotationRef/>
      </w:r>
      <w:r>
        <w:t xml:space="preserve">They have changed the name. I forgot what it was. Please update. </w:t>
      </w:r>
      <w:r>
        <w:fldChar w:fldCharType="begin"/>
      </w:r>
      <w:r>
        <w:instrText xml:space="preserve"> HYPERLINK "mailto:jhammaker@3ieimpact.org" </w:instrText>
      </w:r>
      <w:bookmarkStart w:id="16" w:name="_@_2B34300C5AEB4C5BAD7F72A324B251DCZ"/>
      <w:r>
        <w:rPr>
          <w:rStyle w:val="Mention"/>
        </w:rPr>
        <w:fldChar w:fldCharType="separate"/>
      </w:r>
      <w:bookmarkEnd w:id="16"/>
      <w:r w:rsidRPr="005201EE">
        <w:rPr>
          <w:rStyle w:val="Mention"/>
          <w:noProof/>
        </w:rPr>
        <w:t>@Jane Hammaker</w:t>
      </w:r>
      <w:r>
        <w:fldChar w:fldCharType="end"/>
      </w:r>
    </w:p>
  </w:comment>
  <w:comment w:id="14" w:author="Jane Hammaker" w:date="2021-10-14T18:05:00Z" w:initials="JH">
    <w:p w14:paraId="12A91331" w14:textId="4FAF1638" w:rsidR="00F427D7" w:rsidRDefault="00F427D7">
      <w:pPr>
        <w:pStyle w:val="CommentText"/>
      </w:pPr>
      <w:r>
        <w:rPr>
          <w:rStyle w:val="CommentReference"/>
        </w:rPr>
        <w:annotationRef/>
      </w:r>
      <w:r>
        <w:t xml:space="preserve">Asked, will follow up and change. </w:t>
      </w:r>
    </w:p>
  </w:comment>
  <w:comment w:id="15" w:author="Jane Hammaker" w:date="2021-10-18T21:00:00Z" w:initials="JH">
    <w:p w14:paraId="04386F8F" w14:textId="47EA92F6" w:rsidR="009971FA" w:rsidRDefault="009971FA">
      <w:pPr>
        <w:pStyle w:val="CommentText"/>
      </w:pPr>
      <w:r>
        <w:rPr>
          <w:rStyle w:val="CommentReference"/>
        </w:rPr>
        <w:annotationRef/>
      </w:r>
      <w:r>
        <w:t xml:space="preserve">Done </w:t>
      </w:r>
    </w:p>
  </w:comment>
  <w:comment w:id="18" w:author="Jane Hammaker" w:date="2021-08-16T19:45:00Z" w:initials="JH">
    <w:p w14:paraId="072B3D29" w14:textId="10B18B3D" w:rsidR="00CA0F52" w:rsidRDefault="00CA0F52">
      <w:pPr>
        <w:pStyle w:val="CommentText"/>
      </w:pPr>
      <w:r>
        <w:rPr>
          <w:rStyle w:val="CommentReference"/>
        </w:rPr>
        <w:annotationRef/>
      </w:r>
      <w:r>
        <w:rPr>
          <w:rStyle w:val="CommentReference"/>
        </w:rPr>
        <w:t xml:space="preserve">Did not see years of education completed or metric for education so used literacy as a proxy </w:t>
      </w:r>
    </w:p>
  </w:comment>
  <w:comment w:id="19" w:author="Bidisha Barooah" w:date="2021-10-14T18:20:00Z" w:initials="BB">
    <w:p w14:paraId="55B39BBC" w14:textId="76F65A3B" w:rsidR="2BE26FF0" w:rsidRDefault="2BE26FF0">
      <w:pPr>
        <w:pStyle w:val="CommentText"/>
      </w:pPr>
      <w:r>
        <w:t>This is fine</w:t>
      </w:r>
      <w:r>
        <w:rPr>
          <w:rStyle w:val="CommentReference"/>
        </w:rPr>
        <w:annotationRef/>
      </w:r>
    </w:p>
  </w:comment>
  <w:comment w:id="27" w:author="Bidisha Barooah" w:date="2021-08-12T05:01:00Z" w:initials="BB">
    <w:p w14:paraId="462FC712" w14:textId="6457DA20" w:rsidR="00815523" w:rsidRDefault="00815523">
      <w:pPr>
        <w:pStyle w:val="CommentText"/>
      </w:pPr>
      <w:r>
        <w:t>Show MDE with 20 hh per arm</w:t>
      </w:r>
      <w:r>
        <w:rPr>
          <w:rStyle w:val="CommentReference"/>
        </w:rPr>
        <w:annotationRef/>
      </w:r>
    </w:p>
  </w:comment>
  <w:comment w:id="28" w:author="Jane Hammaker" w:date="2021-08-16T20:06:00Z" w:initials="JH">
    <w:p w14:paraId="4B7C8BF1" w14:textId="1C664B09" w:rsidR="00B813E2" w:rsidRDefault="00B813E2">
      <w:pPr>
        <w:pStyle w:val="CommentText"/>
      </w:pPr>
      <w:r>
        <w:rPr>
          <w:rStyle w:val="CommentReference"/>
        </w:rPr>
        <w:annotationRef/>
      </w:r>
      <w:r>
        <w:t xml:space="preserve">Done </w:t>
      </w:r>
    </w:p>
  </w:comment>
  <w:comment w:id="34" w:author="Aastha Dang" w:date="2021-07-07T21:36:00Z" w:initials="AD">
    <w:p w14:paraId="5D28E718" w14:textId="46AC08DC" w:rsidR="00815523" w:rsidRDefault="00815523">
      <w:pPr>
        <w:pStyle w:val="CommentText"/>
      </w:pPr>
      <w:r>
        <w:t>Should mention about the mental health module too?</w:t>
      </w:r>
      <w:r>
        <w:rPr>
          <w:rStyle w:val="CommentReference"/>
        </w:rPr>
        <w:annotationRef/>
      </w:r>
    </w:p>
  </w:comment>
  <w:comment w:id="35" w:author="Bidisha Barooah" w:date="2021-10-13T04:20:00Z" w:initials="BB">
    <w:p w14:paraId="33992D51" w14:textId="16085643" w:rsidR="005201EE" w:rsidRDefault="005201EE">
      <w:pPr>
        <w:pStyle w:val="CommentText"/>
      </w:pPr>
      <w:r>
        <w:rPr>
          <w:rStyle w:val="CommentReference"/>
        </w:rPr>
        <w:annotationRef/>
      </w:r>
      <w:r>
        <w:fldChar w:fldCharType="begin"/>
      </w:r>
      <w:r>
        <w:instrText xml:space="preserve"> HYPERLINK "mailto:jhammaker@3ieimpact.org" </w:instrText>
      </w:r>
      <w:bookmarkStart w:id="37" w:name="_@_A843A2487B3A426CA37DAB70051825EDZ"/>
      <w:r>
        <w:rPr>
          <w:rStyle w:val="Mention"/>
        </w:rPr>
        <w:fldChar w:fldCharType="separate"/>
      </w:r>
      <w:bookmarkEnd w:id="37"/>
      <w:r w:rsidRPr="005201EE">
        <w:rPr>
          <w:rStyle w:val="Mention"/>
          <w:noProof/>
        </w:rPr>
        <w:t>@Jane Hammaker</w:t>
      </w:r>
      <w:r>
        <w:fldChar w:fldCharType="end"/>
      </w:r>
      <w:r>
        <w:t xml:space="preserve"> please address</w:t>
      </w:r>
    </w:p>
  </w:comment>
  <w:comment w:id="36" w:author="Jane Hammaker" w:date="2021-10-15T14:14:00Z" w:initials="JH">
    <w:p w14:paraId="4549F75F" w14:textId="227E1B1B" w:rsidR="007461F3" w:rsidRDefault="007461F3">
      <w:pPr>
        <w:pStyle w:val="CommentText"/>
      </w:pPr>
      <w:r>
        <w:rPr>
          <w:rStyle w:val="CommentReference"/>
        </w:rPr>
        <w:annotationRef/>
      </w:r>
      <w:r>
        <w:t xml:space="preserve">Done </w:t>
      </w:r>
    </w:p>
  </w:comment>
  <w:comment w:id="39" w:author="Aastha Dang" w:date="2021-07-07T07:46:00Z" w:initials="AD">
    <w:p w14:paraId="678A15CA" w14:textId="6E7F076A" w:rsidR="00815523" w:rsidRDefault="00815523">
      <w:pPr>
        <w:pStyle w:val="CommentText"/>
      </w:pPr>
      <w:r>
        <w:t xml:space="preserve">The evaluation aims to understand if WEC’s lead to women empowerment, what are the enablers and barriers in the process. Importantly, the study also wants to understand the implication of various social and cultural intersections - like caste, class, gender, geographical location etc. on these outcomes. These ‘intersections’ are critical in understanding the challenges faced by women in ‘entrepreneurship’ as well (Torrvi and Maritnez 2011). Intersectional analysis is critical to doing feminist research since it analyses acts of concealed power relations, discrimination, agency in constructing identities (Crenshaw 1989).  </w:t>
      </w:r>
      <w:r>
        <w:rPr>
          <w:rStyle w:val="CommentReference"/>
        </w:rPr>
        <w:annotationRef/>
      </w:r>
    </w:p>
    <w:p w14:paraId="304D5AE5" w14:textId="34D1FE61" w:rsidR="00815523" w:rsidRDefault="00815523">
      <w:pPr>
        <w:pStyle w:val="CommentText"/>
      </w:pPr>
      <w:r>
        <w:t xml:space="preserve"> Thus, the study will not only deploy qualitative tools, but will do so with a feminist lens to understand the structural inequalities and discriminations prevalent at the site of intervention, and their impact on it. It is also important to highlight these nuances for better programme implementation (Podems 2010).  </w:t>
      </w:r>
    </w:p>
    <w:p w14:paraId="6AC1BA7A" w14:textId="37CED4DB" w:rsidR="00815523" w:rsidRDefault="00815523">
      <w:pPr>
        <w:pStyle w:val="CommentText"/>
      </w:pPr>
      <w:proofErr w:type="gramStart"/>
      <w:r w:rsidRPr="05028278">
        <w:rPr>
          <w:b/>
          <w:bCs/>
        </w:rPr>
        <w:t>Just  a</w:t>
      </w:r>
      <w:proofErr w:type="gramEnd"/>
      <w:r w:rsidRPr="05028278">
        <w:rPr>
          <w:b/>
          <w:bCs/>
        </w:rPr>
        <w:t xml:space="preserve"> suggestion if you want to add this in the qual section. This is from some lit review that I had earlier done</w:t>
      </w:r>
      <w:r>
        <w:t xml:space="preserve">. </w:t>
      </w:r>
    </w:p>
  </w:comment>
  <w:comment w:id="40" w:author="Aastha Dang" w:date="2021-07-07T07:48:00Z" w:initials="AD">
    <w:p w14:paraId="5CDFD61F" w14:textId="721C31F7" w:rsidR="00815523" w:rsidRDefault="00815523" w:rsidP="24CEAA8E">
      <w:pPr>
        <w:pStyle w:val="CommentText"/>
      </w:pPr>
      <w:r w:rsidRPr="24CEAA8E">
        <w:rPr>
          <w:b/>
          <w:bCs/>
        </w:rPr>
        <w:t>Focus Group Discussion (FGD): </w:t>
      </w:r>
      <w:r>
        <w:t xml:space="preserve"> FGDs are usually carried out in a homogenous group to gather insights democratically. During an FGD, a researcher assumes the role of a moderator and facilitates the discussion between various participants of the group. Ideally a group of 8 to 10 participants is considered optimal to conduct a FGD since it offers variety of insights and is also easy to manage (). Purposeful sampling will be used to select the participants for an FGD. An FGD normally requires two researchers, one of them facilitates the discussion while the other takes copious notes, observes the power dynamics within the group. Although FGD will vary according to each study, some of the common identified groups are: </w:t>
      </w:r>
      <w:r>
        <w:rPr>
          <w:rStyle w:val="CommentReference"/>
        </w:rPr>
        <w:annotationRef/>
      </w:r>
    </w:p>
    <w:p w14:paraId="44B81A2B" w14:textId="5103573A" w:rsidR="00815523" w:rsidRDefault="00815523" w:rsidP="24CEAA8E">
      <w:pPr>
        <w:pStyle w:val="CommentText"/>
      </w:pPr>
      <w:r>
        <w:t xml:space="preserve"> </w:t>
      </w:r>
    </w:p>
    <w:p w14:paraId="24AC3B4F" w14:textId="01D29D46" w:rsidR="00815523" w:rsidRDefault="00815523" w:rsidP="24CEAA8E">
      <w:pPr>
        <w:pStyle w:val="CommentText"/>
      </w:pPr>
      <w:r w:rsidRPr="24CEAA8E">
        <w:rPr>
          <w:b/>
          <w:bCs/>
        </w:rPr>
        <w:t>Key Informant Interviews (KIIs):</w:t>
      </w:r>
      <w:r>
        <w:t xml:space="preserve"> Purposeful sampling will be useful in deciding the KIIs. Preliminary data from the baseline survey will be useful in identifying the respondents. This can be coupled with snowball method, wherein the implementation partner can be asked suitable case studies for KIIs, both from the beneficiary group as well as relevant stakeholders. Since they have been working in the area for a long duration, they can offer insights into selecting interviews who can offer rich insights and varied experiences that can be beneficial for the study. However, this will be triangulated with the findings from baseline survey before the interviews are conducted. Although KII will vary according to nature and location of each project, some common identified categories are:  </w:t>
      </w:r>
    </w:p>
    <w:p w14:paraId="013D2080" w14:textId="5009D702" w:rsidR="00815523" w:rsidRDefault="00815523" w:rsidP="24CEAA8E">
      <w:pPr>
        <w:pStyle w:val="CommentText"/>
      </w:pPr>
      <w:r>
        <w:t xml:space="preserve">Women in leadership position within the WEC’s or enterprises </w:t>
      </w:r>
    </w:p>
    <w:p w14:paraId="5F9E983B" w14:textId="4EE5083E" w:rsidR="00815523" w:rsidRDefault="00815523" w:rsidP="24CEAA8E">
      <w:pPr>
        <w:pStyle w:val="CommentText"/>
      </w:pPr>
      <w:r>
        <w:t xml:space="preserve">Key stakeholders in the value chain who have been working with these enterprises (eg. Input supplier; retailer) </w:t>
      </w:r>
    </w:p>
    <w:p w14:paraId="62AC289A" w14:textId="3932D850" w:rsidR="00815523" w:rsidRDefault="00815523" w:rsidP="24CEAA8E">
      <w:pPr>
        <w:pStyle w:val="CommentText"/>
      </w:pPr>
      <w:r>
        <w:t xml:space="preserve">Women who have been newly recruited into WEC’s to understand their experiences and negotiations </w:t>
      </w:r>
    </w:p>
    <w:p w14:paraId="67C2CAC8" w14:textId="7D051715" w:rsidR="00815523" w:rsidRDefault="00815523" w:rsidP="24CEAA8E">
      <w:pPr>
        <w:pStyle w:val="CommentText"/>
      </w:pPr>
      <w:r>
        <w:t xml:space="preserve">Officials from the SRLM wherever necessary </w:t>
      </w:r>
    </w:p>
    <w:p w14:paraId="224FC66A" w14:textId="05C40C84" w:rsidR="00815523" w:rsidRDefault="00815523" w:rsidP="24CEAA8E">
      <w:pPr>
        <w:pStyle w:val="CommentText"/>
      </w:pPr>
      <w:r>
        <w:t xml:space="preserve">Key official from the development partner who has working in the area for a long time and is well versed with the cultural, social relations and challenges </w:t>
      </w:r>
    </w:p>
    <w:p w14:paraId="2BF4FF16" w14:textId="117DA6D4" w:rsidR="00815523" w:rsidRDefault="00815523" w:rsidP="24CEAA8E">
      <w:pPr>
        <w:pStyle w:val="CommentText"/>
      </w:pPr>
      <w:r>
        <w:t xml:space="preserve">Training providers </w:t>
      </w:r>
    </w:p>
    <w:p w14:paraId="667CE3CC" w14:textId="037B7630" w:rsidR="00815523" w:rsidRDefault="00815523" w:rsidP="24CEAA8E">
      <w:pPr>
        <w:pStyle w:val="CommentText"/>
      </w:pPr>
      <w:r>
        <w:t xml:space="preserve">Family members of some women working in WEC’s (husband, mother-in-law etc.)??? </w:t>
      </w:r>
    </w:p>
    <w:p w14:paraId="7F68BEAB" w14:textId="672EBFEA" w:rsidR="00815523" w:rsidRDefault="00815523" w:rsidP="24CEAA8E">
      <w:pPr>
        <w:pStyle w:val="CommentText"/>
      </w:pPr>
      <w:r>
        <w:t xml:space="preserve">An exhaustive stakeholder analysis is conducted mutually with the implementing partner. Through this process, various stakeholders (both for evidence uptake and for the purposes of research and interviews) are identified. This process helps in delineating the relevant actors for interviews who can provide key inputs for the research.  </w:t>
      </w:r>
    </w:p>
    <w:p w14:paraId="52A1BBC3" w14:textId="24A2C182" w:rsidR="00815523" w:rsidRDefault="00815523" w:rsidP="24CEAA8E">
      <w:pPr>
        <w:pStyle w:val="CommentText"/>
      </w:pPr>
      <w:r>
        <w:t xml:space="preserve">A KII guide will be prepared for each person. It will have open ended semi structured questions, with scope for changes depending on the need in the field. Training will be provided to research teams, and the questionnaire will be piloted before using it in the field for data collection (Pereznieto </w:t>
      </w:r>
      <w:r w:rsidRPr="24CEAA8E">
        <w:rPr>
          <w:i/>
          <w:iCs/>
        </w:rPr>
        <w:t>et al</w:t>
      </w:r>
      <w:r>
        <w:t xml:space="preserve"> 2014). Apart from conducting interviews, the research team will be oriented towards doing participant observation. Participant observation is when the researcher, apart from conducting research through interviews, or surveys, also makes observations by examining the surroundings and makes note of it. Although participant observation is best done when a researcher spends long periods of time in the field, it has also been used to enrich evaluations by noting things in the surroundings that otherwise may not be mentioned by the interviewee. Participant observation is an important tool especially while doing a gender sensitive research since several power dynamics are implicit in the surroundings or gestures. A researcher can provide rich insights through this process, especially when these observations are triangulated with the data that is collected. The process can include (but not limited to) describing setting in </w:t>
      </w:r>
      <w:proofErr w:type="gramStart"/>
      <w:r>
        <w:t>great detail</w:t>
      </w:r>
      <w:proofErr w:type="gramEnd"/>
      <w:r>
        <w:t xml:space="preserve">, make observations about the occurrence in surroundings and ask informal questions around it to gain an in-depth understanding (Patton 2002).  </w:t>
      </w:r>
    </w:p>
    <w:p w14:paraId="10DF7561" w14:textId="2FFC92D9" w:rsidR="00815523" w:rsidRDefault="00815523" w:rsidP="24CEAA8E">
      <w:pPr>
        <w:pStyle w:val="CommentText"/>
      </w:pPr>
      <w:r w:rsidRPr="24CEAA8E">
        <w:rPr>
          <w:b/>
          <w:bCs/>
        </w:rPr>
        <w:t>Life history interviews:</w:t>
      </w:r>
      <w:r>
        <w:t xml:space="preserve"> Life history as a method began to be primarily used to include voices of the people from the margins, whose stories are often left out in popular or dominant discourses. Life history interviews reflect on personal experiences, which are very much embedded in the social, cultural, and historical context and embody the power relations therein (Kothari and Hulme 2004). Although oral/life history method has not been often used in evaluations, it has merits in providing insights on those dimensions of social life, power relations that are otherwise not revealed (Kothari and Hulme 2004). These interviews are typically conducted for long periods and multiple times with the interviewee. Memory plays a critical role, and the aspects the interviewee focusses on, or their perspective also sheds light on the various social and power dynamics prevalent in the social structure. Thus, oral and life history method “enables a more complex and nuanced understanding of different realities while simultaneously revealing common themes and trends which reflect wider social characteristics and processes” (Kothari and Hulme 2004).  </w:t>
      </w:r>
    </w:p>
  </w:comment>
  <w:comment w:id="41" w:author="Aastha Dang" w:date="2021-07-07T07:50:00Z" w:initials="AD">
    <w:p w14:paraId="388E646A" w14:textId="446CE7AC" w:rsidR="00815523" w:rsidRDefault="00815523" w:rsidP="24CEAA8E">
      <w:pPr>
        <w:pStyle w:val="CommentText"/>
      </w:pPr>
      <w:r w:rsidRPr="24CEAA8E">
        <w:rPr>
          <w:b/>
          <w:bCs/>
        </w:rPr>
        <w:t>Hi, this is just a suggestion, in case you want to add any of it in qual part of the PAP document</w:t>
      </w:r>
      <w:r>
        <w:rPr>
          <w:rStyle w:val="CommentReference"/>
        </w:rPr>
        <w:annotationRef/>
      </w:r>
    </w:p>
  </w:comment>
  <w:comment w:id="42" w:author="Aastha Dang" w:date="2021-07-07T21:43:00Z" w:initials="AD">
    <w:p w14:paraId="0263CF6B" w14:textId="69265FB9" w:rsidR="00815523" w:rsidRDefault="00815523" w:rsidP="24CEAA8E">
      <w:pPr>
        <w:pStyle w:val="CommentText"/>
      </w:pPr>
      <w:proofErr w:type="gramStart"/>
      <w:r>
        <w:t>Also</w:t>
      </w:r>
      <w:proofErr w:type="gramEnd"/>
      <w:r>
        <w:t xml:space="preserve"> should this section talk about reflexivity??  </w:t>
      </w:r>
      <w:r w:rsidRPr="24CEAA8E">
        <w:rPr>
          <w:b/>
          <w:bCs/>
        </w:rPr>
        <w:t>Just a short if needed in case??</w:t>
      </w:r>
      <w:r>
        <w:rPr>
          <w:rStyle w:val="CommentReference"/>
        </w:rPr>
        <w:annotationRef/>
      </w:r>
    </w:p>
    <w:p w14:paraId="39ECD1F6" w14:textId="504D4A7E" w:rsidR="00815523" w:rsidRDefault="00815523" w:rsidP="24CEAA8E">
      <w:pPr>
        <w:pStyle w:val="CommentText"/>
      </w:pPr>
      <w:r w:rsidRPr="24CEAA8E">
        <w:rPr>
          <w:b/>
          <w:bCs/>
        </w:rPr>
        <w:t>Reflexivity</w:t>
      </w:r>
      <w:r>
        <w:t xml:space="preserve"> </w:t>
      </w:r>
    </w:p>
    <w:p w14:paraId="261778BB" w14:textId="7C37578A" w:rsidR="00815523" w:rsidRDefault="00815523" w:rsidP="24CEAA8E">
      <w:pPr>
        <w:pStyle w:val="CommentText"/>
      </w:pPr>
      <w:r>
        <w:t xml:space="preserve">Reflexivity can be defined as a method/practice in which a researcher is required to account for or include their own perspective, experiences etc. as it too has an intrinsic impact on the research process and findings (Wickramasinghe 2009). Reflexivity is critical to both qualitative and feminist research. Reflexivity allows the researcher to examine their own standpoint, biases it may permeate to the process of research, the choice of methodology and its implications. It also helps one examine the power dynamics which may exist due to the location of the researcher vis a vis the researched (Day 2012). These are important attributes that may have an impact on the kind of data produced during research and are worth accounting for.  </w:t>
      </w:r>
    </w:p>
    <w:p w14:paraId="2D090336" w14:textId="3872CC28" w:rsidR="00815523" w:rsidRDefault="00815523" w:rsidP="24CEAA8E">
      <w:pPr>
        <w:pStyle w:val="CommentText"/>
      </w:pPr>
      <w:r>
        <w:t>Self-reflection is critical for any research. It is important to discuss the caveats and limitations of the study process for credibility purposes, and to understand how the evaluator overtook the same. (Taylor and Pereznieto 2014) posit that most evaluations at present lack this aspect, which is important to strengthen the evaluation output</w:t>
      </w:r>
    </w:p>
  </w:comment>
  <w:comment w:id="43" w:author="Bidisha Barooah" w:date="2021-10-13T04:23:00Z" w:initials="BB">
    <w:p w14:paraId="30F62AD9" w14:textId="0567E21E" w:rsidR="004F26EB" w:rsidRDefault="004F26EB">
      <w:pPr>
        <w:pStyle w:val="CommentText"/>
      </w:pPr>
      <w:r>
        <w:rPr>
          <w:rStyle w:val="CommentReference"/>
        </w:rPr>
        <w:annotationRef/>
      </w:r>
    </w:p>
  </w:comment>
  <w:comment w:id="45" w:author="Aastha Dang" w:date="2021-07-07T07:48:00Z" w:initials="AD">
    <w:p w14:paraId="2FC2D69B" w14:textId="721C31F7" w:rsidR="00815523" w:rsidRDefault="00815523">
      <w:pPr>
        <w:pStyle w:val="CommentText"/>
      </w:pPr>
      <w:r w:rsidRPr="05028278">
        <w:rPr>
          <w:b/>
          <w:bCs/>
        </w:rPr>
        <w:t>Focus Group Discussion (FGD): </w:t>
      </w:r>
      <w:r>
        <w:t xml:space="preserve"> FGDs are usually carried out in a homogenous group to gather insights democratically. During an FGD, a researcher assumes the role of a moderator and facilitates the discussion between various participants of the group. Ideally a group of 8 to 10 participants is considered optimal to conduct a FGD since it offers variety of insights and is also easy to manage (). Purposeful sampling will be used to select the participants for an FGD. An FGD normally requires two researchers, one of them facilitates the discussion while the other takes copious notes, observes the power dynamics within the group. Although FGD will vary according to each study, some of the common identified groups are: </w:t>
      </w:r>
      <w:r>
        <w:rPr>
          <w:rStyle w:val="CommentReference"/>
        </w:rPr>
        <w:annotationRef/>
      </w:r>
    </w:p>
    <w:p w14:paraId="6458FD71" w14:textId="5103573A" w:rsidR="00815523" w:rsidRDefault="00815523">
      <w:pPr>
        <w:pStyle w:val="CommentText"/>
      </w:pPr>
      <w:r>
        <w:t xml:space="preserve"> </w:t>
      </w:r>
    </w:p>
    <w:p w14:paraId="00A9FB97" w14:textId="01D29D46" w:rsidR="00815523" w:rsidRDefault="00815523">
      <w:pPr>
        <w:pStyle w:val="CommentText"/>
      </w:pPr>
      <w:r w:rsidRPr="05028278">
        <w:rPr>
          <w:b/>
          <w:bCs/>
        </w:rPr>
        <w:t>Key Informant Interviews (KIIs):</w:t>
      </w:r>
      <w:r>
        <w:t xml:space="preserve"> Purposeful sampling will be useful in deciding the KIIs. Preliminary data from the baseline survey will be useful in identifying the respondents. This can be coupled with snowball method, wherein the implementation partner can be asked suitable case studies for KIIs, both from the beneficiary group as well as relevant stakeholders. Since they have been working in the area for a long duration, they can offer insights into selecting interviews who can offer rich insights and varied experiences that can be beneficial for the study. However, this will be triangulated with the findings from baseline survey before the interviews are conducted. Although KII will vary according to nature and location of each project, some common identified categories are:  </w:t>
      </w:r>
    </w:p>
    <w:p w14:paraId="68908A18" w14:textId="5009D702" w:rsidR="00815523" w:rsidRDefault="00815523">
      <w:pPr>
        <w:pStyle w:val="CommentText"/>
      </w:pPr>
      <w:r>
        <w:t xml:space="preserve">Women in leadership position within the WEC’s or enterprises </w:t>
      </w:r>
    </w:p>
    <w:p w14:paraId="1EA23DED" w14:textId="4EE5083E" w:rsidR="00815523" w:rsidRDefault="00815523">
      <w:pPr>
        <w:pStyle w:val="CommentText"/>
      </w:pPr>
      <w:r>
        <w:t xml:space="preserve">Key stakeholders in the value chain who have been working with these enterprises (eg. Input supplier; retailer) </w:t>
      </w:r>
    </w:p>
    <w:p w14:paraId="4F5AB773" w14:textId="3932D850" w:rsidR="00815523" w:rsidRDefault="00815523">
      <w:pPr>
        <w:pStyle w:val="CommentText"/>
      </w:pPr>
      <w:r>
        <w:t xml:space="preserve">Women who have been newly recruited into WEC’s to understand their experiences and negotiations </w:t>
      </w:r>
    </w:p>
    <w:p w14:paraId="6CA8AB7A" w14:textId="7D051715" w:rsidR="00815523" w:rsidRDefault="00815523">
      <w:pPr>
        <w:pStyle w:val="CommentText"/>
      </w:pPr>
      <w:r>
        <w:t xml:space="preserve">Officials from the SRLM wherever necessary </w:t>
      </w:r>
    </w:p>
    <w:p w14:paraId="63641081" w14:textId="05C40C84" w:rsidR="00815523" w:rsidRDefault="00815523">
      <w:pPr>
        <w:pStyle w:val="CommentText"/>
      </w:pPr>
      <w:r>
        <w:t xml:space="preserve">Key official from the development partner who has working in the area for a long time and is well versed with the cultural, social relations and challenges </w:t>
      </w:r>
    </w:p>
    <w:p w14:paraId="14E6EB37" w14:textId="117DA6D4" w:rsidR="00815523" w:rsidRDefault="00815523">
      <w:pPr>
        <w:pStyle w:val="CommentText"/>
      </w:pPr>
      <w:r>
        <w:t xml:space="preserve">Training providers </w:t>
      </w:r>
    </w:p>
    <w:p w14:paraId="35426B86" w14:textId="037B7630" w:rsidR="00815523" w:rsidRDefault="00815523">
      <w:pPr>
        <w:pStyle w:val="CommentText"/>
      </w:pPr>
      <w:r>
        <w:t xml:space="preserve">Family members of some women working in WEC’s (husband, mother-in-law etc.)??? </w:t>
      </w:r>
    </w:p>
    <w:p w14:paraId="54CF7AEB" w14:textId="672EBFEA" w:rsidR="00815523" w:rsidRDefault="00815523">
      <w:pPr>
        <w:pStyle w:val="CommentText"/>
      </w:pPr>
      <w:r>
        <w:t xml:space="preserve">An exhaustive stakeholder analysis is conducted mutually with the implementing partner. Through this process, various stakeholders (both for evidence uptake and for the purposes of research and interviews) are identified. This process helps in delineating the relevant actors for interviews who can provide key inputs for the research.  </w:t>
      </w:r>
    </w:p>
    <w:p w14:paraId="37B7A0AD" w14:textId="24A2C182" w:rsidR="00815523" w:rsidRDefault="00815523">
      <w:pPr>
        <w:pStyle w:val="CommentText"/>
      </w:pPr>
      <w:r>
        <w:t xml:space="preserve">A KII guide will be prepared for each person. It will have open ended semi structured questions, with scope for changes depending on the need in the field. Training will be provided to research teams, and the questionnaire will be piloted before using it in the field for data collection (Pereznieto </w:t>
      </w:r>
      <w:r w:rsidRPr="05028278">
        <w:rPr>
          <w:i/>
          <w:iCs/>
        </w:rPr>
        <w:t>et al</w:t>
      </w:r>
      <w:r>
        <w:t xml:space="preserve"> 2014). Apart from conducting interviews, the research team will be oriented towards doing participant observation. Participant observation is when the researcher, apart from conducting research through interviews, or surveys, also makes observations by examining the surroundings and makes note of it. Although participant observation is best done when a researcher spends long periods of time in the field, it has also been used to enrich evaluations by noting things in the surroundings that otherwise may not be mentioned by the interviewee. Participant observation is an important tool especially while doing a gender sensitive research since several power dynamics are implicit in the surroundings or gestures. A researcher can provide rich insights through this process, especially when these observations are triangulated with the data that is collected. The process can include (but not limited to) describing setting in </w:t>
      </w:r>
      <w:proofErr w:type="gramStart"/>
      <w:r>
        <w:t>great detail</w:t>
      </w:r>
      <w:proofErr w:type="gramEnd"/>
      <w:r>
        <w:t xml:space="preserve">, make observations about the occurrence in surroundings and ask informal questions around it to gain an in-depth understanding (Patton 2002).  </w:t>
      </w:r>
    </w:p>
    <w:p w14:paraId="3E3749BB" w14:textId="2FFC92D9" w:rsidR="00815523" w:rsidRDefault="00815523">
      <w:pPr>
        <w:pStyle w:val="CommentText"/>
      </w:pPr>
      <w:r w:rsidRPr="05028278">
        <w:rPr>
          <w:b/>
          <w:bCs/>
        </w:rPr>
        <w:t>Life history interviews:</w:t>
      </w:r>
      <w:r>
        <w:t xml:space="preserve"> Life history as a method began to be primarily used to include voices of the people from the margins, whose stories are often left out in popular or dominant discourses. Life history interviews reflect on personal experiences, which are very much embedded in the social, cultural, and historical context and embody the power relations therein (Kothari and Hulme 2004). Although oral/life history method has not been often used in evaluations, it has merits in providing insights on those dimensions of social life, power relations that are otherwise not revealed (Kothari and Hulme 2004). These interviews are typically conducted for long periods and multiple times with the interviewee. Memory plays a critical role, and the aspects the interviewee focusses on, or their perspective also sheds light on the various social and power dynamics prevalent in the social structure. Thus, oral and life history method “enables a more complex and nuanced understanding of different realities while simultaneously revealing common themes and trends which reflect wider social characteristics and processes” (Kothari and Hulme 2004).  </w:t>
      </w:r>
    </w:p>
  </w:comment>
  <w:comment w:id="46" w:author="Aastha Dang" w:date="2021-07-07T07:50:00Z" w:initials="AD">
    <w:p w14:paraId="25234A76" w14:textId="446CE7AC" w:rsidR="00815523" w:rsidRDefault="00815523">
      <w:pPr>
        <w:pStyle w:val="CommentText"/>
      </w:pPr>
      <w:r w:rsidRPr="05028278">
        <w:rPr>
          <w:b/>
          <w:bCs/>
        </w:rPr>
        <w:t>Hi, this is just a suggestion, in case you want to add any of it in qual part of the PAP document</w:t>
      </w:r>
      <w:r>
        <w:rPr>
          <w:rStyle w:val="CommentReference"/>
        </w:rPr>
        <w:annotationRef/>
      </w:r>
    </w:p>
  </w:comment>
  <w:comment w:id="47" w:author="Aastha Dang" w:date="2021-07-07T21:43:00Z" w:initials="AD">
    <w:p w14:paraId="1746AA8C" w14:textId="69265FB9" w:rsidR="00815523" w:rsidRDefault="00815523">
      <w:pPr>
        <w:pStyle w:val="CommentText"/>
      </w:pPr>
      <w:proofErr w:type="gramStart"/>
      <w:r>
        <w:t>Also</w:t>
      </w:r>
      <w:proofErr w:type="gramEnd"/>
      <w:r>
        <w:t xml:space="preserve"> should this section talk about reflexivity??  </w:t>
      </w:r>
      <w:r w:rsidRPr="6D6B1E46">
        <w:rPr>
          <w:b/>
          <w:bCs/>
        </w:rPr>
        <w:t>Just a short if needed in case??</w:t>
      </w:r>
      <w:r>
        <w:rPr>
          <w:rStyle w:val="CommentReference"/>
        </w:rPr>
        <w:annotationRef/>
      </w:r>
    </w:p>
    <w:p w14:paraId="2FA4EB9E" w14:textId="504D4A7E" w:rsidR="00815523" w:rsidRDefault="00815523">
      <w:pPr>
        <w:pStyle w:val="CommentText"/>
      </w:pPr>
      <w:r w:rsidRPr="6D6B1E46">
        <w:rPr>
          <w:b/>
          <w:bCs/>
        </w:rPr>
        <w:t>Reflexivity</w:t>
      </w:r>
      <w:r>
        <w:t xml:space="preserve"> </w:t>
      </w:r>
    </w:p>
    <w:p w14:paraId="33C54916" w14:textId="7C37578A" w:rsidR="00815523" w:rsidRDefault="00815523">
      <w:pPr>
        <w:pStyle w:val="CommentText"/>
      </w:pPr>
      <w:r>
        <w:t xml:space="preserve">Reflexivity can be defined as a method/practice in which a researcher is required to account for or include their own perspective, experiences etc. as it too has an intrinsic impact on the research process and findings (Wickramasinghe 2009). Reflexivity is critical to both qualitative and feminist research. Reflexivity allows the researcher to examine their own standpoint, biases it may permeate to the process of research, the choice of methodology and its implications. It also helps one examine the power dynamics which may exist due to the location of the researcher vis a vis the researched (Day 2012). These are important attributes that may have an impact on the kind of data produced during research and are worth accounting for.  </w:t>
      </w:r>
    </w:p>
    <w:p w14:paraId="06634434" w14:textId="3872CC28" w:rsidR="00815523" w:rsidRDefault="00815523">
      <w:pPr>
        <w:pStyle w:val="CommentText"/>
      </w:pPr>
      <w:r>
        <w:t>Self-reflection is critical for any research. It is important to discuss the caveats and limitations of the study process for credibility purposes, and to understand how the evaluator overtook the same. (Taylor and Pereznieto 2014) posit that most evaluations at present lack this aspect, which is important to strengthen the evaluation output</w:t>
      </w:r>
    </w:p>
  </w:comment>
  <w:comment w:id="78" w:author="Jane Hammaker" w:date="2021-10-15T15:04:00Z" w:initials="JH">
    <w:p w14:paraId="2635166F" w14:textId="312C81EB" w:rsidR="0048574C" w:rsidRDefault="0048574C">
      <w:pPr>
        <w:pStyle w:val="CommentText"/>
      </w:pPr>
      <w:r>
        <w:rPr>
          <w:rStyle w:val="CommentReference"/>
        </w:rPr>
        <w:annotationRef/>
      </w:r>
      <w:r>
        <w:t xml:space="preserve">Update </w:t>
      </w:r>
    </w:p>
  </w:comment>
  <w:comment w:id="81" w:author="Jane Hammaker" w:date="2021-08-16T20:22:00Z" w:initials="JH">
    <w:p w14:paraId="7ED6DA78" w14:textId="77777777" w:rsidR="00761BBB" w:rsidRDefault="00761BBB" w:rsidP="00761BBB">
      <w:r>
        <w:rPr>
          <w:rStyle w:val="CommentReference"/>
        </w:rPr>
        <w:annotationRef/>
      </w:r>
      <w:proofErr w:type="spellStart"/>
      <w:r>
        <w:t>Yist</w:t>
      </w:r>
      <w:proofErr w:type="spellEnd"/>
      <w:r>
        <w:t xml:space="preserve">= alpha+ Yis0+ </w:t>
      </w:r>
      <w:proofErr w:type="spellStart"/>
      <w:r>
        <w:t>beta_treatment</w:t>
      </w:r>
      <w:proofErr w:type="spellEnd"/>
      <w:r>
        <w:t>+ state FE+ residual</w:t>
      </w:r>
    </w:p>
    <w:p w14:paraId="22A03525" w14:textId="13883152" w:rsidR="00761BBB" w:rsidRDefault="00761BBB">
      <w:pPr>
        <w:pStyle w:val="CommentText"/>
      </w:pPr>
    </w:p>
  </w:comment>
  <w:comment w:id="83" w:author="Jane Hammaker" w:date="2021-08-16T20:27:00Z" w:initials="JH">
    <w:p w14:paraId="69C1347D" w14:textId="77777777" w:rsidR="00BC30B5" w:rsidRDefault="00C13138" w:rsidP="00C13138">
      <w:pPr>
        <w:rPr>
          <w:rFonts w:ascii="Cambria Math" w:hAnsi="Cambria Math" w:cs="Cambria Math"/>
        </w:rPr>
      </w:pPr>
      <w:r>
        <w:rPr>
          <w:rStyle w:val="CommentReference"/>
        </w:rPr>
        <w:annotationRef/>
      </w:r>
      <w:r>
        <w:rPr>
          <w:rFonts w:ascii="Cambria Math" w:hAnsi="Cambria Math" w:cs="Cambria Math"/>
        </w:rPr>
        <w:t xml:space="preserve">(from AQ) </w:t>
      </w:r>
    </w:p>
    <w:p w14:paraId="4A61E6A0" w14:textId="79E538CE" w:rsidR="00C13138" w:rsidRDefault="00C13138" w:rsidP="00C13138">
      <w:r>
        <w:rPr>
          <w:rFonts w:ascii="Cambria Math" w:hAnsi="Cambria Math" w:cs="Cambria Math"/>
        </w:rPr>
        <w:t>𝑌𝑖𝑢𝑡</w:t>
      </w:r>
      <w:r>
        <w:t>=</w:t>
      </w:r>
      <w:r>
        <w:rPr>
          <w:rFonts w:ascii="Cambria Math" w:hAnsi="Cambria Math" w:cs="Cambria Math"/>
        </w:rPr>
        <w:t>𝛼</w:t>
      </w:r>
      <w:r>
        <w:t>+</w:t>
      </w:r>
      <w:r>
        <w:rPr>
          <w:rFonts w:ascii="Cambria Math" w:hAnsi="Cambria Math" w:cs="Cambria Math"/>
        </w:rPr>
        <w:t>𝛽</w:t>
      </w:r>
      <w:r>
        <w:t>1</w:t>
      </w:r>
      <w:r>
        <w:rPr>
          <w:rFonts w:ascii="Cambria Math" w:hAnsi="Cambria Math" w:cs="Cambria Math"/>
        </w:rPr>
        <w:t>𝑇</w:t>
      </w:r>
      <w:r>
        <w:t>1</w:t>
      </w:r>
      <w:r>
        <w:rPr>
          <w:rFonts w:ascii="Cambria Math" w:hAnsi="Cambria Math" w:cs="Cambria Math"/>
        </w:rPr>
        <w:t>𝑢∗𝑃𝑖</w:t>
      </w:r>
      <w:r>
        <w:t>+</w:t>
      </w:r>
      <w:r>
        <w:rPr>
          <w:rFonts w:ascii="Cambria Math" w:hAnsi="Cambria Math" w:cs="Cambria Math"/>
        </w:rPr>
        <w:t>𝛽</w:t>
      </w:r>
      <w:r>
        <w:t>2</w:t>
      </w:r>
      <w:r>
        <w:rPr>
          <w:rFonts w:ascii="Cambria Math" w:hAnsi="Cambria Math" w:cs="Cambria Math"/>
        </w:rPr>
        <w:t>𝑇</w:t>
      </w:r>
      <w:r>
        <w:t>2</w:t>
      </w:r>
      <w:r>
        <w:rPr>
          <w:rFonts w:ascii="Cambria Math" w:hAnsi="Cambria Math" w:cs="Cambria Math"/>
        </w:rPr>
        <w:t>𝑢∗𝑃𝑖</w:t>
      </w:r>
      <w:r>
        <w:t>+</w:t>
      </w:r>
      <w:r>
        <w:rPr>
          <w:rFonts w:ascii="Cambria Math" w:hAnsi="Cambria Math" w:cs="Cambria Math"/>
        </w:rPr>
        <w:t>𝑃𝑖</w:t>
      </w:r>
      <w:r>
        <w:t xml:space="preserve">+ </w:t>
      </w:r>
      <w:r>
        <w:rPr>
          <w:rFonts w:ascii="Cambria Math" w:hAnsi="Cambria Math" w:cs="Cambria Math"/>
        </w:rPr>
        <w:t>𝜏𝑡</w:t>
      </w:r>
      <w:r>
        <w:t>+</w:t>
      </w:r>
      <w:r>
        <w:rPr>
          <w:rFonts w:ascii="Cambria Math" w:hAnsi="Cambria Math" w:cs="Cambria Math"/>
        </w:rPr>
        <w:t>𝑉𝑡</w:t>
      </w:r>
      <w:r>
        <w:t>+</w:t>
      </w:r>
      <w:r>
        <w:rPr>
          <w:rFonts w:ascii="Cambria Math" w:hAnsi="Cambria Math" w:cs="Cambria Math"/>
        </w:rPr>
        <w:t>𝐷𝑢</w:t>
      </w:r>
      <w:r>
        <w:t>+</w:t>
      </w:r>
      <w:r>
        <w:rPr>
          <w:rFonts w:ascii="Cambria Math" w:hAnsi="Cambria Math" w:cs="Cambria Math"/>
        </w:rPr>
        <w:t>𝑌𝑖𝑢</w:t>
      </w:r>
      <w:r>
        <w:t>0+</w:t>
      </w:r>
      <w:r>
        <w:rPr>
          <w:rFonts w:ascii="Cambria Math" w:hAnsi="Cambria Math" w:cs="Cambria Math"/>
        </w:rPr>
        <w:t>𝜀𝑖𝑢𝑡</w:t>
      </w:r>
      <w:r>
        <w:t xml:space="preserve">, </w:t>
      </w:r>
      <w:r>
        <w:rPr>
          <w:rFonts w:ascii="Cambria Math" w:hAnsi="Cambria Math" w:cs="Cambria Math"/>
        </w:rPr>
        <w:t>𝑡</w:t>
      </w:r>
      <w:proofErr w:type="gramStart"/>
      <w:r>
        <w:rPr>
          <w:rFonts w:ascii="Cambria Math" w:hAnsi="Cambria Math" w:cs="Cambria Math"/>
        </w:rPr>
        <w:t>∈</w:t>
      </w:r>
      <w:r>
        <w:t>{</w:t>
      </w:r>
      <w:proofErr w:type="gramEnd"/>
      <w:r>
        <w:t>1,2}</w:t>
      </w:r>
    </w:p>
    <w:p w14:paraId="2EC3316A" w14:textId="28D95B4C" w:rsidR="00C13138" w:rsidRDefault="00C13138">
      <w:pPr>
        <w:pStyle w:val="CommentText"/>
      </w:pPr>
    </w:p>
  </w:comment>
  <w:comment w:id="84" w:author="Jane Hammaker" w:date="2021-08-16T22:01:00Z" w:initials="JH">
    <w:p w14:paraId="7E70C9C7" w14:textId="3CA8499B" w:rsidR="00C22D3F" w:rsidRDefault="00C22D3F">
      <w:pPr>
        <w:pStyle w:val="CommentText"/>
      </w:pPr>
      <w:r>
        <w:rPr>
          <w:rStyle w:val="CommentReference"/>
        </w:rPr>
        <w:annotationRef/>
      </w:r>
      <w:r>
        <w:fldChar w:fldCharType="begin"/>
      </w:r>
      <w:r>
        <w:instrText xml:space="preserve"> HYPERLINK "mailto:bbarooah@3ieimpact.org" </w:instrText>
      </w:r>
      <w:bookmarkStart w:id="86" w:name="_@_1F9DAB6545A048C589CC0EF6E8953299Z"/>
      <w:r>
        <w:rPr>
          <w:rStyle w:val="Mention"/>
        </w:rPr>
        <w:fldChar w:fldCharType="separate"/>
      </w:r>
      <w:bookmarkEnd w:id="86"/>
      <w:r w:rsidRPr="00C22D3F">
        <w:rPr>
          <w:rStyle w:val="Mention"/>
          <w:noProof/>
        </w:rPr>
        <w:t>@Bidisha Barooah</w:t>
      </w:r>
      <w:r>
        <w:fldChar w:fldCharType="end"/>
      </w:r>
      <w:r>
        <w:t xml:space="preserve"> could you </w:t>
      </w:r>
      <w:proofErr w:type="gramStart"/>
      <w:r>
        <w:t>take a look</w:t>
      </w:r>
      <w:proofErr w:type="gramEnd"/>
      <w:r>
        <w:t xml:space="preserve"> and make sure this is correct? </w:t>
      </w:r>
    </w:p>
  </w:comment>
  <w:comment w:id="85" w:author="Bidisha Barooah" w:date="2021-10-13T04:24:00Z" w:initials="BB">
    <w:p w14:paraId="0055C436" w14:textId="54FD2C6E" w:rsidR="000B19B6" w:rsidRDefault="000B19B6">
      <w:pPr>
        <w:pStyle w:val="CommentText"/>
      </w:pPr>
      <w:r>
        <w:rPr>
          <w:rStyle w:val="CommentReference"/>
        </w:rPr>
        <w:annotationRef/>
      </w:r>
      <w:r>
        <w:t>This is ok</w:t>
      </w:r>
    </w:p>
  </w:comment>
  <w:comment w:id="90" w:author="Jane Hammaker" w:date="2021-10-04T21:52:00Z" w:initials="JH">
    <w:p w14:paraId="366C5AF5" w14:textId="3A9BAFAC" w:rsidR="004E1246" w:rsidRDefault="004E1246">
      <w:pPr>
        <w:pStyle w:val="CommentText"/>
      </w:pPr>
      <w:r>
        <w:rPr>
          <w:rStyle w:val="CommentReference"/>
        </w:rPr>
        <w:annotationRef/>
      </w:r>
      <w:r>
        <w:t xml:space="preserve">Still accurate? </w:t>
      </w:r>
    </w:p>
  </w:comment>
  <w:comment w:id="91" w:author="Bidisha Barooah" w:date="2021-10-14T18:19:00Z" w:initials="BB">
    <w:p w14:paraId="692E64EB" w14:textId="1CE2CBAF" w:rsidR="2BE26FF0" w:rsidRDefault="2BE26FF0">
      <w:pPr>
        <w:pStyle w:val="CommentText"/>
      </w:pPr>
      <w:r>
        <w:t>Yes</w:t>
      </w:r>
      <w:r>
        <w:rPr>
          <w:rStyle w:val="CommentReference"/>
        </w:rPr>
        <w:annotationRef/>
      </w:r>
    </w:p>
  </w:comment>
  <w:comment w:id="102" w:author="Aastha Dang" w:date="2021-07-07T21:48:00Z" w:initials="AD">
    <w:p w14:paraId="5FA335E1" w14:textId="3876D7B6" w:rsidR="00815523" w:rsidRDefault="00815523">
      <w:pPr>
        <w:pStyle w:val="CommentText"/>
      </w:pPr>
      <w:r>
        <w:t>Should this section also mention about maintaining Covid 19 protocols if doing in person research? And other ethical consideration if doing phone survey?</w:t>
      </w:r>
      <w:r>
        <w:rPr>
          <w:rStyle w:val="CommentReference"/>
        </w:rPr>
        <w:annotationRef/>
      </w:r>
    </w:p>
  </w:comment>
  <w:comment w:id="103" w:author="Jane Hammaker" w:date="2021-08-17T15:48:00Z" w:initials="JH">
    <w:p w14:paraId="6249D8DA" w14:textId="0FDE6AAD" w:rsidR="00B33636" w:rsidRDefault="00B33636">
      <w:pPr>
        <w:pStyle w:val="CommentText"/>
      </w:pPr>
      <w:r>
        <w:rPr>
          <w:rStyle w:val="CommentReference"/>
        </w:rPr>
        <w:annotationRef/>
      </w:r>
      <w:r>
        <w:t xml:space="preserve">Done!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7A5A805" w15:done="1"/>
  <w15:commentEx w15:paraId="5B0C0DDF" w15:done="0"/>
  <w15:commentEx w15:paraId="7019327C" w15:done="1"/>
  <w15:commentEx w15:paraId="71BE630E" w15:paraIdParent="7019327C" w15:done="1"/>
  <w15:commentEx w15:paraId="469A8F3D" w15:done="1"/>
  <w15:commentEx w15:paraId="56A0CEDD" w15:done="1"/>
  <w15:commentEx w15:paraId="12A91331" w15:paraIdParent="56A0CEDD" w15:done="1"/>
  <w15:commentEx w15:paraId="04386F8F" w15:paraIdParent="56A0CEDD" w15:done="1"/>
  <w15:commentEx w15:paraId="072B3D29" w15:done="1"/>
  <w15:commentEx w15:paraId="55B39BBC" w15:paraIdParent="072B3D29" w15:done="1"/>
  <w15:commentEx w15:paraId="462FC712" w15:done="1"/>
  <w15:commentEx w15:paraId="4B7C8BF1" w15:paraIdParent="462FC712" w15:done="1"/>
  <w15:commentEx w15:paraId="5D28E718" w15:done="0"/>
  <w15:commentEx w15:paraId="33992D51" w15:paraIdParent="5D28E718" w15:done="0"/>
  <w15:commentEx w15:paraId="4549F75F" w15:paraIdParent="5D28E718" w15:done="0"/>
  <w15:commentEx w15:paraId="6AC1BA7A" w15:done="1"/>
  <w15:commentEx w15:paraId="10DF7561" w15:done="1"/>
  <w15:commentEx w15:paraId="388E646A" w15:paraIdParent="10DF7561" w15:done="1"/>
  <w15:commentEx w15:paraId="2D090336" w15:done="1"/>
  <w15:commentEx w15:paraId="30F62AD9" w15:paraIdParent="2D090336" w15:done="1"/>
  <w15:commentEx w15:paraId="3E3749BB" w15:done="1"/>
  <w15:commentEx w15:paraId="25234A76" w15:paraIdParent="3E3749BB" w15:done="1"/>
  <w15:commentEx w15:paraId="06634434" w15:done="1"/>
  <w15:commentEx w15:paraId="2635166F" w15:done="0"/>
  <w15:commentEx w15:paraId="22A03525" w15:done="0"/>
  <w15:commentEx w15:paraId="2EC3316A" w15:done="1"/>
  <w15:commentEx w15:paraId="7E70C9C7" w15:paraIdParent="2EC3316A" w15:done="1"/>
  <w15:commentEx w15:paraId="0055C436" w15:paraIdParent="2EC3316A" w15:done="1"/>
  <w15:commentEx w15:paraId="366C5AF5" w15:done="1"/>
  <w15:commentEx w15:paraId="692E64EB" w15:paraIdParent="366C5AF5" w15:done="1"/>
  <w15:commentEx w15:paraId="5FA335E1" w15:done="0"/>
  <w15:commentEx w15:paraId="6249D8DA" w15:paraIdParent="5FA335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501F27CF" w16cex:dateUtc="2021-07-07T05:51:00Z"/>
  <w16cex:commentExtensible w16cex:durableId="2512E1D0" w16cex:dateUtc="2021-10-15T00:05:00Z"/>
  <w16cex:commentExtensible w16cex:durableId="0F615073" w16cex:dateUtc="2021-07-07T07:40:00Z"/>
  <w16cex:commentExtensible w16cex:durableId="24C518A3" w16cex:dateUtc="2021-08-17T00:02:00Z"/>
  <w16cex:commentExtensible w16cex:durableId="070A1DCD" w16cex:dateUtc="2021-07-07T07:40:00Z"/>
  <w16cex:commentExtensible w16cex:durableId="25118864" w16cex:dateUtc="2021-10-13T11:01:00Z"/>
  <w16cex:commentExtensible w16cex:durableId="2512EFDB" w16cex:dateUtc="2021-10-15T01:05:00Z"/>
  <w16cex:commentExtensible w16cex:durableId="25185F22" w16cex:dateUtc="2021-10-19T01:00:00Z"/>
  <w16cex:commentExtensible w16cex:durableId="24C53EC8" w16cex:dateUtc="2021-08-17T02:45:00Z"/>
  <w16cex:commentExtensible w16cex:durableId="3EA5B0D0" w16cex:dateUtc="2021-10-14T12:50:00Z"/>
  <w16cex:commentExtensible w16cex:durableId="324F8D3C" w16cex:dateUtc="2021-08-12T12:01:00Z"/>
  <w16cex:commentExtensible w16cex:durableId="24C543C0" w16cex:dateUtc="2021-08-17T03:06:00Z"/>
  <w16cex:commentExtensible w16cex:durableId="75BB900D" w16cex:dateUtc="2021-07-08T04:36:00Z"/>
  <w16cex:commentExtensible w16cex:durableId="25118CE5" w16cex:dateUtc="2021-10-13T11:20:00Z"/>
  <w16cex:commentExtensible w16cex:durableId="25140B28" w16cex:dateUtc="2021-10-15T21:14:00Z"/>
  <w16cex:commentExtensible w16cex:durableId="25953DF9" w16cex:dateUtc="2021-07-07T14:46:00Z"/>
  <w16cex:commentExtensible w16cex:durableId="574627C5" w16cex:dateUtc="2021-07-07T14:48:00Z"/>
  <w16cex:commentExtensible w16cex:durableId="6C8B2CFB" w16cex:dateUtc="2021-07-07T14:50:00Z"/>
  <w16cex:commentExtensible w16cex:durableId="07B23E74" w16cex:dateUtc="2021-07-08T04:43:00Z"/>
  <w16cex:commentExtensible w16cex:durableId="25118D6F" w16cex:dateUtc="2021-10-13T11:23:00Z"/>
  <w16cex:commentExtensible w16cex:durableId="73421625" w16cex:dateUtc="2021-07-07T14:48:00Z"/>
  <w16cex:commentExtensible w16cex:durableId="3487E149" w16cex:dateUtc="2021-07-07T14:50:00Z"/>
  <w16cex:commentExtensible w16cex:durableId="7614A980" w16cex:dateUtc="2021-07-08T04:43:00Z"/>
  <w16cex:commentExtensible w16cex:durableId="251416EB" w16cex:dateUtc="2021-10-15T22:04:00Z"/>
  <w16cex:commentExtensible w16cex:durableId="24C5476C" w16cex:dateUtc="2021-08-17T03:22:00Z"/>
  <w16cex:commentExtensible w16cex:durableId="24C5489B" w16cex:dateUtc="2021-08-17T03:27:00Z"/>
  <w16cex:commentExtensible w16cex:durableId="24C55ED4" w16cex:dateUtc="2021-08-17T05:01:00Z"/>
  <w16cex:commentExtensible w16cex:durableId="25118DD3" w16cex:dateUtc="2021-10-13T11:24:00Z"/>
  <w16cex:commentExtensible w16cex:durableId="2505F62E" w16cex:dateUtc="2021-10-05T04:52:00Z"/>
  <w16cex:commentExtensible w16cex:durableId="2281E091" w16cex:dateUtc="2021-10-14T12:49:00Z"/>
  <w16cex:commentExtensible w16cex:durableId="3D33CA46" w16cex:dateUtc="2021-07-08T04:48:00Z"/>
  <w16cex:commentExtensible w16cex:durableId="24C658B9" w16cex:dateUtc="2021-08-17T2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A5A805" w16cid:durableId="501F27CF"/>
  <w16cid:commentId w16cid:paraId="5B0C0DDF" w16cid:durableId="2512E1D0"/>
  <w16cid:commentId w16cid:paraId="7019327C" w16cid:durableId="0F615073"/>
  <w16cid:commentId w16cid:paraId="71BE630E" w16cid:durableId="24C518A3"/>
  <w16cid:commentId w16cid:paraId="469A8F3D" w16cid:durableId="070A1DCD"/>
  <w16cid:commentId w16cid:paraId="56A0CEDD" w16cid:durableId="25118864"/>
  <w16cid:commentId w16cid:paraId="12A91331" w16cid:durableId="2512EFDB"/>
  <w16cid:commentId w16cid:paraId="04386F8F" w16cid:durableId="25185F22"/>
  <w16cid:commentId w16cid:paraId="072B3D29" w16cid:durableId="24C53EC8"/>
  <w16cid:commentId w16cid:paraId="55B39BBC" w16cid:durableId="3EA5B0D0"/>
  <w16cid:commentId w16cid:paraId="462FC712" w16cid:durableId="324F8D3C"/>
  <w16cid:commentId w16cid:paraId="4B7C8BF1" w16cid:durableId="24C543C0"/>
  <w16cid:commentId w16cid:paraId="5D28E718" w16cid:durableId="75BB900D"/>
  <w16cid:commentId w16cid:paraId="33992D51" w16cid:durableId="25118CE5"/>
  <w16cid:commentId w16cid:paraId="4549F75F" w16cid:durableId="25140B28"/>
  <w16cid:commentId w16cid:paraId="6AC1BA7A" w16cid:durableId="25953DF9"/>
  <w16cid:commentId w16cid:paraId="10DF7561" w16cid:durableId="574627C5"/>
  <w16cid:commentId w16cid:paraId="388E646A" w16cid:durableId="6C8B2CFB"/>
  <w16cid:commentId w16cid:paraId="2D090336" w16cid:durableId="07B23E74"/>
  <w16cid:commentId w16cid:paraId="30F62AD9" w16cid:durableId="25118D6F"/>
  <w16cid:commentId w16cid:paraId="3E3749BB" w16cid:durableId="73421625"/>
  <w16cid:commentId w16cid:paraId="25234A76" w16cid:durableId="3487E149"/>
  <w16cid:commentId w16cid:paraId="06634434" w16cid:durableId="7614A980"/>
  <w16cid:commentId w16cid:paraId="2635166F" w16cid:durableId="251416EB"/>
  <w16cid:commentId w16cid:paraId="22A03525" w16cid:durableId="24C5476C"/>
  <w16cid:commentId w16cid:paraId="2EC3316A" w16cid:durableId="24C5489B"/>
  <w16cid:commentId w16cid:paraId="7E70C9C7" w16cid:durableId="24C55ED4"/>
  <w16cid:commentId w16cid:paraId="0055C436" w16cid:durableId="25118DD3"/>
  <w16cid:commentId w16cid:paraId="366C5AF5" w16cid:durableId="2505F62E"/>
  <w16cid:commentId w16cid:paraId="692E64EB" w16cid:durableId="2281E091"/>
  <w16cid:commentId w16cid:paraId="5FA335E1" w16cid:durableId="3D33CA46"/>
  <w16cid:commentId w16cid:paraId="6249D8DA" w16cid:durableId="24C658B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DC11DC" w14:textId="77777777" w:rsidR="00874ABD" w:rsidRDefault="00874ABD" w:rsidP="00FA26C7">
      <w:pPr>
        <w:spacing w:after="0" w:line="240" w:lineRule="auto"/>
      </w:pPr>
      <w:r>
        <w:separator/>
      </w:r>
    </w:p>
  </w:endnote>
  <w:endnote w:type="continuationSeparator" w:id="0">
    <w:p w14:paraId="5D3F9B1D" w14:textId="77777777" w:rsidR="00874ABD" w:rsidRDefault="00874ABD" w:rsidP="00FA26C7">
      <w:pPr>
        <w:spacing w:after="0" w:line="240" w:lineRule="auto"/>
      </w:pPr>
      <w:r>
        <w:continuationSeparator/>
      </w:r>
    </w:p>
  </w:endnote>
  <w:endnote w:type="continuationNotice" w:id="1">
    <w:p w14:paraId="53BADCC8" w14:textId="77777777" w:rsidR="00874ABD" w:rsidRDefault="00874A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57010917"/>
      <w:docPartObj>
        <w:docPartGallery w:val="Page Numbers (Bottom of Page)"/>
        <w:docPartUnique/>
      </w:docPartObj>
    </w:sdtPr>
    <w:sdtEndPr>
      <w:rPr>
        <w:noProof/>
      </w:rPr>
    </w:sdtEndPr>
    <w:sdtContent>
      <w:p w14:paraId="5B257BC6" w14:textId="4DA51810" w:rsidR="00815523" w:rsidRDefault="0081552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ABC688" w14:textId="77777777" w:rsidR="00815523" w:rsidRDefault="008155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960993" w14:textId="77777777" w:rsidR="00874ABD" w:rsidRDefault="00874ABD" w:rsidP="00FA26C7">
      <w:pPr>
        <w:spacing w:after="0" w:line="240" w:lineRule="auto"/>
      </w:pPr>
      <w:r>
        <w:separator/>
      </w:r>
    </w:p>
  </w:footnote>
  <w:footnote w:type="continuationSeparator" w:id="0">
    <w:p w14:paraId="1AF8437A" w14:textId="77777777" w:rsidR="00874ABD" w:rsidRDefault="00874ABD" w:rsidP="00FA26C7">
      <w:pPr>
        <w:spacing w:after="0" w:line="240" w:lineRule="auto"/>
      </w:pPr>
      <w:r>
        <w:continuationSeparator/>
      </w:r>
    </w:p>
  </w:footnote>
  <w:footnote w:type="continuationNotice" w:id="1">
    <w:p w14:paraId="01BEDD0A" w14:textId="77777777" w:rsidR="00874ABD" w:rsidRDefault="00874ABD">
      <w:pPr>
        <w:spacing w:after="0" w:line="240" w:lineRule="auto"/>
      </w:pPr>
    </w:p>
  </w:footnote>
  <w:footnote w:id="2">
    <w:p w14:paraId="51BDDA36" w14:textId="0347BA30" w:rsidR="00B143BD" w:rsidRPr="00CC249A" w:rsidRDefault="00B143BD">
      <w:pPr>
        <w:pStyle w:val="FootnoteText"/>
        <w:rPr>
          <w:lang w:val="en-US"/>
        </w:rPr>
      </w:pPr>
      <w:r>
        <w:rPr>
          <w:rStyle w:val="FootnoteReference"/>
        </w:rPr>
        <w:footnoteRef/>
      </w:r>
      <w:r>
        <w:t xml:space="preserve"> Please see ACCESS’s website here: </w:t>
      </w:r>
      <w:r w:rsidRPr="00B143BD">
        <w:t>https://www.accessdev.org/ground-operations/</w:t>
      </w:r>
    </w:p>
  </w:footnote>
  <w:footnote w:id="3">
    <w:p w14:paraId="074CEF90" w14:textId="265FF69E" w:rsidR="00815523" w:rsidRDefault="00815523" w:rsidP="419D730C">
      <w:pPr>
        <w:pStyle w:val="FootnoteText"/>
        <w:rPr>
          <w:lang w:val="en-US"/>
        </w:rPr>
      </w:pPr>
      <w:r w:rsidRPr="419D730C">
        <w:rPr>
          <w:rStyle w:val="FootnoteReference"/>
        </w:rPr>
        <w:footnoteRef/>
      </w:r>
      <w:r>
        <w:t xml:space="preserve"> Project documents note that branded spices can command at least 140% higher price than a non-branded product. Thus, this is an important means to maximise earnings for women by marketing to customers willing to pay a higher price for their products.</w:t>
      </w:r>
    </w:p>
  </w:footnote>
  <w:footnote w:id="4">
    <w:p w14:paraId="5C29696F" w14:textId="29016E48" w:rsidR="0009196C" w:rsidRPr="0009196C" w:rsidRDefault="0009196C">
      <w:pPr>
        <w:pStyle w:val="FootnoteText"/>
        <w:rPr>
          <w:lang w:val="en-US"/>
        </w:rPr>
      </w:pPr>
      <w:r>
        <w:rPr>
          <w:rStyle w:val="FootnoteReference"/>
        </w:rPr>
        <w:footnoteRef/>
      </w:r>
      <w:r>
        <w:t xml:space="preserve"> </w:t>
      </w:r>
      <w:r>
        <w:rPr>
          <w:lang w:val="en-US"/>
        </w:rPr>
        <w:t xml:space="preserve">We </w:t>
      </w:r>
      <w:r w:rsidR="0005359B">
        <w:rPr>
          <w:lang w:val="en-US"/>
        </w:rPr>
        <w:t>set minimum runs to 500 and seed as 8114.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779AC"/>
    <w:multiLevelType w:val="multilevel"/>
    <w:tmpl w:val="933C120A"/>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1C495482"/>
    <w:multiLevelType w:val="hybridMultilevel"/>
    <w:tmpl w:val="0652B79A"/>
    <w:lvl w:ilvl="0" w:tplc="2946EAB0">
      <w:start w:val="1"/>
      <w:numFmt w:val="lowerRoman"/>
      <w:lvlText w:val="(%1)"/>
      <w:lvlJc w:val="left"/>
      <w:pPr>
        <w:ind w:left="720" w:hanging="720"/>
      </w:pPr>
      <w:rPr>
        <w:rFonts w:asciiTheme="minorHAnsi" w:eastAsiaTheme="minorHAnsi" w:hAnsiTheme="minorHAnsi" w:cstheme="minorBidi"/>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21EC1EE6"/>
    <w:multiLevelType w:val="hybridMultilevel"/>
    <w:tmpl w:val="FFFFFFFF"/>
    <w:lvl w:ilvl="0" w:tplc="1294151C">
      <w:start w:val="1"/>
      <w:numFmt w:val="decimal"/>
      <w:lvlText w:val="%1."/>
      <w:lvlJc w:val="left"/>
      <w:pPr>
        <w:ind w:left="720" w:hanging="360"/>
      </w:pPr>
    </w:lvl>
    <w:lvl w:ilvl="1" w:tplc="265ABCF4">
      <w:start w:val="1"/>
      <w:numFmt w:val="lowerLetter"/>
      <w:lvlText w:val="%2."/>
      <w:lvlJc w:val="left"/>
      <w:pPr>
        <w:ind w:left="1440" w:hanging="360"/>
      </w:pPr>
    </w:lvl>
    <w:lvl w:ilvl="2" w:tplc="711A54C0">
      <w:start w:val="1"/>
      <w:numFmt w:val="lowerRoman"/>
      <w:lvlText w:val="%3."/>
      <w:lvlJc w:val="right"/>
      <w:pPr>
        <w:ind w:left="2160" w:hanging="180"/>
      </w:pPr>
    </w:lvl>
    <w:lvl w:ilvl="3" w:tplc="C694B8AE">
      <w:start w:val="1"/>
      <w:numFmt w:val="decimal"/>
      <w:lvlText w:val="%4."/>
      <w:lvlJc w:val="left"/>
      <w:pPr>
        <w:ind w:left="2880" w:hanging="360"/>
      </w:pPr>
    </w:lvl>
    <w:lvl w:ilvl="4" w:tplc="9392B364">
      <w:start w:val="1"/>
      <w:numFmt w:val="lowerLetter"/>
      <w:lvlText w:val="%5."/>
      <w:lvlJc w:val="left"/>
      <w:pPr>
        <w:ind w:left="3600" w:hanging="360"/>
      </w:pPr>
    </w:lvl>
    <w:lvl w:ilvl="5" w:tplc="8E76B98E">
      <w:start w:val="1"/>
      <w:numFmt w:val="lowerRoman"/>
      <w:lvlText w:val="%6."/>
      <w:lvlJc w:val="right"/>
      <w:pPr>
        <w:ind w:left="4320" w:hanging="180"/>
      </w:pPr>
    </w:lvl>
    <w:lvl w:ilvl="6" w:tplc="2D30196C">
      <w:start w:val="1"/>
      <w:numFmt w:val="decimal"/>
      <w:lvlText w:val="%7."/>
      <w:lvlJc w:val="left"/>
      <w:pPr>
        <w:ind w:left="5040" w:hanging="360"/>
      </w:pPr>
    </w:lvl>
    <w:lvl w:ilvl="7" w:tplc="BDFAC494">
      <w:start w:val="1"/>
      <w:numFmt w:val="lowerLetter"/>
      <w:lvlText w:val="%8."/>
      <w:lvlJc w:val="left"/>
      <w:pPr>
        <w:ind w:left="5760" w:hanging="360"/>
      </w:pPr>
    </w:lvl>
    <w:lvl w:ilvl="8" w:tplc="EACC3D40">
      <w:start w:val="1"/>
      <w:numFmt w:val="lowerRoman"/>
      <w:lvlText w:val="%9."/>
      <w:lvlJc w:val="right"/>
      <w:pPr>
        <w:ind w:left="6480" w:hanging="180"/>
      </w:pPr>
    </w:lvl>
  </w:abstractNum>
  <w:abstractNum w:abstractNumId="3" w15:restartNumberingAfterBreak="0">
    <w:nsid w:val="22EF72F3"/>
    <w:multiLevelType w:val="hybridMultilevel"/>
    <w:tmpl w:val="65889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3E62A4"/>
    <w:multiLevelType w:val="hybridMultilevel"/>
    <w:tmpl w:val="4120F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1A602F"/>
    <w:multiLevelType w:val="hybridMultilevel"/>
    <w:tmpl w:val="6A3E544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7C769C"/>
    <w:multiLevelType w:val="multilevel"/>
    <w:tmpl w:val="647EBACA"/>
    <w:lvl w:ilvl="0">
      <w:start w:val="1"/>
      <w:numFmt w:val="decimal"/>
      <w:lvlText w:val="%1"/>
      <w:lvlJc w:val="left"/>
      <w:pPr>
        <w:ind w:left="81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497F5386"/>
    <w:multiLevelType w:val="hybridMultilevel"/>
    <w:tmpl w:val="FFFFFFFF"/>
    <w:lvl w:ilvl="0" w:tplc="11600A1A">
      <w:numFmt w:val="none"/>
      <w:lvlText w:val=""/>
      <w:lvlJc w:val="left"/>
      <w:pPr>
        <w:tabs>
          <w:tab w:val="num" w:pos="360"/>
        </w:tabs>
      </w:pPr>
    </w:lvl>
    <w:lvl w:ilvl="1" w:tplc="F356BE36">
      <w:start w:val="1"/>
      <w:numFmt w:val="lowerLetter"/>
      <w:lvlText w:val="%2."/>
      <w:lvlJc w:val="left"/>
      <w:pPr>
        <w:ind w:left="1440" w:hanging="360"/>
      </w:pPr>
    </w:lvl>
    <w:lvl w:ilvl="2" w:tplc="ABD21DC0">
      <w:start w:val="1"/>
      <w:numFmt w:val="lowerRoman"/>
      <w:lvlText w:val="%3."/>
      <w:lvlJc w:val="right"/>
      <w:pPr>
        <w:ind w:left="2160" w:hanging="180"/>
      </w:pPr>
    </w:lvl>
    <w:lvl w:ilvl="3" w:tplc="ABA8F746">
      <w:start w:val="1"/>
      <w:numFmt w:val="decimal"/>
      <w:lvlText w:val="%4."/>
      <w:lvlJc w:val="left"/>
      <w:pPr>
        <w:ind w:left="2880" w:hanging="360"/>
      </w:pPr>
    </w:lvl>
    <w:lvl w:ilvl="4" w:tplc="DE726FD2">
      <w:start w:val="1"/>
      <w:numFmt w:val="lowerLetter"/>
      <w:lvlText w:val="%5."/>
      <w:lvlJc w:val="left"/>
      <w:pPr>
        <w:ind w:left="3600" w:hanging="360"/>
      </w:pPr>
    </w:lvl>
    <w:lvl w:ilvl="5" w:tplc="58C29F0C">
      <w:start w:val="1"/>
      <w:numFmt w:val="lowerRoman"/>
      <w:lvlText w:val="%6."/>
      <w:lvlJc w:val="right"/>
      <w:pPr>
        <w:ind w:left="4320" w:hanging="180"/>
      </w:pPr>
    </w:lvl>
    <w:lvl w:ilvl="6" w:tplc="0CF8C73A">
      <w:start w:val="1"/>
      <w:numFmt w:val="decimal"/>
      <w:lvlText w:val="%7."/>
      <w:lvlJc w:val="left"/>
      <w:pPr>
        <w:ind w:left="5040" w:hanging="360"/>
      </w:pPr>
    </w:lvl>
    <w:lvl w:ilvl="7" w:tplc="982AF9A6">
      <w:start w:val="1"/>
      <w:numFmt w:val="lowerLetter"/>
      <w:lvlText w:val="%8."/>
      <w:lvlJc w:val="left"/>
      <w:pPr>
        <w:ind w:left="5760" w:hanging="360"/>
      </w:pPr>
    </w:lvl>
    <w:lvl w:ilvl="8" w:tplc="DBC807BC">
      <w:start w:val="1"/>
      <w:numFmt w:val="lowerRoman"/>
      <w:lvlText w:val="%9."/>
      <w:lvlJc w:val="right"/>
      <w:pPr>
        <w:ind w:left="6480" w:hanging="180"/>
      </w:pPr>
    </w:lvl>
  </w:abstractNum>
  <w:abstractNum w:abstractNumId="8" w15:restartNumberingAfterBreak="0">
    <w:nsid w:val="54E64D72"/>
    <w:multiLevelType w:val="hybridMultilevel"/>
    <w:tmpl w:val="8376C0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B017F5"/>
    <w:multiLevelType w:val="multilevel"/>
    <w:tmpl w:val="28DA844C"/>
    <w:lvl w:ilvl="0">
      <w:start w:val="1"/>
      <w:numFmt w:val="lowerRoman"/>
      <w:lvlText w:val="(%1)"/>
      <w:lvlJc w:val="left"/>
      <w:pPr>
        <w:ind w:left="720" w:hanging="360"/>
      </w:pPr>
      <w:rPr>
        <w:rFont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0" w15:restartNumberingAfterBreak="0">
    <w:nsid w:val="58DA7AE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E9E2332"/>
    <w:multiLevelType w:val="hybridMultilevel"/>
    <w:tmpl w:val="FFFFFFFF"/>
    <w:lvl w:ilvl="0" w:tplc="C130EEDE">
      <w:start w:val="1"/>
      <w:numFmt w:val="decimal"/>
      <w:lvlText w:val="%1."/>
      <w:lvlJc w:val="left"/>
      <w:pPr>
        <w:ind w:left="720" w:hanging="360"/>
      </w:pPr>
    </w:lvl>
    <w:lvl w:ilvl="1" w:tplc="806648D0">
      <w:start w:val="1"/>
      <w:numFmt w:val="decimal"/>
      <w:lvlText w:val="%1.%2"/>
      <w:lvlJc w:val="left"/>
      <w:pPr>
        <w:ind w:left="1440" w:hanging="360"/>
      </w:pPr>
    </w:lvl>
    <w:lvl w:ilvl="2" w:tplc="B62E7FF8">
      <w:start w:val="1"/>
      <w:numFmt w:val="lowerRoman"/>
      <w:lvlText w:val="%3."/>
      <w:lvlJc w:val="right"/>
      <w:pPr>
        <w:ind w:left="2160" w:hanging="180"/>
      </w:pPr>
    </w:lvl>
    <w:lvl w:ilvl="3" w:tplc="C972BD3A">
      <w:start w:val="1"/>
      <w:numFmt w:val="decimal"/>
      <w:lvlText w:val="%4."/>
      <w:lvlJc w:val="left"/>
      <w:pPr>
        <w:ind w:left="2880" w:hanging="360"/>
      </w:pPr>
    </w:lvl>
    <w:lvl w:ilvl="4" w:tplc="FAFC3D96">
      <w:start w:val="1"/>
      <w:numFmt w:val="lowerLetter"/>
      <w:lvlText w:val="%5."/>
      <w:lvlJc w:val="left"/>
      <w:pPr>
        <w:ind w:left="3600" w:hanging="360"/>
      </w:pPr>
    </w:lvl>
    <w:lvl w:ilvl="5" w:tplc="F5BA7B84">
      <w:start w:val="1"/>
      <w:numFmt w:val="lowerRoman"/>
      <w:lvlText w:val="%6."/>
      <w:lvlJc w:val="right"/>
      <w:pPr>
        <w:ind w:left="4320" w:hanging="180"/>
      </w:pPr>
    </w:lvl>
    <w:lvl w:ilvl="6" w:tplc="E9481736">
      <w:start w:val="1"/>
      <w:numFmt w:val="decimal"/>
      <w:lvlText w:val="%7."/>
      <w:lvlJc w:val="left"/>
      <w:pPr>
        <w:ind w:left="5040" w:hanging="360"/>
      </w:pPr>
    </w:lvl>
    <w:lvl w:ilvl="7" w:tplc="EA08FCE0">
      <w:start w:val="1"/>
      <w:numFmt w:val="lowerLetter"/>
      <w:lvlText w:val="%8."/>
      <w:lvlJc w:val="left"/>
      <w:pPr>
        <w:ind w:left="5760" w:hanging="360"/>
      </w:pPr>
    </w:lvl>
    <w:lvl w:ilvl="8" w:tplc="A1002142">
      <w:start w:val="1"/>
      <w:numFmt w:val="lowerRoman"/>
      <w:lvlText w:val="%9."/>
      <w:lvlJc w:val="right"/>
      <w:pPr>
        <w:ind w:left="6480" w:hanging="180"/>
      </w:pPr>
    </w:lvl>
  </w:abstractNum>
  <w:abstractNum w:abstractNumId="12" w15:restartNumberingAfterBreak="0">
    <w:nsid w:val="5F43500F"/>
    <w:multiLevelType w:val="hybridMultilevel"/>
    <w:tmpl w:val="1CEE52D8"/>
    <w:lvl w:ilvl="0" w:tplc="BB2E7D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301E77"/>
    <w:multiLevelType w:val="multilevel"/>
    <w:tmpl w:val="933C120A"/>
    <w:lvl w:ilvl="0">
      <w:start w:val="1"/>
      <w:numFmt w:val="decimal"/>
      <w:lvlText w:val="%1."/>
      <w:lvlJc w:val="left"/>
      <w:pPr>
        <w:ind w:left="720" w:hanging="360"/>
      </w:pPr>
      <w:rPr>
        <w:rFont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4" w15:restartNumberingAfterBreak="0">
    <w:nsid w:val="739D2382"/>
    <w:multiLevelType w:val="multilevel"/>
    <w:tmpl w:val="40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1"/>
  </w:num>
  <w:num w:numId="2">
    <w:abstractNumId w:val="2"/>
  </w:num>
  <w:num w:numId="3">
    <w:abstractNumId w:val="6"/>
  </w:num>
  <w:num w:numId="4">
    <w:abstractNumId w:val="12"/>
  </w:num>
  <w:num w:numId="5">
    <w:abstractNumId w:val="13"/>
  </w:num>
  <w:num w:numId="6">
    <w:abstractNumId w:val="10"/>
  </w:num>
  <w:num w:numId="7">
    <w:abstractNumId w:val="0"/>
  </w:num>
  <w:num w:numId="8">
    <w:abstractNumId w:val="1"/>
  </w:num>
  <w:num w:numId="9">
    <w:abstractNumId w:val="9"/>
  </w:num>
  <w:num w:numId="10">
    <w:abstractNumId w:val="5"/>
  </w:num>
  <w:num w:numId="11">
    <w:abstractNumId w:val="3"/>
  </w:num>
  <w:num w:numId="12">
    <w:abstractNumId w:val="4"/>
  </w:num>
  <w:num w:numId="13">
    <w:abstractNumId w:val="7"/>
  </w:num>
  <w:num w:numId="14">
    <w:abstractNumId w:val="14"/>
  </w:num>
  <w:num w:numId="15">
    <w:abstractNumId w:val="8"/>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astha Dang">
    <w15:presenceInfo w15:providerId="AD" w15:userId="S::adang@3ieimpact.org::7d50cc2d-6128-4802-b986-963fac3e572c"/>
  </w15:person>
  <w15:person w15:author="Jane Hammaker">
    <w15:presenceInfo w15:providerId="AD" w15:userId="S::jhammaker@3ieimpact.org::97cfd112-3915-4189-bd4f-2ccae7cce9db"/>
  </w15:person>
  <w15:person w15:author="Bidisha Barooah">
    <w15:presenceInfo w15:providerId="AD" w15:userId="S::bbarooah@3ieimpact.org::ad8b02aa-656c-4495-a3ea-38ce7f0b2d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2FA"/>
    <w:rsid w:val="00000556"/>
    <w:rsid w:val="00002751"/>
    <w:rsid w:val="00004179"/>
    <w:rsid w:val="00004B5B"/>
    <w:rsid w:val="000058D4"/>
    <w:rsid w:val="00007170"/>
    <w:rsid w:val="0001389E"/>
    <w:rsid w:val="00017E09"/>
    <w:rsid w:val="00020228"/>
    <w:rsid w:val="00022350"/>
    <w:rsid w:val="00025F0E"/>
    <w:rsid w:val="00027E12"/>
    <w:rsid w:val="00031A4B"/>
    <w:rsid w:val="00032C79"/>
    <w:rsid w:val="00034BE2"/>
    <w:rsid w:val="00036678"/>
    <w:rsid w:val="00040F9E"/>
    <w:rsid w:val="000411E0"/>
    <w:rsid w:val="00041983"/>
    <w:rsid w:val="00041DED"/>
    <w:rsid w:val="000449C1"/>
    <w:rsid w:val="00044B18"/>
    <w:rsid w:val="00045916"/>
    <w:rsid w:val="00050837"/>
    <w:rsid w:val="00050D35"/>
    <w:rsid w:val="0005359B"/>
    <w:rsid w:val="000566A4"/>
    <w:rsid w:val="000604D4"/>
    <w:rsid w:val="00060C8F"/>
    <w:rsid w:val="00064042"/>
    <w:rsid w:val="00074134"/>
    <w:rsid w:val="00074557"/>
    <w:rsid w:val="0007489A"/>
    <w:rsid w:val="0007596B"/>
    <w:rsid w:val="00081AC6"/>
    <w:rsid w:val="000824BF"/>
    <w:rsid w:val="0009196C"/>
    <w:rsid w:val="00092168"/>
    <w:rsid w:val="0009579B"/>
    <w:rsid w:val="000A1B58"/>
    <w:rsid w:val="000A4C32"/>
    <w:rsid w:val="000A4E87"/>
    <w:rsid w:val="000A5BE2"/>
    <w:rsid w:val="000A5E7C"/>
    <w:rsid w:val="000A69E2"/>
    <w:rsid w:val="000A7471"/>
    <w:rsid w:val="000B0F16"/>
    <w:rsid w:val="000B19B6"/>
    <w:rsid w:val="000B4576"/>
    <w:rsid w:val="000C2DEB"/>
    <w:rsid w:val="000C4B9D"/>
    <w:rsid w:val="000C7338"/>
    <w:rsid w:val="000D607C"/>
    <w:rsid w:val="000D7054"/>
    <w:rsid w:val="000D7E57"/>
    <w:rsid w:val="000E2562"/>
    <w:rsid w:val="000E4566"/>
    <w:rsid w:val="000E4BA3"/>
    <w:rsid w:val="000E55B1"/>
    <w:rsid w:val="000F1466"/>
    <w:rsid w:val="000F21D1"/>
    <w:rsid w:val="000F7A5D"/>
    <w:rsid w:val="001007F7"/>
    <w:rsid w:val="00101F57"/>
    <w:rsid w:val="00103167"/>
    <w:rsid w:val="001123F0"/>
    <w:rsid w:val="00116BD6"/>
    <w:rsid w:val="00117995"/>
    <w:rsid w:val="001229CF"/>
    <w:rsid w:val="0012427D"/>
    <w:rsid w:val="00124AB7"/>
    <w:rsid w:val="00125CC0"/>
    <w:rsid w:val="00131555"/>
    <w:rsid w:val="00131ECC"/>
    <w:rsid w:val="0013454E"/>
    <w:rsid w:val="00144D48"/>
    <w:rsid w:val="001474FF"/>
    <w:rsid w:val="00147D57"/>
    <w:rsid w:val="00156003"/>
    <w:rsid w:val="001579B6"/>
    <w:rsid w:val="00160358"/>
    <w:rsid w:val="00163670"/>
    <w:rsid w:val="00166C52"/>
    <w:rsid w:val="0017197E"/>
    <w:rsid w:val="00172EAF"/>
    <w:rsid w:val="00175480"/>
    <w:rsid w:val="0017EEB7"/>
    <w:rsid w:val="0018346D"/>
    <w:rsid w:val="001847AC"/>
    <w:rsid w:val="00184D1D"/>
    <w:rsid w:val="00186A68"/>
    <w:rsid w:val="0018741E"/>
    <w:rsid w:val="001916D3"/>
    <w:rsid w:val="00191BBB"/>
    <w:rsid w:val="00192187"/>
    <w:rsid w:val="00193009"/>
    <w:rsid w:val="00194578"/>
    <w:rsid w:val="00195140"/>
    <w:rsid w:val="001A114E"/>
    <w:rsid w:val="001A32D7"/>
    <w:rsid w:val="001A5634"/>
    <w:rsid w:val="001A59E4"/>
    <w:rsid w:val="001A7392"/>
    <w:rsid w:val="001B13ED"/>
    <w:rsid w:val="001B16A3"/>
    <w:rsid w:val="001B34EC"/>
    <w:rsid w:val="001B43DD"/>
    <w:rsid w:val="001C100F"/>
    <w:rsid w:val="001C57C5"/>
    <w:rsid w:val="001D0039"/>
    <w:rsid w:val="001D0B42"/>
    <w:rsid w:val="001D3A50"/>
    <w:rsid w:val="001D45B5"/>
    <w:rsid w:val="001E50F4"/>
    <w:rsid w:val="001E6977"/>
    <w:rsid w:val="001E6A5E"/>
    <w:rsid w:val="001F3997"/>
    <w:rsid w:val="001F45E1"/>
    <w:rsid w:val="001F59AB"/>
    <w:rsid w:val="001F6C0E"/>
    <w:rsid w:val="00200C0D"/>
    <w:rsid w:val="00203F00"/>
    <w:rsid w:val="00203FCB"/>
    <w:rsid w:val="002053D8"/>
    <w:rsid w:val="0020648A"/>
    <w:rsid w:val="0021045D"/>
    <w:rsid w:val="00215A31"/>
    <w:rsid w:val="002219DC"/>
    <w:rsid w:val="00223711"/>
    <w:rsid w:val="00225390"/>
    <w:rsid w:val="002256A6"/>
    <w:rsid w:val="00225869"/>
    <w:rsid w:val="00227B4E"/>
    <w:rsid w:val="0023062A"/>
    <w:rsid w:val="00230699"/>
    <w:rsid w:val="002308DD"/>
    <w:rsid w:val="00231BA0"/>
    <w:rsid w:val="00235773"/>
    <w:rsid w:val="002402FC"/>
    <w:rsid w:val="00241475"/>
    <w:rsid w:val="00242AB7"/>
    <w:rsid w:val="002434C1"/>
    <w:rsid w:val="0024605F"/>
    <w:rsid w:val="002475A5"/>
    <w:rsid w:val="00250A22"/>
    <w:rsid w:val="00251726"/>
    <w:rsid w:val="0026194E"/>
    <w:rsid w:val="0026303A"/>
    <w:rsid w:val="00265134"/>
    <w:rsid w:val="002671F0"/>
    <w:rsid w:val="00272B35"/>
    <w:rsid w:val="00275C25"/>
    <w:rsid w:val="00277EE9"/>
    <w:rsid w:val="00280430"/>
    <w:rsid w:val="0028378A"/>
    <w:rsid w:val="00283ACF"/>
    <w:rsid w:val="002847AE"/>
    <w:rsid w:val="00286B36"/>
    <w:rsid w:val="002875CD"/>
    <w:rsid w:val="00290D37"/>
    <w:rsid w:val="002930DC"/>
    <w:rsid w:val="002A136F"/>
    <w:rsid w:val="002A2B94"/>
    <w:rsid w:val="002A2EFD"/>
    <w:rsid w:val="002A4BF6"/>
    <w:rsid w:val="002A60DF"/>
    <w:rsid w:val="002A6688"/>
    <w:rsid w:val="002B382B"/>
    <w:rsid w:val="002C2B07"/>
    <w:rsid w:val="002C2FE2"/>
    <w:rsid w:val="002C547C"/>
    <w:rsid w:val="002C5874"/>
    <w:rsid w:val="002C76C9"/>
    <w:rsid w:val="002C7962"/>
    <w:rsid w:val="002D2177"/>
    <w:rsid w:val="002D275D"/>
    <w:rsid w:val="002D2CDA"/>
    <w:rsid w:val="002D54A7"/>
    <w:rsid w:val="002D7FD1"/>
    <w:rsid w:val="002D7FEF"/>
    <w:rsid w:val="002E1027"/>
    <w:rsid w:val="002E4A51"/>
    <w:rsid w:val="002E585D"/>
    <w:rsid w:val="002E58CB"/>
    <w:rsid w:val="002E6357"/>
    <w:rsid w:val="002E7A9F"/>
    <w:rsid w:val="002F0BF1"/>
    <w:rsid w:val="002F178A"/>
    <w:rsid w:val="002F9017"/>
    <w:rsid w:val="00300857"/>
    <w:rsid w:val="0030547A"/>
    <w:rsid w:val="00305ECD"/>
    <w:rsid w:val="003065DD"/>
    <w:rsid w:val="00310EDF"/>
    <w:rsid w:val="00311D60"/>
    <w:rsid w:val="00313071"/>
    <w:rsid w:val="00313959"/>
    <w:rsid w:val="00316F1D"/>
    <w:rsid w:val="003172FD"/>
    <w:rsid w:val="003179B4"/>
    <w:rsid w:val="003210E6"/>
    <w:rsid w:val="00321970"/>
    <w:rsid w:val="00322522"/>
    <w:rsid w:val="003277C3"/>
    <w:rsid w:val="00330557"/>
    <w:rsid w:val="0033099F"/>
    <w:rsid w:val="00331AF9"/>
    <w:rsid w:val="003342B6"/>
    <w:rsid w:val="003365E7"/>
    <w:rsid w:val="00340AF2"/>
    <w:rsid w:val="00345D97"/>
    <w:rsid w:val="00346148"/>
    <w:rsid w:val="003539F3"/>
    <w:rsid w:val="00353B6D"/>
    <w:rsid w:val="00353EFF"/>
    <w:rsid w:val="00355EC7"/>
    <w:rsid w:val="00357E05"/>
    <w:rsid w:val="0035B735"/>
    <w:rsid w:val="003639A3"/>
    <w:rsid w:val="00364B36"/>
    <w:rsid w:val="0036530E"/>
    <w:rsid w:val="003653D3"/>
    <w:rsid w:val="00366FB6"/>
    <w:rsid w:val="00374FD8"/>
    <w:rsid w:val="00375B0D"/>
    <w:rsid w:val="00384386"/>
    <w:rsid w:val="0039212C"/>
    <w:rsid w:val="00394966"/>
    <w:rsid w:val="00395A2F"/>
    <w:rsid w:val="00396FDB"/>
    <w:rsid w:val="003A0197"/>
    <w:rsid w:val="003A03E7"/>
    <w:rsid w:val="003A184B"/>
    <w:rsid w:val="003A255D"/>
    <w:rsid w:val="003B0C30"/>
    <w:rsid w:val="003B786A"/>
    <w:rsid w:val="003B7981"/>
    <w:rsid w:val="003C0E64"/>
    <w:rsid w:val="003C1582"/>
    <w:rsid w:val="003C4547"/>
    <w:rsid w:val="003C6EE7"/>
    <w:rsid w:val="003C729F"/>
    <w:rsid w:val="003C7F4B"/>
    <w:rsid w:val="003D43FA"/>
    <w:rsid w:val="003E6038"/>
    <w:rsid w:val="003F2A89"/>
    <w:rsid w:val="003F717E"/>
    <w:rsid w:val="00400A11"/>
    <w:rsid w:val="00402444"/>
    <w:rsid w:val="00404468"/>
    <w:rsid w:val="00404CD4"/>
    <w:rsid w:val="00406A9B"/>
    <w:rsid w:val="004119C1"/>
    <w:rsid w:val="00415852"/>
    <w:rsid w:val="0041658C"/>
    <w:rsid w:val="0041D1A5"/>
    <w:rsid w:val="00420669"/>
    <w:rsid w:val="00421598"/>
    <w:rsid w:val="0043037D"/>
    <w:rsid w:val="00433348"/>
    <w:rsid w:val="0043388E"/>
    <w:rsid w:val="0043427B"/>
    <w:rsid w:val="00434C34"/>
    <w:rsid w:val="00435297"/>
    <w:rsid w:val="00435566"/>
    <w:rsid w:val="0043CDB4"/>
    <w:rsid w:val="0044540E"/>
    <w:rsid w:val="00450C31"/>
    <w:rsid w:val="00462251"/>
    <w:rsid w:val="00462DA2"/>
    <w:rsid w:val="00470C4E"/>
    <w:rsid w:val="00475F4B"/>
    <w:rsid w:val="00484A4D"/>
    <w:rsid w:val="0048574C"/>
    <w:rsid w:val="00486E90"/>
    <w:rsid w:val="00490DEF"/>
    <w:rsid w:val="004919C7"/>
    <w:rsid w:val="00493486"/>
    <w:rsid w:val="004950CA"/>
    <w:rsid w:val="00496756"/>
    <w:rsid w:val="004974E8"/>
    <w:rsid w:val="004A0634"/>
    <w:rsid w:val="004B245E"/>
    <w:rsid w:val="004B664C"/>
    <w:rsid w:val="004B742B"/>
    <w:rsid w:val="004C03AF"/>
    <w:rsid w:val="004C0957"/>
    <w:rsid w:val="004C16F9"/>
    <w:rsid w:val="004C377B"/>
    <w:rsid w:val="004C3C08"/>
    <w:rsid w:val="004D0FA1"/>
    <w:rsid w:val="004D1ABE"/>
    <w:rsid w:val="004E0D44"/>
    <w:rsid w:val="004E1246"/>
    <w:rsid w:val="004E214F"/>
    <w:rsid w:val="004E2D5C"/>
    <w:rsid w:val="004E2F82"/>
    <w:rsid w:val="004E36A9"/>
    <w:rsid w:val="004F26EB"/>
    <w:rsid w:val="004F2F96"/>
    <w:rsid w:val="004F47F1"/>
    <w:rsid w:val="004F4EDC"/>
    <w:rsid w:val="004F5D9B"/>
    <w:rsid w:val="004F729F"/>
    <w:rsid w:val="004F72AF"/>
    <w:rsid w:val="00501523"/>
    <w:rsid w:val="00504507"/>
    <w:rsid w:val="005054BB"/>
    <w:rsid w:val="005131EC"/>
    <w:rsid w:val="00513D1C"/>
    <w:rsid w:val="0051469A"/>
    <w:rsid w:val="005158A8"/>
    <w:rsid w:val="00515D63"/>
    <w:rsid w:val="00516AF8"/>
    <w:rsid w:val="005201EE"/>
    <w:rsid w:val="0052125B"/>
    <w:rsid w:val="0052161D"/>
    <w:rsid w:val="00524BEF"/>
    <w:rsid w:val="00525959"/>
    <w:rsid w:val="00525DF9"/>
    <w:rsid w:val="00527934"/>
    <w:rsid w:val="005358B0"/>
    <w:rsid w:val="0053644E"/>
    <w:rsid w:val="00537D56"/>
    <w:rsid w:val="00542FC1"/>
    <w:rsid w:val="00544C7B"/>
    <w:rsid w:val="005452CE"/>
    <w:rsid w:val="0054789E"/>
    <w:rsid w:val="00550D04"/>
    <w:rsid w:val="00556BA8"/>
    <w:rsid w:val="00562D53"/>
    <w:rsid w:val="00564656"/>
    <w:rsid w:val="00566868"/>
    <w:rsid w:val="00567C89"/>
    <w:rsid w:val="00572D28"/>
    <w:rsid w:val="00572EDE"/>
    <w:rsid w:val="00576508"/>
    <w:rsid w:val="00577919"/>
    <w:rsid w:val="005804E5"/>
    <w:rsid w:val="005807E2"/>
    <w:rsid w:val="00582851"/>
    <w:rsid w:val="00584C04"/>
    <w:rsid w:val="00594E53"/>
    <w:rsid w:val="005970CF"/>
    <w:rsid w:val="005A0091"/>
    <w:rsid w:val="005A6FBB"/>
    <w:rsid w:val="005B0B87"/>
    <w:rsid w:val="005B2D5E"/>
    <w:rsid w:val="005B2F8E"/>
    <w:rsid w:val="005B315A"/>
    <w:rsid w:val="005B529D"/>
    <w:rsid w:val="005C181A"/>
    <w:rsid w:val="005C27AF"/>
    <w:rsid w:val="005C2F88"/>
    <w:rsid w:val="005C5F4A"/>
    <w:rsid w:val="005CC4B9"/>
    <w:rsid w:val="005D0991"/>
    <w:rsid w:val="005D0A5F"/>
    <w:rsid w:val="005D2D55"/>
    <w:rsid w:val="005D30EB"/>
    <w:rsid w:val="005D59FF"/>
    <w:rsid w:val="005D6731"/>
    <w:rsid w:val="005D7806"/>
    <w:rsid w:val="005D799B"/>
    <w:rsid w:val="005E0A44"/>
    <w:rsid w:val="005E5944"/>
    <w:rsid w:val="005E6F56"/>
    <w:rsid w:val="005E7692"/>
    <w:rsid w:val="005F12C7"/>
    <w:rsid w:val="005F2B27"/>
    <w:rsid w:val="005F31F9"/>
    <w:rsid w:val="005F381B"/>
    <w:rsid w:val="0060334F"/>
    <w:rsid w:val="00604746"/>
    <w:rsid w:val="00605DDD"/>
    <w:rsid w:val="00607C68"/>
    <w:rsid w:val="00607F0F"/>
    <w:rsid w:val="00612623"/>
    <w:rsid w:val="0061270D"/>
    <w:rsid w:val="00614650"/>
    <w:rsid w:val="00617A47"/>
    <w:rsid w:val="0062345F"/>
    <w:rsid w:val="00624BAC"/>
    <w:rsid w:val="00632921"/>
    <w:rsid w:val="00633045"/>
    <w:rsid w:val="00637015"/>
    <w:rsid w:val="0064073B"/>
    <w:rsid w:val="00642514"/>
    <w:rsid w:val="00646284"/>
    <w:rsid w:val="00651376"/>
    <w:rsid w:val="006608E4"/>
    <w:rsid w:val="00660D88"/>
    <w:rsid w:val="00663679"/>
    <w:rsid w:val="00665019"/>
    <w:rsid w:val="00665A83"/>
    <w:rsid w:val="0067043D"/>
    <w:rsid w:val="00682907"/>
    <w:rsid w:val="006864B6"/>
    <w:rsid w:val="00686817"/>
    <w:rsid w:val="006875CF"/>
    <w:rsid w:val="00690D26"/>
    <w:rsid w:val="0069362C"/>
    <w:rsid w:val="00693BE3"/>
    <w:rsid w:val="0069408E"/>
    <w:rsid w:val="006A195E"/>
    <w:rsid w:val="006A1EC1"/>
    <w:rsid w:val="006A3479"/>
    <w:rsid w:val="006B0821"/>
    <w:rsid w:val="006B1E8A"/>
    <w:rsid w:val="006B29DD"/>
    <w:rsid w:val="006B4330"/>
    <w:rsid w:val="006B5E64"/>
    <w:rsid w:val="006C1983"/>
    <w:rsid w:val="006C30D1"/>
    <w:rsid w:val="006C4625"/>
    <w:rsid w:val="006C7C00"/>
    <w:rsid w:val="006D24FD"/>
    <w:rsid w:val="006D2637"/>
    <w:rsid w:val="006D26F8"/>
    <w:rsid w:val="006D5595"/>
    <w:rsid w:val="006E01F4"/>
    <w:rsid w:val="006E182E"/>
    <w:rsid w:val="006E4C01"/>
    <w:rsid w:val="006E52E5"/>
    <w:rsid w:val="006F0A4C"/>
    <w:rsid w:val="006F6841"/>
    <w:rsid w:val="006F758F"/>
    <w:rsid w:val="007019E6"/>
    <w:rsid w:val="00701A9D"/>
    <w:rsid w:val="00705BE8"/>
    <w:rsid w:val="00707A0F"/>
    <w:rsid w:val="00707B68"/>
    <w:rsid w:val="007123B0"/>
    <w:rsid w:val="00716D63"/>
    <w:rsid w:val="00720C3F"/>
    <w:rsid w:val="00731B0B"/>
    <w:rsid w:val="007336C4"/>
    <w:rsid w:val="007346C5"/>
    <w:rsid w:val="00735143"/>
    <w:rsid w:val="0073637D"/>
    <w:rsid w:val="0073770B"/>
    <w:rsid w:val="00741AAD"/>
    <w:rsid w:val="00742B1A"/>
    <w:rsid w:val="0074357B"/>
    <w:rsid w:val="007461F3"/>
    <w:rsid w:val="00747043"/>
    <w:rsid w:val="00752CC3"/>
    <w:rsid w:val="00753FCA"/>
    <w:rsid w:val="00761BBB"/>
    <w:rsid w:val="00771EA6"/>
    <w:rsid w:val="00773610"/>
    <w:rsid w:val="00776576"/>
    <w:rsid w:val="007772DD"/>
    <w:rsid w:val="00785921"/>
    <w:rsid w:val="00787330"/>
    <w:rsid w:val="0078A7B2"/>
    <w:rsid w:val="007935D2"/>
    <w:rsid w:val="00797543"/>
    <w:rsid w:val="007A18A1"/>
    <w:rsid w:val="007A3CEE"/>
    <w:rsid w:val="007B1C38"/>
    <w:rsid w:val="007B636B"/>
    <w:rsid w:val="007C2352"/>
    <w:rsid w:val="007C560A"/>
    <w:rsid w:val="007C7D50"/>
    <w:rsid w:val="007D4D0D"/>
    <w:rsid w:val="007D63D5"/>
    <w:rsid w:val="007D7C4B"/>
    <w:rsid w:val="007E7DB5"/>
    <w:rsid w:val="007F003A"/>
    <w:rsid w:val="007F1955"/>
    <w:rsid w:val="007F4393"/>
    <w:rsid w:val="007F56DB"/>
    <w:rsid w:val="007F7A90"/>
    <w:rsid w:val="008039D0"/>
    <w:rsid w:val="008040DE"/>
    <w:rsid w:val="00804961"/>
    <w:rsid w:val="0080534B"/>
    <w:rsid w:val="0081014E"/>
    <w:rsid w:val="00811ECF"/>
    <w:rsid w:val="008140D1"/>
    <w:rsid w:val="00814D6B"/>
    <w:rsid w:val="00814DBC"/>
    <w:rsid w:val="00815523"/>
    <w:rsid w:val="008200D8"/>
    <w:rsid w:val="008208A2"/>
    <w:rsid w:val="00820D59"/>
    <w:rsid w:val="008219B7"/>
    <w:rsid w:val="00823131"/>
    <w:rsid w:val="008257F3"/>
    <w:rsid w:val="008263CA"/>
    <w:rsid w:val="0084262A"/>
    <w:rsid w:val="00846359"/>
    <w:rsid w:val="008516F4"/>
    <w:rsid w:val="0085566D"/>
    <w:rsid w:val="00857F67"/>
    <w:rsid w:val="00863C38"/>
    <w:rsid w:val="00863C51"/>
    <w:rsid w:val="0086612F"/>
    <w:rsid w:val="00870647"/>
    <w:rsid w:val="00873267"/>
    <w:rsid w:val="00874ABD"/>
    <w:rsid w:val="00892A9D"/>
    <w:rsid w:val="008932FF"/>
    <w:rsid w:val="008936BE"/>
    <w:rsid w:val="00896DE7"/>
    <w:rsid w:val="008A65CC"/>
    <w:rsid w:val="008B1AC3"/>
    <w:rsid w:val="008B1E03"/>
    <w:rsid w:val="008B7F1E"/>
    <w:rsid w:val="008C2B2D"/>
    <w:rsid w:val="008C2D26"/>
    <w:rsid w:val="008C62F5"/>
    <w:rsid w:val="008C737C"/>
    <w:rsid w:val="008D0BAA"/>
    <w:rsid w:val="008D3E42"/>
    <w:rsid w:val="008D5ACB"/>
    <w:rsid w:val="008D74FC"/>
    <w:rsid w:val="008E02EB"/>
    <w:rsid w:val="008E08CF"/>
    <w:rsid w:val="008E7FD0"/>
    <w:rsid w:val="008F1A16"/>
    <w:rsid w:val="008F32D0"/>
    <w:rsid w:val="008F4229"/>
    <w:rsid w:val="008F4848"/>
    <w:rsid w:val="00903279"/>
    <w:rsid w:val="00904613"/>
    <w:rsid w:val="009109EB"/>
    <w:rsid w:val="00910CC6"/>
    <w:rsid w:val="0091311A"/>
    <w:rsid w:val="009146B1"/>
    <w:rsid w:val="00916E4A"/>
    <w:rsid w:val="0092182C"/>
    <w:rsid w:val="009276F5"/>
    <w:rsid w:val="009318EC"/>
    <w:rsid w:val="0093541F"/>
    <w:rsid w:val="00935C3A"/>
    <w:rsid w:val="00940B04"/>
    <w:rsid w:val="00945AF0"/>
    <w:rsid w:val="00951CC4"/>
    <w:rsid w:val="00952B40"/>
    <w:rsid w:val="009571E3"/>
    <w:rsid w:val="00960DC6"/>
    <w:rsid w:val="00966663"/>
    <w:rsid w:val="00966C5E"/>
    <w:rsid w:val="0097177D"/>
    <w:rsid w:val="00972A46"/>
    <w:rsid w:val="0097706A"/>
    <w:rsid w:val="009771DB"/>
    <w:rsid w:val="00983D80"/>
    <w:rsid w:val="009844EE"/>
    <w:rsid w:val="00984DB6"/>
    <w:rsid w:val="00991F1F"/>
    <w:rsid w:val="009935F7"/>
    <w:rsid w:val="009970BD"/>
    <w:rsid w:val="009971FA"/>
    <w:rsid w:val="009A6DA1"/>
    <w:rsid w:val="009B45E6"/>
    <w:rsid w:val="009B45EE"/>
    <w:rsid w:val="009B51C5"/>
    <w:rsid w:val="009B5E9A"/>
    <w:rsid w:val="009B6232"/>
    <w:rsid w:val="009C70E3"/>
    <w:rsid w:val="009D00D3"/>
    <w:rsid w:val="009D2A6E"/>
    <w:rsid w:val="009D4A43"/>
    <w:rsid w:val="009D6A73"/>
    <w:rsid w:val="009E4096"/>
    <w:rsid w:val="009E793A"/>
    <w:rsid w:val="009F6BB7"/>
    <w:rsid w:val="00A035E4"/>
    <w:rsid w:val="00A069F2"/>
    <w:rsid w:val="00A07C03"/>
    <w:rsid w:val="00A12140"/>
    <w:rsid w:val="00A14AA2"/>
    <w:rsid w:val="00A2040D"/>
    <w:rsid w:val="00A226E6"/>
    <w:rsid w:val="00A342B2"/>
    <w:rsid w:val="00A35BED"/>
    <w:rsid w:val="00A35C26"/>
    <w:rsid w:val="00A36A04"/>
    <w:rsid w:val="00A3738F"/>
    <w:rsid w:val="00A37868"/>
    <w:rsid w:val="00A415D2"/>
    <w:rsid w:val="00A5213E"/>
    <w:rsid w:val="00A536AB"/>
    <w:rsid w:val="00A558FA"/>
    <w:rsid w:val="00A568BB"/>
    <w:rsid w:val="00A60BC3"/>
    <w:rsid w:val="00A63954"/>
    <w:rsid w:val="00A64D18"/>
    <w:rsid w:val="00A65662"/>
    <w:rsid w:val="00A72D81"/>
    <w:rsid w:val="00A72E65"/>
    <w:rsid w:val="00A77EFB"/>
    <w:rsid w:val="00A84CBB"/>
    <w:rsid w:val="00A8679A"/>
    <w:rsid w:val="00A91E4F"/>
    <w:rsid w:val="00A9433F"/>
    <w:rsid w:val="00AA2997"/>
    <w:rsid w:val="00AB3BD3"/>
    <w:rsid w:val="00AB41B5"/>
    <w:rsid w:val="00AB5D9C"/>
    <w:rsid w:val="00AB5F31"/>
    <w:rsid w:val="00AC3555"/>
    <w:rsid w:val="00AC4397"/>
    <w:rsid w:val="00AC5DA6"/>
    <w:rsid w:val="00AC7381"/>
    <w:rsid w:val="00AD2498"/>
    <w:rsid w:val="00AD4E12"/>
    <w:rsid w:val="00AD5C38"/>
    <w:rsid w:val="00AD64CB"/>
    <w:rsid w:val="00AE470F"/>
    <w:rsid w:val="00AE61CC"/>
    <w:rsid w:val="00AE6936"/>
    <w:rsid w:val="00AE796F"/>
    <w:rsid w:val="00AF086C"/>
    <w:rsid w:val="00AF1546"/>
    <w:rsid w:val="00AF16BF"/>
    <w:rsid w:val="00AF33AA"/>
    <w:rsid w:val="00B02858"/>
    <w:rsid w:val="00B04E8A"/>
    <w:rsid w:val="00B143BD"/>
    <w:rsid w:val="00B14CEF"/>
    <w:rsid w:val="00B20735"/>
    <w:rsid w:val="00B232C1"/>
    <w:rsid w:val="00B333F3"/>
    <w:rsid w:val="00B3344A"/>
    <w:rsid w:val="00B33636"/>
    <w:rsid w:val="00B376E9"/>
    <w:rsid w:val="00B409DD"/>
    <w:rsid w:val="00B41AD1"/>
    <w:rsid w:val="00B41B6C"/>
    <w:rsid w:val="00B42633"/>
    <w:rsid w:val="00B50583"/>
    <w:rsid w:val="00B50F88"/>
    <w:rsid w:val="00B527F0"/>
    <w:rsid w:val="00B529DA"/>
    <w:rsid w:val="00B55A68"/>
    <w:rsid w:val="00B60DA7"/>
    <w:rsid w:val="00B62ED9"/>
    <w:rsid w:val="00B6639C"/>
    <w:rsid w:val="00B676C1"/>
    <w:rsid w:val="00B703E4"/>
    <w:rsid w:val="00B70683"/>
    <w:rsid w:val="00B706BD"/>
    <w:rsid w:val="00B70D5D"/>
    <w:rsid w:val="00B72207"/>
    <w:rsid w:val="00B72C94"/>
    <w:rsid w:val="00B813E2"/>
    <w:rsid w:val="00B81484"/>
    <w:rsid w:val="00B81D67"/>
    <w:rsid w:val="00B849E2"/>
    <w:rsid w:val="00B84EC7"/>
    <w:rsid w:val="00B8500E"/>
    <w:rsid w:val="00B94C2B"/>
    <w:rsid w:val="00B96643"/>
    <w:rsid w:val="00BB2FAD"/>
    <w:rsid w:val="00BB3175"/>
    <w:rsid w:val="00BB75B4"/>
    <w:rsid w:val="00BC0B2E"/>
    <w:rsid w:val="00BC0D92"/>
    <w:rsid w:val="00BC21AE"/>
    <w:rsid w:val="00BC30B5"/>
    <w:rsid w:val="00BD1D58"/>
    <w:rsid w:val="00BD5A57"/>
    <w:rsid w:val="00BD5DB1"/>
    <w:rsid w:val="00BE04F7"/>
    <w:rsid w:val="00BE5FD9"/>
    <w:rsid w:val="00BE7B3F"/>
    <w:rsid w:val="00BED763"/>
    <w:rsid w:val="00BF09C8"/>
    <w:rsid w:val="00BF1A88"/>
    <w:rsid w:val="00BF786B"/>
    <w:rsid w:val="00C00D38"/>
    <w:rsid w:val="00C04AB0"/>
    <w:rsid w:val="00C07C65"/>
    <w:rsid w:val="00C13138"/>
    <w:rsid w:val="00C13779"/>
    <w:rsid w:val="00C16316"/>
    <w:rsid w:val="00C2066C"/>
    <w:rsid w:val="00C217DE"/>
    <w:rsid w:val="00C22046"/>
    <w:rsid w:val="00C222C9"/>
    <w:rsid w:val="00C22D3F"/>
    <w:rsid w:val="00C22D6F"/>
    <w:rsid w:val="00C31ECF"/>
    <w:rsid w:val="00C33C41"/>
    <w:rsid w:val="00C4181A"/>
    <w:rsid w:val="00C42B9F"/>
    <w:rsid w:val="00C458C2"/>
    <w:rsid w:val="00C4600E"/>
    <w:rsid w:val="00C5067A"/>
    <w:rsid w:val="00C52124"/>
    <w:rsid w:val="00C525E3"/>
    <w:rsid w:val="00C53BD5"/>
    <w:rsid w:val="00C54CCD"/>
    <w:rsid w:val="00C5668D"/>
    <w:rsid w:val="00C568C6"/>
    <w:rsid w:val="00C6491B"/>
    <w:rsid w:val="00C719F1"/>
    <w:rsid w:val="00C775C4"/>
    <w:rsid w:val="00C77D00"/>
    <w:rsid w:val="00C80AD2"/>
    <w:rsid w:val="00C860A7"/>
    <w:rsid w:val="00C93295"/>
    <w:rsid w:val="00C93ABC"/>
    <w:rsid w:val="00C9437C"/>
    <w:rsid w:val="00C9464E"/>
    <w:rsid w:val="00C94941"/>
    <w:rsid w:val="00CA0F52"/>
    <w:rsid w:val="00CA4D16"/>
    <w:rsid w:val="00CB2108"/>
    <w:rsid w:val="00CB25CC"/>
    <w:rsid w:val="00CC175E"/>
    <w:rsid w:val="00CC249A"/>
    <w:rsid w:val="00CC6899"/>
    <w:rsid w:val="00CD25AF"/>
    <w:rsid w:val="00CD3FEA"/>
    <w:rsid w:val="00CD65D2"/>
    <w:rsid w:val="00CE1D98"/>
    <w:rsid w:val="00CE35EF"/>
    <w:rsid w:val="00CE6C8E"/>
    <w:rsid w:val="00CF1ACD"/>
    <w:rsid w:val="00CF3F2B"/>
    <w:rsid w:val="00CF4E96"/>
    <w:rsid w:val="00D02C3C"/>
    <w:rsid w:val="00D031D6"/>
    <w:rsid w:val="00D04BE4"/>
    <w:rsid w:val="00D06185"/>
    <w:rsid w:val="00D16134"/>
    <w:rsid w:val="00D174FC"/>
    <w:rsid w:val="00D21B35"/>
    <w:rsid w:val="00D26065"/>
    <w:rsid w:val="00D26465"/>
    <w:rsid w:val="00D26782"/>
    <w:rsid w:val="00D27DB0"/>
    <w:rsid w:val="00D30EAD"/>
    <w:rsid w:val="00D34159"/>
    <w:rsid w:val="00D401B3"/>
    <w:rsid w:val="00D42F90"/>
    <w:rsid w:val="00D44D52"/>
    <w:rsid w:val="00D51E4E"/>
    <w:rsid w:val="00D5239B"/>
    <w:rsid w:val="00D540DD"/>
    <w:rsid w:val="00D6065C"/>
    <w:rsid w:val="00D63061"/>
    <w:rsid w:val="00D643D7"/>
    <w:rsid w:val="00D65274"/>
    <w:rsid w:val="00D706A9"/>
    <w:rsid w:val="00D70A9D"/>
    <w:rsid w:val="00D718ED"/>
    <w:rsid w:val="00D72AD8"/>
    <w:rsid w:val="00D73053"/>
    <w:rsid w:val="00D77A1E"/>
    <w:rsid w:val="00D81463"/>
    <w:rsid w:val="00D82027"/>
    <w:rsid w:val="00D8218D"/>
    <w:rsid w:val="00D83C14"/>
    <w:rsid w:val="00D90E7A"/>
    <w:rsid w:val="00D91329"/>
    <w:rsid w:val="00D9397E"/>
    <w:rsid w:val="00DA2505"/>
    <w:rsid w:val="00DA3B71"/>
    <w:rsid w:val="00DA6131"/>
    <w:rsid w:val="00DA6B64"/>
    <w:rsid w:val="00DA738B"/>
    <w:rsid w:val="00DA77E8"/>
    <w:rsid w:val="00DB0283"/>
    <w:rsid w:val="00DB5481"/>
    <w:rsid w:val="00DC3B5C"/>
    <w:rsid w:val="00DC65C8"/>
    <w:rsid w:val="00DD0167"/>
    <w:rsid w:val="00DD01C4"/>
    <w:rsid w:val="00DD077C"/>
    <w:rsid w:val="00DD68DB"/>
    <w:rsid w:val="00DD73B4"/>
    <w:rsid w:val="00DE02FA"/>
    <w:rsid w:val="00DE15A0"/>
    <w:rsid w:val="00DE59E0"/>
    <w:rsid w:val="00DF45E2"/>
    <w:rsid w:val="00DF5983"/>
    <w:rsid w:val="00E0001C"/>
    <w:rsid w:val="00E00934"/>
    <w:rsid w:val="00E03839"/>
    <w:rsid w:val="00E04C71"/>
    <w:rsid w:val="00E06270"/>
    <w:rsid w:val="00E079BA"/>
    <w:rsid w:val="00E106EC"/>
    <w:rsid w:val="00E1172D"/>
    <w:rsid w:val="00E124E5"/>
    <w:rsid w:val="00E13ACA"/>
    <w:rsid w:val="00E20100"/>
    <w:rsid w:val="00E20D25"/>
    <w:rsid w:val="00E2152C"/>
    <w:rsid w:val="00E23380"/>
    <w:rsid w:val="00E23FE7"/>
    <w:rsid w:val="00E272CC"/>
    <w:rsid w:val="00E27BD5"/>
    <w:rsid w:val="00E3192D"/>
    <w:rsid w:val="00E33E56"/>
    <w:rsid w:val="00E36024"/>
    <w:rsid w:val="00E410F1"/>
    <w:rsid w:val="00E51423"/>
    <w:rsid w:val="00E51EA4"/>
    <w:rsid w:val="00E56076"/>
    <w:rsid w:val="00E6088A"/>
    <w:rsid w:val="00E60899"/>
    <w:rsid w:val="00E6254A"/>
    <w:rsid w:val="00E631DD"/>
    <w:rsid w:val="00E63F99"/>
    <w:rsid w:val="00E65E65"/>
    <w:rsid w:val="00E6671F"/>
    <w:rsid w:val="00E6780D"/>
    <w:rsid w:val="00E70371"/>
    <w:rsid w:val="00E70839"/>
    <w:rsid w:val="00E72C51"/>
    <w:rsid w:val="00E751FE"/>
    <w:rsid w:val="00E76055"/>
    <w:rsid w:val="00E764A7"/>
    <w:rsid w:val="00E82542"/>
    <w:rsid w:val="00E9216D"/>
    <w:rsid w:val="00E9434F"/>
    <w:rsid w:val="00EA741E"/>
    <w:rsid w:val="00EB000F"/>
    <w:rsid w:val="00EB0AD0"/>
    <w:rsid w:val="00EB2BB3"/>
    <w:rsid w:val="00EB4D7C"/>
    <w:rsid w:val="00EB55DA"/>
    <w:rsid w:val="00EC443E"/>
    <w:rsid w:val="00EC4D04"/>
    <w:rsid w:val="00EC5D07"/>
    <w:rsid w:val="00EC6F12"/>
    <w:rsid w:val="00ED0AE1"/>
    <w:rsid w:val="00ED1FAF"/>
    <w:rsid w:val="00ED59C7"/>
    <w:rsid w:val="00EE0F2C"/>
    <w:rsid w:val="00EE2F13"/>
    <w:rsid w:val="00EE3D20"/>
    <w:rsid w:val="00EE4700"/>
    <w:rsid w:val="00EE5BC9"/>
    <w:rsid w:val="00EE7921"/>
    <w:rsid w:val="00EF0598"/>
    <w:rsid w:val="00EF0B01"/>
    <w:rsid w:val="00EF1E50"/>
    <w:rsid w:val="00EF46B9"/>
    <w:rsid w:val="00EF46F6"/>
    <w:rsid w:val="00F0766E"/>
    <w:rsid w:val="00F115D3"/>
    <w:rsid w:val="00F11BE9"/>
    <w:rsid w:val="00F159CE"/>
    <w:rsid w:val="00F20D7B"/>
    <w:rsid w:val="00F22976"/>
    <w:rsid w:val="00F24A40"/>
    <w:rsid w:val="00F251F1"/>
    <w:rsid w:val="00F25A6A"/>
    <w:rsid w:val="00F25E3D"/>
    <w:rsid w:val="00F26BF4"/>
    <w:rsid w:val="00F33DD9"/>
    <w:rsid w:val="00F34CC2"/>
    <w:rsid w:val="00F34F9B"/>
    <w:rsid w:val="00F41432"/>
    <w:rsid w:val="00F427D7"/>
    <w:rsid w:val="00F44D3C"/>
    <w:rsid w:val="00F4548F"/>
    <w:rsid w:val="00F5118C"/>
    <w:rsid w:val="00F5342B"/>
    <w:rsid w:val="00F61696"/>
    <w:rsid w:val="00F61B8A"/>
    <w:rsid w:val="00F6490B"/>
    <w:rsid w:val="00F771B9"/>
    <w:rsid w:val="00F832A3"/>
    <w:rsid w:val="00F833ED"/>
    <w:rsid w:val="00F83F12"/>
    <w:rsid w:val="00F851E4"/>
    <w:rsid w:val="00F902E1"/>
    <w:rsid w:val="00F93784"/>
    <w:rsid w:val="00F94DBF"/>
    <w:rsid w:val="00F96219"/>
    <w:rsid w:val="00FA11A4"/>
    <w:rsid w:val="00FA2259"/>
    <w:rsid w:val="00FA26C7"/>
    <w:rsid w:val="00FA2C18"/>
    <w:rsid w:val="00FA2F4D"/>
    <w:rsid w:val="00FA5569"/>
    <w:rsid w:val="00FA63B5"/>
    <w:rsid w:val="00FA67BA"/>
    <w:rsid w:val="00FA6F67"/>
    <w:rsid w:val="00FA7D7A"/>
    <w:rsid w:val="00FB0730"/>
    <w:rsid w:val="00FB34BD"/>
    <w:rsid w:val="00FB3908"/>
    <w:rsid w:val="00FB41E9"/>
    <w:rsid w:val="00FB44C2"/>
    <w:rsid w:val="00FB63A7"/>
    <w:rsid w:val="00FB6C08"/>
    <w:rsid w:val="00FB7AA7"/>
    <w:rsid w:val="00FB7CD5"/>
    <w:rsid w:val="00FD1BBF"/>
    <w:rsid w:val="00FD3A63"/>
    <w:rsid w:val="00FD3C46"/>
    <w:rsid w:val="00FE2E65"/>
    <w:rsid w:val="00FF6AFE"/>
    <w:rsid w:val="00FF7A5B"/>
    <w:rsid w:val="0108FBBD"/>
    <w:rsid w:val="0128D931"/>
    <w:rsid w:val="0132D42C"/>
    <w:rsid w:val="014741C4"/>
    <w:rsid w:val="0191DBB8"/>
    <w:rsid w:val="01A22C34"/>
    <w:rsid w:val="01C76F01"/>
    <w:rsid w:val="01EBDB47"/>
    <w:rsid w:val="023790D5"/>
    <w:rsid w:val="0248CBA3"/>
    <w:rsid w:val="02609F78"/>
    <w:rsid w:val="029B2F56"/>
    <w:rsid w:val="02BDA774"/>
    <w:rsid w:val="0323820F"/>
    <w:rsid w:val="03449E85"/>
    <w:rsid w:val="03C1E891"/>
    <w:rsid w:val="03C40889"/>
    <w:rsid w:val="0417E30D"/>
    <w:rsid w:val="041AC23A"/>
    <w:rsid w:val="04588577"/>
    <w:rsid w:val="049646AA"/>
    <w:rsid w:val="049733E7"/>
    <w:rsid w:val="04D7F955"/>
    <w:rsid w:val="05028278"/>
    <w:rsid w:val="051B4D40"/>
    <w:rsid w:val="052A0F55"/>
    <w:rsid w:val="053DADBE"/>
    <w:rsid w:val="054DEC76"/>
    <w:rsid w:val="0560BBC4"/>
    <w:rsid w:val="0573DD11"/>
    <w:rsid w:val="059775F1"/>
    <w:rsid w:val="05A7B4A9"/>
    <w:rsid w:val="05AE4177"/>
    <w:rsid w:val="05AFB85A"/>
    <w:rsid w:val="05C022C9"/>
    <w:rsid w:val="05C7510E"/>
    <w:rsid w:val="05D87E7F"/>
    <w:rsid w:val="0621ACCB"/>
    <w:rsid w:val="0627A118"/>
    <w:rsid w:val="0639900D"/>
    <w:rsid w:val="064F817D"/>
    <w:rsid w:val="06619561"/>
    <w:rsid w:val="067D01DD"/>
    <w:rsid w:val="06830C4F"/>
    <w:rsid w:val="06C2C055"/>
    <w:rsid w:val="06C31849"/>
    <w:rsid w:val="074F1F28"/>
    <w:rsid w:val="07818B8D"/>
    <w:rsid w:val="07C299B1"/>
    <w:rsid w:val="07CA2C88"/>
    <w:rsid w:val="083D8546"/>
    <w:rsid w:val="0874B708"/>
    <w:rsid w:val="08827C35"/>
    <w:rsid w:val="08B22613"/>
    <w:rsid w:val="08C89754"/>
    <w:rsid w:val="08E3CC4C"/>
    <w:rsid w:val="08E7F6EC"/>
    <w:rsid w:val="08F207D4"/>
    <w:rsid w:val="090F9FB3"/>
    <w:rsid w:val="092BA268"/>
    <w:rsid w:val="0933B48B"/>
    <w:rsid w:val="0958F758"/>
    <w:rsid w:val="09777806"/>
    <w:rsid w:val="09856A9B"/>
    <w:rsid w:val="0991199A"/>
    <w:rsid w:val="09CA618A"/>
    <w:rsid w:val="09E52A31"/>
    <w:rsid w:val="0A36AAAA"/>
    <w:rsid w:val="0A4660FB"/>
    <w:rsid w:val="0A4C914C"/>
    <w:rsid w:val="0A753C6A"/>
    <w:rsid w:val="0AB99C98"/>
    <w:rsid w:val="0ABF1BDB"/>
    <w:rsid w:val="0AFCBE82"/>
    <w:rsid w:val="0B21D274"/>
    <w:rsid w:val="0B2F8176"/>
    <w:rsid w:val="0B6FCBC1"/>
    <w:rsid w:val="0BD3F877"/>
    <w:rsid w:val="0C3D68E5"/>
    <w:rsid w:val="0C6EF5AA"/>
    <w:rsid w:val="0CBF366C"/>
    <w:rsid w:val="0D10AD6D"/>
    <w:rsid w:val="0D9A2007"/>
    <w:rsid w:val="0DB261E7"/>
    <w:rsid w:val="0DC9D992"/>
    <w:rsid w:val="0DED3C46"/>
    <w:rsid w:val="0E711E27"/>
    <w:rsid w:val="0E964AC9"/>
    <w:rsid w:val="0EB5F1F8"/>
    <w:rsid w:val="0EB5FEEB"/>
    <w:rsid w:val="0F41C02C"/>
    <w:rsid w:val="0F578094"/>
    <w:rsid w:val="0F7AAE3A"/>
    <w:rsid w:val="0FCFFD63"/>
    <w:rsid w:val="0FD7B882"/>
    <w:rsid w:val="0FEDBBB3"/>
    <w:rsid w:val="10247E59"/>
    <w:rsid w:val="102AA3BE"/>
    <w:rsid w:val="105867C4"/>
    <w:rsid w:val="108CC3D1"/>
    <w:rsid w:val="10B82DBC"/>
    <w:rsid w:val="10B9C153"/>
    <w:rsid w:val="10D1BAC0"/>
    <w:rsid w:val="10D74638"/>
    <w:rsid w:val="113D0D17"/>
    <w:rsid w:val="1162D110"/>
    <w:rsid w:val="116411E9"/>
    <w:rsid w:val="11828E6F"/>
    <w:rsid w:val="11919839"/>
    <w:rsid w:val="11A81146"/>
    <w:rsid w:val="11BD983F"/>
    <w:rsid w:val="1222AABD"/>
    <w:rsid w:val="12395437"/>
    <w:rsid w:val="1246D068"/>
    <w:rsid w:val="124F52D1"/>
    <w:rsid w:val="12667751"/>
    <w:rsid w:val="1275B9EA"/>
    <w:rsid w:val="12A89C4C"/>
    <w:rsid w:val="130E8463"/>
    <w:rsid w:val="1323E738"/>
    <w:rsid w:val="13363FA8"/>
    <w:rsid w:val="134CFD22"/>
    <w:rsid w:val="13CE2226"/>
    <w:rsid w:val="1420A74C"/>
    <w:rsid w:val="145BB6F4"/>
    <w:rsid w:val="14864B15"/>
    <w:rsid w:val="14BA2F31"/>
    <w:rsid w:val="151D08D7"/>
    <w:rsid w:val="1549B9EE"/>
    <w:rsid w:val="15847CE0"/>
    <w:rsid w:val="158602B5"/>
    <w:rsid w:val="1588C943"/>
    <w:rsid w:val="15A4C421"/>
    <w:rsid w:val="15E9D9D6"/>
    <w:rsid w:val="15F122AB"/>
    <w:rsid w:val="15FB77D1"/>
    <w:rsid w:val="162C2469"/>
    <w:rsid w:val="163638D4"/>
    <w:rsid w:val="163F3EE7"/>
    <w:rsid w:val="1653A283"/>
    <w:rsid w:val="165C1743"/>
    <w:rsid w:val="1661F6BB"/>
    <w:rsid w:val="167CD695"/>
    <w:rsid w:val="16A08520"/>
    <w:rsid w:val="16BCAF5A"/>
    <w:rsid w:val="16CE0BB4"/>
    <w:rsid w:val="16E586E8"/>
    <w:rsid w:val="16E8B17D"/>
    <w:rsid w:val="16ED4409"/>
    <w:rsid w:val="16FBFE3B"/>
    <w:rsid w:val="16FF4F43"/>
    <w:rsid w:val="1712B9A7"/>
    <w:rsid w:val="17223A35"/>
    <w:rsid w:val="17622DD2"/>
    <w:rsid w:val="177452BA"/>
    <w:rsid w:val="178C35FC"/>
    <w:rsid w:val="1796E609"/>
    <w:rsid w:val="17AE9AB9"/>
    <w:rsid w:val="17DB0F48"/>
    <w:rsid w:val="17E6CFF7"/>
    <w:rsid w:val="1877EFBE"/>
    <w:rsid w:val="187A6949"/>
    <w:rsid w:val="18C67956"/>
    <w:rsid w:val="1924BFF8"/>
    <w:rsid w:val="192E6441"/>
    <w:rsid w:val="1955B20C"/>
    <w:rsid w:val="19592F7D"/>
    <w:rsid w:val="195F7A75"/>
    <w:rsid w:val="197EB223"/>
    <w:rsid w:val="19B258E2"/>
    <w:rsid w:val="19C69B98"/>
    <w:rsid w:val="19CF528C"/>
    <w:rsid w:val="19DAC3D8"/>
    <w:rsid w:val="19DF9F60"/>
    <w:rsid w:val="19FE6278"/>
    <w:rsid w:val="1A21A0F7"/>
    <w:rsid w:val="1A25B841"/>
    <w:rsid w:val="1A3CDB78"/>
    <w:rsid w:val="1A61F318"/>
    <w:rsid w:val="1A979FDB"/>
    <w:rsid w:val="1A9FD1F2"/>
    <w:rsid w:val="1AAFF460"/>
    <w:rsid w:val="1AC9A558"/>
    <w:rsid w:val="1B280082"/>
    <w:rsid w:val="1B89481C"/>
    <w:rsid w:val="1BB680EC"/>
    <w:rsid w:val="1BDC481C"/>
    <w:rsid w:val="1C434DF7"/>
    <w:rsid w:val="1C4C9C2C"/>
    <w:rsid w:val="1C80ECD6"/>
    <w:rsid w:val="1C9892AF"/>
    <w:rsid w:val="1C9FD8B1"/>
    <w:rsid w:val="1CCCD633"/>
    <w:rsid w:val="1CFEE20E"/>
    <w:rsid w:val="1D331C0C"/>
    <w:rsid w:val="1DA342E4"/>
    <w:rsid w:val="1DC334FF"/>
    <w:rsid w:val="1DC658A0"/>
    <w:rsid w:val="1DDA43C3"/>
    <w:rsid w:val="1E1CBE17"/>
    <w:rsid w:val="1E301C4E"/>
    <w:rsid w:val="1E5F3325"/>
    <w:rsid w:val="1EA5B78D"/>
    <w:rsid w:val="1F15077F"/>
    <w:rsid w:val="1F2A7F36"/>
    <w:rsid w:val="1F4A7A92"/>
    <w:rsid w:val="1F5165B7"/>
    <w:rsid w:val="1F5F7EA7"/>
    <w:rsid w:val="1F65205B"/>
    <w:rsid w:val="1F707727"/>
    <w:rsid w:val="1F8F2885"/>
    <w:rsid w:val="1FADC739"/>
    <w:rsid w:val="1FC15C57"/>
    <w:rsid w:val="1FCB4241"/>
    <w:rsid w:val="20105C28"/>
    <w:rsid w:val="20504DF3"/>
    <w:rsid w:val="205C47A1"/>
    <w:rsid w:val="205F1882"/>
    <w:rsid w:val="207340D1"/>
    <w:rsid w:val="208F93C3"/>
    <w:rsid w:val="20A8E3A0"/>
    <w:rsid w:val="20B11E0E"/>
    <w:rsid w:val="21245176"/>
    <w:rsid w:val="21452A15"/>
    <w:rsid w:val="2166D44C"/>
    <w:rsid w:val="21AC2C89"/>
    <w:rsid w:val="21CCAB5E"/>
    <w:rsid w:val="22377E94"/>
    <w:rsid w:val="223CBFBE"/>
    <w:rsid w:val="22521565"/>
    <w:rsid w:val="226F2C23"/>
    <w:rsid w:val="2274713B"/>
    <w:rsid w:val="2283FD67"/>
    <w:rsid w:val="22AC6CBE"/>
    <w:rsid w:val="22E8E331"/>
    <w:rsid w:val="22EEABD6"/>
    <w:rsid w:val="23098475"/>
    <w:rsid w:val="23A46F60"/>
    <w:rsid w:val="241C5EFC"/>
    <w:rsid w:val="245B7766"/>
    <w:rsid w:val="2477E6B9"/>
    <w:rsid w:val="247E2698"/>
    <w:rsid w:val="24867A1D"/>
    <w:rsid w:val="248A7C37"/>
    <w:rsid w:val="24BA6431"/>
    <w:rsid w:val="24CEAA8E"/>
    <w:rsid w:val="24E76C93"/>
    <w:rsid w:val="24F4423B"/>
    <w:rsid w:val="25020768"/>
    <w:rsid w:val="25131BD9"/>
    <w:rsid w:val="251A2D9F"/>
    <w:rsid w:val="255A91B6"/>
    <w:rsid w:val="2573C908"/>
    <w:rsid w:val="25BE6F64"/>
    <w:rsid w:val="25D54BF0"/>
    <w:rsid w:val="25EE1E18"/>
    <w:rsid w:val="26276C77"/>
    <w:rsid w:val="2635BFA4"/>
    <w:rsid w:val="2651BD9D"/>
    <w:rsid w:val="267128C3"/>
    <w:rsid w:val="267E3CE6"/>
    <w:rsid w:val="26CD577C"/>
    <w:rsid w:val="26E6F180"/>
    <w:rsid w:val="26F35BEC"/>
    <w:rsid w:val="2706BB84"/>
    <w:rsid w:val="27104A8A"/>
    <w:rsid w:val="274BE544"/>
    <w:rsid w:val="27887164"/>
    <w:rsid w:val="27AF22D4"/>
    <w:rsid w:val="27F7DD52"/>
    <w:rsid w:val="283B576C"/>
    <w:rsid w:val="2850D74E"/>
    <w:rsid w:val="28CA5FF1"/>
    <w:rsid w:val="28D019A0"/>
    <w:rsid w:val="28E269B6"/>
    <w:rsid w:val="2973C2D2"/>
    <w:rsid w:val="2986FF41"/>
    <w:rsid w:val="29B5AE3E"/>
    <w:rsid w:val="29FDC9C5"/>
    <w:rsid w:val="2A270EF8"/>
    <w:rsid w:val="2A64EEFD"/>
    <w:rsid w:val="2A67CB7F"/>
    <w:rsid w:val="2A7E9EBE"/>
    <w:rsid w:val="2A997562"/>
    <w:rsid w:val="2AB2DBB9"/>
    <w:rsid w:val="2AD0107E"/>
    <w:rsid w:val="2ADF4BDD"/>
    <w:rsid w:val="2AE74BBD"/>
    <w:rsid w:val="2B9214D8"/>
    <w:rsid w:val="2BC00C77"/>
    <w:rsid w:val="2BD84B5B"/>
    <w:rsid w:val="2BE26FF0"/>
    <w:rsid w:val="2BF3E0BC"/>
    <w:rsid w:val="2C03D678"/>
    <w:rsid w:val="2C36C645"/>
    <w:rsid w:val="2C62BAAD"/>
    <w:rsid w:val="2C6EFDC1"/>
    <w:rsid w:val="2C9C497E"/>
    <w:rsid w:val="2CAAE8C2"/>
    <w:rsid w:val="2D027EB1"/>
    <w:rsid w:val="2D1F6CE9"/>
    <w:rsid w:val="2D2D3EB9"/>
    <w:rsid w:val="2D2F9E0C"/>
    <w:rsid w:val="2D70B119"/>
    <w:rsid w:val="2D79DAD2"/>
    <w:rsid w:val="2DA0A3F3"/>
    <w:rsid w:val="2DAB0434"/>
    <w:rsid w:val="2DAB2ACC"/>
    <w:rsid w:val="2DC248FA"/>
    <w:rsid w:val="2DF037E6"/>
    <w:rsid w:val="2DFD2174"/>
    <w:rsid w:val="2DFE5157"/>
    <w:rsid w:val="2E0789BE"/>
    <w:rsid w:val="2E2A5F00"/>
    <w:rsid w:val="2E623F9E"/>
    <w:rsid w:val="2E62A3DD"/>
    <w:rsid w:val="2E894ECB"/>
    <w:rsid w:val="2EBEB711"/>
    <w:rsid w:val="2EDE9E04"/>
    <w:rsid w:val="2EDF7E2F"/>
    <w:rsid w:val="2F34DEDB"/>
    <w:rsid w:val="2F8466D1"/>
    <w:rsid w:val="2F84E50A"/>
    <w:rsid w:val="2F854403"/>
    <w:rsid w:val="2FD33605"/>
    <w:rsid w:val="305B6E61"/>
    <w:rsid w:val="30937D9A"/>
    <w:rsid w:val="30995EDB"/>
    <w:rsid w:val="309EDDFC"/>
    <w:rsid w:val="30D0AF3C"/>
    <w:rsid w:val="30F67F71"/>
    <w:rsid w:val="3131BE6C"/>
    <w:rsid w:val="3178724B"/>
    <w:rsid w:val="31913F9E"/>
    <w:rsid w:val="31EF2945"/>
    <w:rsid w:val="31EFAB85"/>
    <w:rsid w:val="31FD97F5"/>
    <w:rsid w:val="324A5F85"/>
    <w:rsid w:val="32BE5ACB"/>
    <w:rsid w:val="32E94800"/>
    <w:rsid w:val="3310B409"/>
    <w:rsid w:val="3352E20A"/>
    <w:rsid w:val="33580AAB"/>
    <w:rsid w:val="337600D1"/>
    <w:rsid w:val="337B2556"/>
    <w:rsid w:val="33974181"/>
    <w:rsid w:val="33AD00CE"/>
    <w:rsid w:val="33C9105E"/>
    <w:rsid w:val="34A0DC77"/>
    <w:rsid w:val="34C8E060"/>
    <w:rsid w:val="35273AFA"/>
    <w:rsid w:val="3531A20B"/>
    <w:rsid w:val="35479506"/>
    <w:rsid w:val="35655B67"/>
    <w:rsid w:val="3598E66F"/>
    <w:rsid w:val="35E85A9A"/>
    <w:rsid w:val="35ED1FF7"/>
    <w:rsid w:val="35FC3F27"/>
    <w:rsid w:val="362AC1D3"/>
    <w:rsid w:val="3649DD82"/>
    <w:rsid w:val="36BC04C4"/>
    <w:rsid w:val="36BC1AEF"/>
    <w:rsid w:val="36D6E080"/>
    <w:rsid w:val="36E40A18"/>
    <w:rsid w:val="372A0457"/>
    <w:rsid w:val="372E0F60"/>
    <w:rsid w:val="3742FD4A"/>
    <w:rsid w:val="3761A36C"/>
    <w:rsid w:val="37BCB923"/>
    <w:rsid w:val="37CACA5A"/>
    <w:rsid w:val="3812044D"/>
    <w:rsid w:val="38143EFC"/>
    <w:rsid w:val="3865FEF9"/>
    <w:rsid w:val="387698E0"/>
    <w:rsid w:val="38856A1F"/>
    <w:rsid w:val="3898983F"/>
    <w:rsid w:val="38C24E65"/>
    <w:rsid w:val="38C25CB7"/>
    <w:rsid w:val="38F2833D"/>
    <w:rsid w:val="393C38D9"/>
    <w:rsid w:val="399DA596"/>
    <w:rsid w:val="39DB2ACC"/>
    <w:rsid w:val="3A0B077B"/>
    <w:rsid w:val="3A3AC784"/>
    <w:rsid w:val="3A8499FB"/>
    <w:rsid w:val="3AAE7487"/>
    <w:rsid w:val="3ABEF04A"/>
    <w:rsid w:val="3AC9A1B1"/>
    <w:rsid w:val="3B03BF85"/>
    <w:rsid w:val="3B1043C6"/>
    <w:rsid w:val="3B3776B0"/>
    <w:rsid w:val="3B57DE83"/>
    <w:rsid w:val="3B7B0FD3"/>
    <w:rsid w:val="3BCA05C5"/>
    <w:rsid w:val="3BCC7F50"/>
    <w:rsid w:val="3BF8C4D1"/>
    <w:rsid w:val="3C28D681"/>
    <w:rsid w:val="3C6AD75F"/>
    <w:rsid w:val="3C9E88AA"/>
    <w:rsid w:val="3CBA4E03"/>
    <w:rsid w:val="3CF5B68F"/>
    <w:rsid w:val="3CFD19D6"/>
    <w:rsid w:val="3D064204"/>
    <w:rsid w:val="3D289C77"/>
    <w:rsid w:val="3D31B567"/>
    <w:rsid w:val="3D45291F"/>
    <w:rsid w:val="3D6F3345"/>
    <w:rsid w:val="3DF4688F"/>
    <w:rsid w:val="3E53B33E"/>
    <w:rsid w:val="3E5E18E2"/>
    <w:rsid w:val="3E8E5DA7"/>
    <w:rsid w:val="3EEAC155"/>
    <w:rsid w:val="3EEC27A0"/>
    <w:rsid w:val="3F015B34"/>
    <w:rsid w:val="3F7D80BC"/>
    <w:rsid w:val="3FA4A39A"/>
    <w:rsid w:val="3FAA9AE4"/>
    <w:rsid w:val="3FED25A2"/>
    <w:rsid w:val="400EAD82"/>
    <w:rsid w:val="4047DCA1"/>
    <w:rsid w:val="4050F815"/>
    <w:rsid w:val="4095BC33"/>
    <w:rsid w:val="40C484FC"/>
    <w:rsid w:val="40D53D3D"/>
    <w:rsid w:val="40E51A33"/>
    <w:rsid w:val="40EA0F64"/>
    <w:rsid w:val="410103E9"/>
    <w:rsid w:val="4137BD27"/>
    <w:rsid w:val="416BAB81"/>
    <w:rsid w:val="416C5BB5"/>
    <w:rsid w:val="419BD2C2"/>
    <w:rsid w:val="419D730C"/>
    <w:rsid w:val="41DE5026"/>
    <w:rsid w:val="41FD9EA6"/>
    <w:rsid w:val="423FA03D"/>
    <w:rsid w:val="424D745C"/>
    <w:rsid w:val="425CAE24"/>
    <w:rsid w:val="426911AF"/>
    <w:rsid w:val="426A84BE"/>
    <w:rsid w:val="42877659"/>
    <w:rsid w:val="42B73662"/>
    <w:rsid w:val="43095101"/>
    <w:rsid w:val="4330B2B7"/>
    <w:rsid w:val="433A1018"/>
    <w:rsid w:val="436309A7"/>
    <w:rsid w:val="43D48032"/>
    <w:rsid w:val="43DE6F7E"/>
    <w:rsid w:val="43E0CA7A"/>
    <w:rsid w:val="43F56385"/>
    <w:rsid w:val="4448C90B"/>
    <w:rsid w:val="448B6B92"/>
    <w:rsid w:val="44B5465F"/>
    <w:rsid w:val="44BB1570"/>
    <w:rsid w:val="44BE645C"/>
    <w:rsid w:val="44D50519"/>
    <w:rsid w:val="45076172"/>
    <w:rsid w:val="4538D238"/>
    <w:rsid w:val="45732CC3"/>
    <w:rsid w:val="45B40267"/>
    <w:rsid w:val="45EC7742"/>
    <w:rsid w:val="460FCF45"/>
    <w:rsid w:val="4613E51E"/>
    <w:rsid w:val="463EFA12"/>
    <w:rsid w:val="46530A85"/>
    <w:rsid w:val="4687C3BD"/>
    <w:rsid w:val="46C6928D"/>
    <w:rsid w:val="46D1400A"/>
    <w:rsid w:val="473886FE"/>
    <w:rsid w:val="473AAE1D"/>
    <w:rsid w:val="475DA545"/>
    <w:rsid w:val="477DE233"/>
    <w:rsid w:val="4797F0E5"/>
    <w:rsid w:val="47A07270"/>
    <w:rsid w:val="47C73EB2"/>
    <w:rsid w:val="47C9FCC0"/>
    <w:rsid w:val="480EC0DE"/>
    <w:rsid w:val="48140D77"/>
    <w:rsid w:val="482E1BA3"/>
    <w:rsid w:val="484ABC9B"/>
    <w:rsid w:val="486B9B0F"/>
    <w:rsid w:val="487D156A"/>
    <w:rsid w:val="487DE211"/>
    <w:rsid w:val="489381BD"/>
    <w:rsid w:val="489B5B18"/>
    <w:rsid w:val="48A92F56"/>
    <w:rsid w:val="48E52D8F"/>
    <w:rsid w:val="49000629"/>
    <w:rsid w:val="49498FA4"/>
    <w:rsid w:val="494A295C"/>
    <w:rsid w:val="49CC3522"/>
    <w:rsid w:val="49E88197"/>
    <w:rsid w:val="4A085696"/>
    <w:rsid w:val="4A3F48D3"/>
    <w:rsid w:val="4A64F344"/>
    <w:rsid w:val="4A8034A2"/>
    <w:rsid w:val="4ABC0F1B"/>
    <w:rsid w:val="4AD132EC"/>
    <w:rsid w:val="4AD5E690"/>
    <w:rsid w:val="4B14FAEB"/>
    <w:rsid w:val="4B223596"/>
    <w:rsid w:val="4B5DF666"/>
    <w:rsid w:val="4B5E2937"/>
    <w:rsid w:val="4B60AD96"/>
    <w:rsid w:val="4B63745A"/>
    <w:rsid w:val="4B789C2F"/>
    <w:rsid w:val="4B9D15AE"/>
    <w:rsid w:val="4BC6CA71"/>
    <w:rsid w:val="4BC755EE"/>
    <w:rsid w:val="4BDBA362"/>
    <w:rsid w:val="4BF21884"/>
    <w:rsid w:val="4C3B0D02"/>
    <w:rsid w:val="4C4467E4"/>
    <w:rsid w:val="4C4BE0B7"/>
    <w:rsid w:val="4C4F49C7"/>
    <w:rsid w:val="4C53E468"/>
    <w:rsid w:val="4C5E6B41"/>
    <w:rsid w:val="4C8EDC01"/>
    <w:rsid w:val="4CC5A4C3"/>
    <w:rsid w:val="4CC5D8D9"/>
    <w:rsid w:val="4CD91703"/>
    <w:rsid w:val="4CDCBCFF"/>
    <w:rsid w:val="4CDF0AD3"/>
    <w:rsid w:val="4D07821D"/>
    <w:rsid w:val="4D4CBB34"/>
    <w:rsid w:val="4D57059F"/>
    <w:rsid w:val="4D65B042"/>
    <w:rsid w:val="4D92BAF5"/>
    <w:rsid w:val="4DA26A05"/>
    <w:rsid w:val="4DD905F7"/>
    <w:rsid w:val="4DDE1450"/>
    <w:rsid w:val="4DE9B700"/>
    <w:rsid w:val="4DF5F792"/>
    <w:rsid w:val="4E15ABB4"/>
    <w:rsid w:val="4E25B79B"/>
    <w:rsid w:val="4E544608"/>
    <w:rsid w:val="4E58D4DF"/>
    <w:rsid w:val="4E5AA2A3"/>
    <w:rsid w:val="4E91F150"/>
    <w:rsid w:val="4EE9844D"/>
    <w:rsid w:val="4F18810B"/>
    <w:rsid w:val="4F411B3B"/>
    <w:rsid w:val="4F6CDC94"/>
    <w:rsid w:val="4F87F85A"/>
    <w:rsid w:val="4FAED859"/>
    <w:rsid w:val="4FD3744A"/>
    <w:rsid w:val="4FFCFEC9"/>
    <w:rsid w:val="5084F6F9"/>
    <w:rsid w:val="5097E2E4"/>
    <w:rsid w:val="50A20261"/>
    <w:rsid w:val="50F0211F"/>
    <w:rsid w:val="50F2B9FA"/>
    <w:rsid w:val="5103B99A"/>
    <w:rsid w:val="5115833C"/>
    <w:rsid w:val="518A205F"/>
    <w:rsid w:val="51AACB4D"/>
    <w:rsid w:val="51B0EC3E"/>
    <w:rsid w:val="520D8D58"/>
    <w:rsid w:val="522CE89F"/>
    <w:rsid w:val="52332D96"/>
    <w:rsid w:val="525629A9"/>
    <w:rsid w:val="52A9FD8F"/>
    <w:rsid w:val="52B6A6FA"/>
    <w:rsid w:val="52BF01A4"/>
    <w:rsid w:val="52D53E42"/>
    <w:rsid w:val="52DB3F50"/>
    <w:rsid w:val="53348499"/>
    <w:rsid w:val="533B7351"/>
    <w:rsid w:val="537DC58B"/>
    <w:rsid w:val="53BBBBF9"/>
    <w:rsid w:val="53E4CC55"/>
    <w:rsid w:val="54942FD1"/>
    <w:rsid w:val="54B0D1F5"/>
    <w:rsid w:val="54B0EE9B"/>
    <w:rsid w:val="54B6ACB0"/>
    <w:rsid w:val="54D3A6E1"/>
    <w:rsid w:val="54E803B7"/>
    <w:rsid w:val="54F2735E"/>
    <w:rsid w:val="551254DD"/>
    <w:rsid w:val="555AC434"/>
    <w:rsid w:val="5567505E"/>
    <w:rsid w:val="556AAAEC"/>
    <w:rsid w:val="55B1E7F4"/>
    <w:rsid w:val="55B43C28"/>
    <w:rsid w:val="55BBA05D"/>
    <w:rsid w:val="55C5C379"/>
    <w:rsid w:val="55E45222"/>
    <w:rsid w:val="56C10B34"/>
    <w:rsid w:val="56D2E0C5"/>
    <w:rsid w:val="56D864B2"/>
    <w:rsid w:val="56FE7224"/>
    <w:rsid w:val="56FEB99E"/>
    <w:rsid w:val="5726E6B7"/>
    <w:rsid w:val="57399D3B"/>
    <w:rsid w:val="57670373"/>
    <w:rsid w:val="57C6CD12"/>
    <w:rsid w:val="5817524C"/>
    <w:rsid w:val="5846ED69"/>
    <w:rsid w:val="584777F7"/>
    <w:rsid w:val="5853AD7B"/>
    <w:rsid w:val="588A508A"/>
    <w:rsid w:val="58C13B66"/>
    <w:rsid w:val="58E30067"/>
    <w:rsid w:val="58E56DCB"/>
    <w:rsid w:val="5938CE6F"/>
    <w:rsid w:val="594B0DB2"/>
    <w:rsid w:val="597CD7DA"/>
    <w:rsid w:val="59926A71"/>
    <w:rsid w:val="599BF389"/>
    <w:rsid w:val="599C3C85"/>
    <w:rsid w:val="59C49F66"/>
    <w:rsid w:val="5A294BBC"/>
    <w:rsid w:val="5A802567"/>
    <w:rsid w:val="5A8BCB5F"/>
    <w:rsid w:val="5A93107B"/>
    <w:rsid w:val="5B2B2AC8"/>
    <w:rsid w:val="5B668B0F"/>
    <w:rsid w:val="5B75CA6D"/>
    <w:rsid w:val="5B809A42"/>
    <w:rsid w:val="5B9893AF"/>
    <w:rsid w:val="5BD78026"/>
    <w:rsid w:val="5BFCF25D"/>
    <w:rsid w:val="5C0D0E5E"/>
    <w:rsid w:val="5C0F2F0C"/>
    <w:rsid w:val="5C165F6A"/>
    <w:rsid w:val="5C8E05E4"/>
    <w:rsid w:val="5CEAF640"/>
    <w:rsid w:val="5CEEFF02"/>
    <w:rsid w:val="5CFB319A"/>
    <w:rsid w:val="5D2D40D3"/>
    <w:rsid w:val="5D2FED2F"/>
    <w:rsid w:val="5D32C701"/>
    <w:rsid w:val="5D4244E8"/>
    <w:rsid w:val="5D98C2BE"/>
    <w:rsid w:val="5DB52860"/>
    <w:rsid w:val="5DD3BAAA"/>
    <w:rsid w:val="5DF2D2C5"/>
    <w:rsid w:val="5DF4DEA3"/>
    <w:rsid w:val="5E187EC8"/>
    <w:rsid w:val="5E5DDB59"/>
    <w:rsid w:val="5E702772"/>
    <w:rsid w:val="5EC99281"/>
    <w:rsid w:val="5F1E9557"/>
    <w:rsid w:val="5F26C97F"/>
    <w:rsid w:val="5F311FE1"/>
    <w:rsid w:val="5F6490D8"/>
    <w:rsid w:val="5F9A19F6"/>
    <w:rsid w:val="5FA875A0"/>
    <w:rsid w:val="5FAE359A"/>
    <w:rsid w:val="60039A0D"/>
    <w:rsid w:val="607EEFE6"/>
    <w:rsid w:val="608EF88B"/>
    <w:rsid w:val="6096E953"/>
    <w:rsid w:val="60DA26A7"/>
    <w:rsid w:val="610DA321"/>
    <w:rsid w:val="6125D1D1"/>
    <w:rsid w:val="612D2472"/>
    <w:rsid w:val="6174BDF0"/>
    <w:rsid w:val="619D1D3E"/>
    <w:rsid w:val="61B4EE58"/>
    <w:rsid w:val="61BBA4DC"/>
    <w:rsid w:val="61C93738"/>
    <w:rsid w:val="61F92A12"/>
    <w:rsid w:val="620E2E27"/>
    <w:rsid w:val="62101A0C"/>
    <w:rsid w:val="623CED45"/>
    <w:rsid w:val="62594670"/>
    <w:rsid w:val="627F443B"/>
    <w:rsid w:val="628B568A"/>
    <w:rsid w:val="628D1BD0"/>
    <w:rsid w:val="629CE637"/>
    <w:rsid w:val="62BEB38C"/>
    <w:rsid w:val="62C78036"/>
    <w:rsid w:val="62CE1B70"/>
    <w:rsid w:val="62FC9445"/>
    <w:rsid w:val="63116589"/>
    <w:rsid w:val="637B86AE"/>
    <w:rsid w:val="63A30E1C"/>
    <w:rsid w:val="63FD0920"/>
    <w:rsid w:val="640F8C26"/>
    <w:rsid w:val="641F699E"/>
    <w:rsid w:val="646BB39E"/>
    <w:rsid w:val="6533E88A"/>
    <w:rsid w:val="659060F1"/>
    <w:rsid w:val="65EEA6A0"/>
    <w:rsid w:val="66094C69"/>
    <w:rsid w:val="668186D3"/>
    <w:rsid w:val="66C7BFAD"/>
    <w:rsid w:val="66CC850A"/>
    <w:rsid w:val="66DA013B"/>
    <w:rsid w:val="66E9D7A2"/>
    <w:rsid w:val="670879CB"/>
    <w:rsid w:val="670F1B87"/>
    <w:rsid w:val="67114928"/>
    <w:rsid w:val="67177046"/>
    <w:rsid w:val="678632F1"/>
    <w:rsid w:val="6796DAD5"/>
    <w:rsid w:val="67CB8673"/>
    <w:rsid w:val="67DD6B6E"/>
    <w:rsid w:val="67FCD019"/>
    <w:rsid w:val="68522266"/>
    <w:rsid w:val="68A19F89"/>
    <w:rsid w:val="68D015BD"/>
    <w:rsid w:val="68D263A5"/>
    <w:rsid w:val="69102E06"/>
    <w:rsid w:val="69248E4C"/>
    <w:rsid w:val="695177E2"/>
    <w:rsid w:val="69C05764"/>
    <w:rsid w:val="69FC90AF"/>
    <w:rsid w:val="6A3813BA"/>
    <w:rsid w:val="6A78454C"/>
    <w:rsid w:val="6A7ADC33"/>
    <w:rsid w:val="6AE0057D"/>
    <w:rsid w:val="6AF1C1A1"/>
    <w:rsid w:val="6B16AED8"/>
    <w:rsid w:val="6B63E8E3"/>
    <w:rsid w:val="6B69AD59"/>
    <w:rsid w:val="6B8F0BDC"/>
    <w:rsid w:val="6BA63376"/>
    <w:rsid w:val="6BBDB116"/>
    <w:rsid w:val="6BBDFA12"/>
    <w:rsid w:val="6BDA1541"/>
    <w:rsid w:val="6BFCB1B6"/>
    <w:rsid w:val="6C0F1D03"/>
    <w:rsid w:val="6C2E37EA"/>
    <w:rsid w:val="6C47CEC8"/>
    <w:rsid w:val="6C6473E9"/>
    <w:rsid w:val="6C8487F6"/>
    <w:rsid w:val="6C8F651D"/>
    <w:rsid w:val="6C9EEF2B"/>
    <w:rsid w:val="6CF5E9AB"/>
    <w:rsid w:val="6D24F8AA"/>
    <w:rsid w:val="6D6B1E46"/>
    <w:rsid w:val="6D6B461C"/>
    <w:rsid w:val="6DF7BFEE"/>
    <w:rsid w:val="6E1AAA09"/>
    <w:rsid w:val="6E713FC5"/>
    <w:rsid w:val="6E799F36"/>
    <w:rsid w:val="6E94E3C5"/>
    <w:rsid w:val="6EC8B8FD"/>
    <w:rsid w:val="6EECA8B2"/>
    <w:rsid w:val="6EF1ACCB"/>
    <w:rsid w:val="6EF4BCDA"/>
    <w:rsid w:val="6F442E8B"/>
    <w:rsid w:val="6F5F75C7"/>
    <w:rsid w:val="6F6FC093"/>
    <w:rsid w:val="6F7128A7"/>
    <w:rsid w:val="6F8695C4"/>
    <w:rsid w:val="6FA5FA6F"/>
    <w:rsid w:val="6FF13A2E"/>
    <w:rsid w:val="6FF692EC"/>
    <w:rsid w:val="6FFE484A"/>
    <w:rsid w:val="70080546"/>
    <w:rsid w:val="7017EEE0"/>
    <w:rsid w:val="702F08D6"/>
    <w:rsid w:val="7032B471"/>
    <w:rsid w:val="70470FBE"/>
    <w:rsid w:val="709490B6"/>
    <w:rsid w:val="710F7EAA"/>
    <w:rsid w:val="7154277C"/>
    <w:rsid w:val="716F7B75"/>
    <w:rsid w:val="71AC85D9"/>
    <w:rsid w:val="71BA34DB"/>
    <w:rsid w:val="72460DBE"/>
    <w:rsid w:val="728138D5"/>
    <w:rsid w:val="729A6132"/>
    <w:rsid w:val="72AFE85B"/>
    <w:rsid w:val="72C615D8"/>
    <w:rsid w:val="72C8A565"/>
    <w:rsid w:val="72EC2CC0"/>
    <w:rsid w:val="7342266F"/>
    <w:rsid w:val="73621063"/>
    <w:rsid w:val="7379A396"/>
    <w:rsid w:val="737CD99E"/>
    <w:rsid w:val="73A12E19"/>
    <w:rsid w:val="73B15F04"/>
    <w:rsid w:val="73CD70D2"/>
    <w:rsid w:val="73DAA11B"/>
    <w:rsid w:val="73E06DEC"/>
    <w:rsid w:val="741AB4CE"/>
    <w:rsid w:val="7432AE3B"/>
    <w:rsid w:val="7444D001"/>
    <w:rsid w:val="74A07A69"/>
    <w:rsid w:val="74AC5D61"/>
    <w:rsid w:val="74C6D059"/>
    <w:rsid w:val="74D3115F"/>
    <w:rsid w:val="74E4671C"/>
    <w:rsid w:val="750E9C12"/>
    <w:rsid w:val="75480763"/>
    <w:rsid w:val="755D0B78"/>
    <w:rsid w:val="75813448"/>
    <w:rsid w:val="75ACF251"/>
    <w:rsid w:val="75D201F4"/>
    <w:rsid w:val="75FD50F8"/>
    <w:rsid w:val="7623D346"/>
    <w:rsid w:val="76292DBE"/>
    <w:rsid w:val="764B7196"/>
    <w:rsid w:val="768D8958"/>
    <w:rsid w:val="76A10490"/>
    <w:rsid w:val="77022A25"/>
    <w:rsid w:val="772CAE1C"/>
    <w:rsid w:val="774671DF"/>
    <w:rsid w:val="776244F8"/>
    <w:rsid w:val="7787F14F"/>
    <w:rsid w:val="77F86B9E"/>
    <w:rsid w:val="7805DD73"/>
    <w:rsid w:val="787C027E"/>
    <w:rsid w:val="78C9EEB0"/>
    <w:rsid w:val="78E03DE0"/>
    <w:rsid w:val="78ED7F63"/>
    <w:rsid w:val="78EF3B4F"/>
    <w:rsid w:val="79900EDD"/>
    <w:rsid w:val="79AFD514"/>
    <w:rsid w:val="79CB5323"/>
    <w:rsid w:val="79CFFE3D"/>
    <w:rsid w:val="7A06C70A"/>
    <w:rsid w:val="7A1BF04E"/>
    <w:rsid w:val="7A1E8DA6"/>
    <w:rsid w:val="7A1EC077"/>
    <w:rsid w:val="7A511FA3"/>
    <w:rsid w:val="7A85CAF8"/>
    <w:rsid w:val="7AA541A2"/>
    <w:rsid w:val="7AE696C6"/>
    <w:rsid w:val="7AEAF271"/>
    <w:rsid w:val="7B26F3B7"/>
    <w:rsid w:val="7B50E37F"/>
    <w:rsid w:val="7B9EBFBE"/>
    <w:rsid w:val="7BA79E40"/>
    <w:rsid w:val="7C3C641C"/>
    <w:rsid w:val="7C3D127D"/>
    <w:rsid w:val="7C8C86A8"/>
    <w:rsid w:val="7CE64EDB"/>
    <w:rsid w:val="7D079B0D"/>
    <w:rsid w:val="7D08B376"/>
    <w:rsid w:val="7D174CE5"/>
    <w:rsid w:val="7DAFB73F"/>
    <w:rsid w:val="7DE72958"/>
    <w:rsid w:val="7DE73F83"/>
    <w:rsid w:val="7E043F90"/>
    <w:rsid w:val="7E1831DB"/>
    <w:rsid w:val="7E453E1F"/>
    <w:rsid w:val="7E9EFD2E"/>
    <w:rsid w:val="7EB019D8"/>
    <w:rsid w:val="7EBC63B2"/>
    <w:rsid w:val="7EC7E074"/>
    <w:rsid w:val="7ED55CA5"/>
    <w:rsid w:val="7ED7CDD7"/>
    <w:rsid w:val="7EEAA9B6"/>
    <w:rsid w:val="7F1D161B"/>
    <w:rsid w:val="7F25E477"/>
    <w:rsid w:val="7F40F7C6"/>
    <w:rsid w:val="7FA2963E"/>
    <w:rsid w:val="7FC116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EE5C4"/>
  <w15:chartTrackingRefBased/>
  <w15:docId w15:val="{74F74825-1229-49D6-A800-54BE4C13C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463"/>
    <w:rPr>
      <w:rFonts w:ascii="Times New Roman" w:hAnsi="Times New Roman"/>
      <w:lang w:val="en-IN"/>
    </w:rPr>
  </w:style>
  <w:style w:type="paragraph" w:styleId="Heading1">
    <w:name w:val="heading 1"/>
    <w:basedOn w:val="Normal"/>
    <w:next w:val="Normal"/>
    <w:link w:val="Heading1Char"/>
    <w:uiPriority w:val="9"/>
    <w:qFormat/>
    <w:rsid w:val="00D81463"/>
    <w:pPr>
      <w:keepNext/>
      <w:keepLines/>
      <w:numPr>
        <w:numId w:val="14"/>
      </w:numPr>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81463"/>
    <w:pPr>
      <w:keepNext/>
      <w:keepLines/>
      <w:numPr>
        <w:ilvl w:val="1"/>
        <w:numId w:val="14"/>
      </w:numPr>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81463"/>
    <w:pPr>
      <w:keepNext/>
      <w:keepLines/>
      <w:numPr>
        <w:ilvl w:val="2"/>
        <w:numId w:val="14"/>
      </w:numPr>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045916"/>
    <w:pPr>
      <w:keepNext/>
      <w:keepLines/>
      <w:numPr>
        <w:ilvl w:val="3"/>
        <w:numId w:val="14"/>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A2505"/>
    <w:pPr>
      <w:keepNext/>
      <w:keepLines/>
      <w:numPr>
        <w:ilvl w:val="4"/>
        <w:numId w:val="14"/>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A2505"/>
    <w:pPr>
      <w:keepNext/>
      <w:keepLines/>
      <w:numPr>
        <w:ilvl w:val="5"/>
        <w:numId w:val="14"/>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A2505"/>
    <w:pPr>
      <w:keepNext/>
      <w:keepLines/>
      <w:numPr>
        <w:ilvl w:val="6"/>
        <w:numId w:val="14"/>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A2505"/>
    <w:pPr>
      <w:keepNext/>
      <w:keepLines/>
      <w:numPr>
        <w:ilvl w:val="7"/>
        <w:numId w:val="14"/>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A2505"/>
    <w:pPr>
      <w:keepNext/>
      <w:keepLines/>
      <w:numPr>
        <w:ilvl w:val="8"/>
        <w:numId w:val="1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259"/>
    <w:pPr>
      <w:ind w:left="720"/>
      <w:contextualSpacing/>
    </w:pPr>
  </w:style>
  <w:style w:type="character" w:styleId="CommentReference">
    <w:name w:val="annotation reference"/>
    <w:basedOn w:val="DefaultParagraphFont"/>
    <w:uiPriority w:val="99"/>
    <w:semiHidden/>
    <w:unhideWhenUsed/>
    <w:rsid w:val="00FA2259"/>
    <w:rPr>
      <w:sz w:val="16"/>
      <w:szCs w:val="16"/>
    </w:rPr>
  </w:style>
  <w:style w:type="paragraph" w:styleId="CommentText">
    <w:name w:val="annotation text"/>
    <w:basedOn w:val="Normal"/>
    <w:link w:val="CommentTextChar"/>
    <w:uiPriority w:val="99"/>
    <w:unhideWhenUsed/>
    <w:rsid w:val="00FA2259"/>
    <w:pPr>
      <w:spacing w:line="240" w:lineRule="auto"/>
    </w:pPr>
    <w:rPr>
      <w:sz w:val="20"/>
      <w:szCs w:val="20"/>
    </w:rPr>
  </w:style>
  <w:style w:type="character" w:customStyle="1" w:styleId="CommentTextChar">
    <w:name w:val="Comment Text Char"/>
    <w:basedOn w:val="DefaultParagraphFont"/>
    <w:link w:val="CommentText"/>
    <w:uiPriority w:val="99"/>
    <w:rsid w:val="00FA2259"/>
    <w:rPr>
      <w:sz w:val="20"/>
      <w:szCs w:val="20"/>
      <w:lang w:val="en-GB"/>
    </w:rPr>
  </w:style>
  <w:style w:type="paragraph" w:styleId="BalloonText">
    <w:name w:val="Balloon Text"/>
    <w:basedOn w:val="Normal"/>
    <w:link w:val="BalloonTextChar"/>
    <w:uiPriority w:val="99"/>
    <w:semiHidden/>
    <w:unhideWhenUsed/>
    <w:rsid w:val="00FA22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2259"/>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651376"/>
    <w:rPr>
      <w:b/>
      <w:bCs/>
    </w:rPr>
  </w:style>
  <w:style w:type="character" w:customStyle="1" w:styleId="CommentSubjectChar">
    <w:name w:val="Comment Subject Char"/>
    <w:basedOn w:val="CommentTextChar"/>
    <w:link w:val="CommentSubject"/>
    <w:uiPriority w:val="99"/>
    <w:semiHidden/>
    <w:rsid w:val="00651376"/>
    <w:rPr>
      <w:b/>
      <w:bCs/>
      <w:sz w:val="20"/>
      <w:szCs w:val="20"/>
      <w:lang w:val="en-GB"/>
    </w:rPr>
  </w:style>
  <w:style w:type="character" w:customStyle="1" w:styleId="Heading1Char">
    <w:name w:val="Heading 1 Char"/>
    <w:basedOn w:val="DefaultParagraphFont"/>
    <w:link w:val="Heading1"/>
    <w:uiPriority w:val="9"/>
    <w:rsid w:val="00D81463"/>
    <w:rPr>
      <w:rFonts w:ascii="Times New Roman" w:eastAsiaTheme="majorEastAsia" w:hAnsi="Times New Roman" w:cstheme="majorBidi"/>
      <w:color w:val="2F5496" w:themeColor="accent1" w:themeShade="BF"/>
      <w:sz w:val="32"/>
      <w:szCs w:val="32"/>
      <w:lang w:val="en-IN"/>
    </w:rPr>
  </w:style>
  <w:style w:type="character" w:customStyle="1" w:styleId="Heading2Char">
    <w:name w:val="Heading 2 Char"/>
    <w:basedOn w:val="DefaultParagraphFont"/>
    <w:link w:val="Heading2"/>
    <w:uiPriority w:val="9"/>
    <w:rsid w:val="00D81463"/>
    <w:rPr>
      <w:rFonts w:ascii="Times New Roman" w:eastAsiaTheme="majorEastAsia" w:hAnsi="Times New Roman" w:cstheme="majorBidi"/>
      <w:color w:val="2F5496" w:themeColor="accent1" w:themeShade="BF"/>
      <w:sz w:val="26"/>
      <w:szCs w:val="26"/>
      <w:lang w:val="en-IN"/>
    </w:rPr>
  </w:style>
  <w:style w:type="character" w:customStyle="1" w:styleId="Heading3Char">
    <w:name w:val="Heading 3 Char"/>
    <w:basedOn w:val="DefaultParagraphFont"/>
    <w:link w:val="Heading3"/>
    <w:uiPriority w:val="9"/>
    <w:rsid w:val="00D81463"/>
    <w:rPr>
      <w:rFonts w:ascii="Times New Roman" w:eastAsiaTheme="majorEastAsia" w:hAnsi="Times New Roman" w:cstheme="majorBidi"/>
      <w:color w:val="1F3763" w:themeColor="accent1" w:themeShade="7F"/>
      <w:sz w:val="24"/>
      <w:szCs w:val="24"/>
      <w:lang w:val="en-IN"/>
    </w:rPr>
  </w:style>
  <w:style w:type="paragraph" w:styleId="Title">
    <w:name w:val="Title"/>
    <w:basedOn w:val="Normal"/>
    <w:next w:val="Normal"/>
    <w:link w:val="TitleChar"/>
    <w:uiPriority w:val="10"/>
    <w:qFormat/>
    <w:rsid w:val="00903279"/>
    <w:pPr>
      <w:spacing w:after="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903279"/>
    <w:rPr>
      <w:rFonts w:ascii="Times New Roman" w:eastAsiaTheme="majorEastAsia" w:hAnsi="Times New Roman" w:cstheme="majorBidi"/>
      <w:spacing w:val="-10"/>
      <w:kern w:val="28"/>
      <w:sz w:val="56"/>
      <w:szCs w:val="56"/>
      <w:lang w:val="en-IN"/>
    </w:rPr>
  </w:style>
  <w:style w:type="paragraph" w:styleId="TOCHeading">
    <w:name w:val="TOC Heading"/>
    <w:basedOn w:val="Heading1"/>
    <w:next w:val="Normal"/>
    <w:uiPriority w:val="39"/>
    <w:unhideWhenUsed/>
    <w:qFormat/>
    <w:rsid w:val="00B02858"/>
    <w:pPr>
      <w:outlineLvl w:val="9"/>
    </w:pPr>
    <w:rPr>
      <w:lang w:val="en-US"/>
    </w:rPr>
  </w:style>
  <w:style w:type="paragraph" w:styleId="TOC1">
    <w:name w:val="toc 1"/>
    <w:basedOn w:val="Normal"/>
    <w:next w:val="Normal"/>
    <w:autoRedefine/>
    <w:uiPriority w:val="39"/>
    <w:unhideWhenUsed/>
    <w:rsid w:val="00B02858"/>
    <w:pPr>
      <w:spacing w:after="100"/>
    </w:pPr>
  </w:style>
  <w:style w:type="paragraph" w:styleId="TOC2">
    <w:name w:val="toc 2"/>
    <w:basedOn w:val="Normal"/>
    <w:next w:val="Normal"/>
    <w:autoRedefine/>
    <w:uiPriority w:val="39"/>
    <w:unhideWhenUsed/>
    <w:rsid w:val="00B02858"/>
    <w:pPr>
      <w:spacing w:after="100"/>
      <w:ind w:left="220"/>
    </w:pPr>
  </w:style>
  <w:style w:type="paragraph" w:styleId="TOC3">
    <w:name w:val="toc 3"/>
    <w:basedOn w:val="Normal"/>
    <w:next w:val="Normal"/>
    <w:autoRedefine/>
    <w:uiPriority w:val="39"/>
    <w:unhideWhenUsed/>
    <w:rsid w:val="00B02858"/>
    <w:pPr>
      <w:spacing w:after="100"/>
      <w:ind w:left="440"/>
    </w:pPr>
  </w:style>
  <w:style w:type="character" w:styleId="Hyperlink">
    <w:name w:val="Hyperlink"/>
    <w:basedOn w:val="DefaultParagraphFont"/>
    <w:uiPriority w:val="99"/>
    <w:unhideWhenUsed/>
    <w:rsid w:val="00B02858"/>
    <w:rPr>
      <w:color w:val="0563C1" w:themeColor="hyperlink"/>
      <w:u w:val="single"/>
    </w:rPr>
  </w:style>
  <w:style w:type="paragraph" w:styleId="Caption">
    <w:name w:val="caption"/>
    <w:basedOn w:val="Normal"/>
    <w:next w:val="Normal"/>
    <w:uiPriority w:val="35"/>
    <w:unhideWhenUsed/>
    <w:qFormat/>
    <w:rsid w:val="008F4229"/>
    <w:pPr>
      <w:spacing w:after="200" w:line="240" w:lineRule="auto"/>
    </w:pPr>
    <w:rPr>
      <w:i/>
      <w:iCs/>
      <w:color w:val="44546A" w:themeColor="text2"/>
      <w:sz w:val="18"/>
      <w:szCs w:val="18"/>
    </w:rPr>
  </w:style>
  <w:style w:type="character" w:styleId="UnresolvedMention">
    <w:name w:val="Unresolved Mention"/>
    <w:basedOn w:val="DefaultParagraphFont"/>
    <w:uiPriority w:val="99"/>
    <w:unhideWhenUsed/>
    <w:rsid w:val="00AE796F"/>
    <w:rPr>
      <w:color w:val="605E5C"/>
      <w:shd w:val="clear" w:color="auto" w:fill="E1DFDD"/>
    </w:rPr>
  </w:style>
  <w:style w:type="table" w:styleId="TableGrid">
    <w:name w:val="Table Grid"/>
    <w:basedOn w:val="TableNormal"/>
    <w:uiPriority w:val="39"/>
    <w:rsid w:val="004E36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804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04E5"/>
    <w:rPr>
      <w:sz w:val="20"/>
      <w:szCs w:val="20"/>
      <w:lang w:val="en-IN"/>
    </w:rPr>
  </w:style>
  <w:style w:type="character" w:styleId="FootnoteReference">
    <w:name w:val="footnote reference"/>
    <w:basedOn w:val="DefaultParagraphFont"/>
    <w:uiPriority w:val="99"/>
    <w:semiHidden/>
    <w:unhideWhenUsed/>
    <w:rsid w:val="005804E5"/>
    <w:rPr>
      <w:vertAlign w:val="superscript"/>
    </w:rPr>
  </w:style>
  <w:style w:type="paragraph" w:styleId="Header">
    <w:name w:val="header"/>
    <w:basedOn w:val="Normal"/>
    <w:link w:val="HeaderChar"/>
    <w:uiPriority w:val="99"/>
    <w:unhideWhenUsed/>
    <w:rsid w:val="00D643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43D7"/>
    <w:rPr>
      <w:lang w:val="en-IN"/>
    </w:rPr>
  </w:style>
  <w:style w:type="paragraph" w:styleId="Footer">
    <w:name w:val="footer"/>
    <w:basedOn w:val="Normal"/>
    <w:link w:val="FooterChar"/>
    <w:uiPriority w:val="99"/>
    <w:unhideWhenUsed/>
    <w:rsid w:val="00D643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43D7"/>
    <w:rPr>
      <w:lang w:val="en-IN"/>
    </w:rPr>
  </w:style>
  <w:style w:type="character" w:customStyle="1" w:styleId="Heading4Char">
    <w:name w:val="Heading 4 Char"/>
    <w:basedOn w:val="DefaultParagraphFont"/>
    <w:link w:val="Heading4"/>
    <w:uiPriority w:val="9"/>
    <w:semiHidden/>
    <w:rsid w:val="00045916"/>
    <w:rPr>
      <w:rFonts w:asciiTheme="majorHAnsi" w:eastAsiaTheme="majorEastAsia" w:hAnsiTheme="majorHAnsi" w:cstheme="majorBidi"/>
      <w:i/>
      <w:iCs/>
      <w:color w:val="2F5496" w:themeColor="accent1" w:themeShade="BF"/>
      <w:lang w:val="en-IN"/>
    </w:rPr>
  </w:style>
  <w:style w:type="character" w:styleId="FollowedHyperlink">
    <w:name w:val="FollowedHyperlink"/>
    <w:basedOn w:val="DefaultParagraphFont"/>
    <w:uiPriority w:val="99"/>
    <w:semiHidden/>
    <w:unhideWhenUsed/>
    <w:rsid w:val="009B45EE"/>
    <w:rPr>
      <w:color w:val="954F72" w:themeColor="followedHyperlink"/>
      <w:u w:val="single"/>
    </w:rPr>
  </w:style>
  <w:style w:type="character" w:styleId="PlaceholderText">
    <w:name w:val="Placeholder Text"/>
    <w:basedOn w:val="DefaultParagraphFont"/>
    <w:uiPriority w:val="99"/>
    <w:semiHidden/>
    <w:rsid w:val="004F2F96"/>
    <w:rPr>
      <w:color w:val="808080"/>
    </w:rPr>
  </w:style>
  <w:style w:type="character" w:styleId="Mention">
    <w:name w:val="Mention"/>
    <w:basedOn w:val="DefaultParagraphFont"/>
    <w:uiPriority w:val="99"/>
    <w:unhideWhenUsed/>
    <w:rsid w:val="00EE3D20"/>
    <w:rPr>
      <w:color w:val="2B579A"/>
      <w:shd w:val="clear" w:color="auto" w:fill="E1DFDD"/>
    </w:rPr>
  </w:style>
  <w:style w:type="paragraph" w:customStyle="1" w:styleId="msonormal0">
    <w:name w:val="msonormal"/>
    <w:basedOn w:val="Normal"/>
    <w:rsid w:val="00F771B9"/>
    <w:pPr>
      <w:spacing w:before="100" w:beforeAutospacing="1" w:after="100" w:afterAutospacing="1" w:line="240" w:lineRule="auto"/>
    </w:pPr>
    <w:rPr>
      <w:rFonts w:eastAsia="Times New Roman" w:cs="Times New Roman"/>
      <w:sz w:val="24"/>
      <w:szCs w:val="24"/>
      <w:lang w:val="en-US"/>
    </w:rPr>
  </w:style>
  <w:style w:type="paragraph" w:customStyle="1" w:styleId="xl65">
    <w:name w:val="xl65"/>
    <w:basedOn w:val="Normal"/>
    <w:rsid w:val="00F771B9"/>
    <w:pPr>
      <w:shd w:val="clear" w:color="000000" w:fill="FFFF00"/>
      <w:spacing w:before="100" w:beforeAutospacing="1" w:after="100" w:afterAutospacing="1" w:line="240" w:lineRule="auto"/>
    </w:pPr>
    <w:rPr>
      <w:rFonts w:eastAsia="Times New Roman" w:cs="Times New Roman"/>
      <w:sz w:val="24"/>
      <w:szCs w:val="24"/>
      <w:lang w:val="en-US"/>
    </w:rPr>
  </w:style>
  <w:style w:type="paragraph" w:customStyle="1" w:styleId="xl66">
    <w:name w:val="xl66"/>
    <w:basedOn w:val="Normal"/>
    <w:rsid w:val="00F771B9"/>
    <w:pPr>
      <w:shd w:val="clear" w:color="000000" w:fill="FFFF00"/>
      <w:spacing w:before="100" w:beforeAutospacing="1" w:after="100" w:afterAutospacing="1" w:line="240" w:lineRule="auto"/>
    </w:pPr>
    <w:rPr>
      <w:rFonts w:eastAsia="Times New Roman" w:cs="Times New Roman"/>
      <w:sz w:val="24"/>
      <w:szCs w:val="24"/>
      <w:lang w:val="en-US"/>
    </w:rPr>
  </w:style>
  <w:style w:type="paragraph" w:customStyle="1" w:styleId="xl67">
    <w:name w:val="xl67"/>
    <w:basedOn w:val="Normal"/>
    <w:rsid w:val="00F771B9"/>
    <w:pPr>
      <w:shd w:val="clear" w:color="000000" w:fill="70AD47"/>
      <w:spacing w:before="100" w:beforeAutospacing="1" w:after="100" w:afterAutospacing="1" w:line="240" w:lineRule="auto"/>
    </w:pPr>
    <w:rPr>
      <w:rFonts w:eastAsia="Times New Roman" w:cs="Times New Roman"/>
      <w:sz w:val="24"/>
      <w:szCs w:val="24"/>
      <w:lang w:val="en-US"/>
    </w:rPr>
  </w:style>
  <w:style w:type="paragraph" w:customStyle="1" w:styleId="xl68">
    <w:name w:val="xl68"/>
    <w:basedOn w:val="Normal"/>
    <w:rsid w:val="00F771B9"/>
    <w:pPr>
      <w:shd w:val="clear" w:color="000000" w:fill="70AD47"/>
      <w:spacing w:before="100" w:beforeAutospacing="1" w:after="100" w:afterAutospacing="1" w:line="240" w:lineRule="auto"/>
    </w:pPr>
    <w:rPr>
      <w:rFonts w:eastAsia="Times New Roman" w:cs="Times New Roman"/>
      <w:sz w:val="24"/>
      <w:szCs w:val="24"/>
      <w:lang w:val="en-US"/>
    </w:rPr>
  </w:style>
  <w:style w:type="paragraph" w:customStyle="1" w:styleId="xl69">
    <w:name w:val="xl69"/>
    <w:basedOn w:val="Normal"/>
    <w:rsid w:val="00F771B9"/>
    <w:pPr>
      <w:shd w:val="clear" w:color="000000" w:fill="70AD47"/>
      <w:spacing w:before="100" w:beforeAutospacing="1" w:after="100" w:afterAutospacing="1" w:line="240" w:lineRule="auto"/>
    </w:pPr>
    <w:rPr>
      <w:rFonts w:ascii="Arial" w:eastAsia="Times New Roman" w:hAnsi="Arial" w:cs="Arial"/>
      <w:sz w:val="20"/>
      <w:szCs w:val="20"/>
      <w:lang w:val="en-US"/>
    </w:rPr>
  </w:style>
  <w:style w:type="paragraph" w:customStyle="1" w:styleId="xl70">
    <w:name w:val="xl70"/>
    <w:basedOn w:val="Normal"/>
    <w:rsid w:val="00F771B9"/>
    <w:pPr>
      <w:spacing w:before="100" w:beforeAutospacing="1" w:after="100" w:afterAutospacing="1" w:line="240" w:lineRule="auto"/>
      <w:textAlignment w:val="top"/>
    </w:pPr>
    <w:rPr>
      <w:rFonts w:eastAsia="Times New Roman" w:cs="Times New Roman"/>
      <w:b/>
      <w:bCs/>
      <w:sz w:val="24"/>
      <w:szCs w:val="24"/>
      <w:lang w:val="en-US"/>
    </w:rPr>
  </w:style>
  <w:style w:type="paragraph" w:styleId="Subtitle">
    <w:name w:val="Subtitle"/>
    <w:basedOn w:val="Normal"/>
    <w:next w:val="Normal"/>
    <w:link w:val="SubtitleChar"/>
    <w:uiPriority w:val="11"/>
    <w:qFormat/>
    <w:rsid w:val="009032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03279"/>
    <w:rPr>
      <w:rFonts w:ascii="Times New Roman" w:eastAsiaTheme="minorEastAsia" w:hAnsi="Times New Roman"/>
      <w:color w:val="5A5A5A" w:themeColor="text1" w:themeTint="A5"/>
      <w:spacing w:val="15"/>
      <w:lang w:val="en-IN"/>
    </w:rPr>
  </w:style>
  <w:style w:type="character" w:customStyle="1" w:styleId="Heading5Char">
    <w:name w:val="Heading 5 Char"/>
    <w:basedOn w:val="DefaultParagraphFont"/>
    <w:link w:val="Heading5"/>
    <w:uiPriority w:val="9"/>
    <w:semiHidden/>
    <w:rsid w:val="00DA2505"/>
    <w:rPr>
      <w:rFonts w:asciiTheme="majorHAnsi" w:eastAsiaTheme="majorEastAsia" w:hAnsiTheme="majorHAnsi" w:cstheme="majorBidi"/>
      <w:color w:val="2F5496" w:themeColor="accent1" w:themeShade="BF"/>
      <w:lang w:val="en-IN"/>
    </w:rPr>
  </w:style>
  <w:style w:type="character" w:customStyle="1" w:styleId="Heading6Char">
    <w:name w:val="Heading 6 Char"/>
    <w:basedOn w:val="DefaultParagraphFont"/>
    <w:link w:val="Heading6"/>
    <w:uiPriority w:val="9"/>
    <w:semiHidden/>
    <w:rsid w:val="00DA2505"/>
    <w:rPr>
      <w:rFonts w:asciiTheme="majorHAnsi" w:eastAsiaTheme="majorEastAsia" w:hAnsiTheme="majorHAnsi" w:cstheme="majorBidi"/>
      <w:color w:val="1F3763" w:themeColor="accent1" w:themeShade="7F"/>
      <w:lang w:val="en-IN"/>
    </w:rPr>
  </w:style>
  <w:style w:type="character" w:customStyle="1" w:styleId="Heading7Char">
    <w:name w:val="Heading 7 Char"/>
    <w:basedOn w:val="DefaultParagraphFont"/>
    <w:link w:val="Heading7"/>
    <w:uiPriority w:val="9"/>
    <w:semiHidden/>
    <w:rsid w:val="00DA2505"/>
    <w:rPr>
      <w:rFonts w:asciiTheme="majorHAnsi" w:eastAsiaTheme="majorEastAsia" w:hAnsiTheme="majorHAnsi" w:cstheme="majorBidi"/>
      <w:i/>
      <w:iCs/>
      <w:color w:val="1F3763" w:themeColor="accent1" w:themeShade="7F"/>
      <w:lang w:val="en-IN"/>
    </w:rPr>
  </w:style>
  <w:style w:type="character" w:customStyle="1" w:styleId="Heading8Char">
    <w:name w:val="Heading 8 Char"/>
    <w:basedOn w:val="DefaultParagraphFont"/>
    <w:link w:val="Heading8"/>
    <w:uiPriority w:val="9"/>
    <w:semiHidden/>
    <w:rsid w:val="00DA2505"/>
    <w:rPr>
      <w:rFonts w:asciiTheme="majorHAnsi" w:eastAsiaTheme="majorEastAsia" w:hAnsiTheme="majorHAnsi" w:cstheme="majorBidi"/>
      <w:color w:val="272727" w:themeColor="text1" w:themeTint="D8"/>
      <w:sz w:val="21"/>
      <w:szCs w:val="21"/>
      <w:lang w:val="en-IN"/>
    </w:rPr>
  </w:style>
  <w:style w:type="character" w:customStyle="1" w:styleId="Heading9Char">
    <w:name w:val="Heading 9 Char"/>
    <w:basedOn w:val="DefaultParagraphFont"/>
    <w:link w:val="Heading9"/>
    <w:uiPriority w:val="9"/>
    <w:semiHidden/>
    <w:rsid w:val="00DA2505"/>
    <w:rPr>
      <w:rFonts w:asciiTheme="majorHAnsi" w:eastAsiaTheme="majorEastAsia" w:hAnsiTheme="majorHAnsi" w:cstheme="majorBidi"/>
      <w:i/>
      <w:iCs/>
      <w:color w:val="272727" w:themeColor="text1" w:themeTint="D8"/>
      <w:sz w:val="21"/>
      <w:szCs w:val="21"/>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015733">
      <w:bodyDiv w:val="1"/>
      <w:marLeft w:val="0"/>
      <w:marRight w:val="0"/>
      <w:marTop w:val="0"/>
      <w:marBottom w:val="0"/>
      <w:divBdr>
        <w:top w:val="none" w:sz="0" w:space="0" w:color="auto"/>
        <w:left w:val="none" w:sz="0" w:space="0" w:color="auto"/>
        <w:bottom w:val="none" w:sz="0" w:space="0" w:color="auto"/>
        <w:right w:val="none" w:sz="0" w:space="0" w:color="auto"/>
      </w:divBdr>
    </w:div>
    <w:div w:id="204829856">
      <w:bodyDiv w:val="1"/>
      <w:marLeft w:val="0"/>
      <w:marRight w:val="0"/>
      <w:marTop w:val="0"/>
      <w:marBottom w:val="0"/>
      <w:divBdr>
        <w:top w:val="none" w:sz="0" w:space="0" w:color="auto"/>
        <w:left w:val="none" w:sz="0" w:space="0" w:color="auto"/>
        <w:bottom w:val="none" w:sz="0" w:space="0" w:color="auto"/>
        <w:right w:val="none" w:sz="0" w:space="0" w:color="auto"/>
      </w:divBdr>
    </w:div>
    <w:div w:id="235016454">
      <w:bodyDiv w:val="1"/>
      <w:marLeft w:val="0"/>
      <w:marRight w:val="0"/>
      <w:marTop w:val="0"/>
      <w:marBottom w:val="0"/>
      <w:divBdr>
        <w:top w:val="none" w:sz="0" w:space="0" w:color="auto"/>
        <w:left w:val="none" w:sz="0" w:space="0" w:color="auto"/>
        <w:bottom w:val="none" w:sz="0" w:space="0" w:color="auto"/>
        <w:right w:val="none" w:sz="0" w:space="0" w:color="auto"/>
      </w:divBdr>
    </w:div>
    <w:div w:id="294064844">
      <w:bodyDiv w:val="1"/>
      <w:marLeft w:val="0"/>
      <w:marRight w:val="0"/>
      <w:marTop w:val="0"/>
      <w:marBottom w:val="0"/>
      <w:divBdr>
        <w:top w:val="none" w:sz="0" w:space="0" w:color="auto"/>
        <w:left w:val="none" w:sz="0" w:space="0" w:color="auto"/>
        <w:bottom w:val="none" w:sz="0" w:space="0" w:color="auto"/>
        <w:right w:val="none" w:sz="0" w:space="0" w:color="auto"/>
      </w:divBdr>
    </w:div>
    <w:div w:id="335426937">
      <w:bodyDiv w:val="1"/>
      <w:marLeft w:val="0"/>
      <w:marRight w:val="0"/>
      <w:marTop w:val="0"/>
      <w:marBottom w:val="0"/>
      <w:divBdr>
        <w:top w:val="none" w:sz="0" w:space="0" w:color="auto"/>
        <w:left w:val="none" w:sz="0" w:space="0" w:color="auto"/>
        <w:bottom w:val="none" w:sz="0" w:space="0" w:color="auto"/>
        <w:right w:val="none" w:sz="0" w:space="0" w:color="auto"/>
      </w:divBdr>
    </w:div>
    <w:div w:id="361519500">
      <w:bodyDiv w:val="1"/>
      <w:marLeft w:val="0"/>
      <w:marRight w:val="0"/>
      <w:marTop w:val="0"/>
      <w:marBottom w:val="0"/>
      <w:divBdr>
        <w:top w:val="none" w:sz="0" w:space="0" w:color="auto"/>
        <w:left w:val="none" w:sz="0" w:space="0" w:color="auto"/>
        <w:bottom w:val="none" w:sz="0" w:space="0" w:color="auto"/>
        <w:right w:val="none" w:sz="0" w:space="0" w:color="auto"/>
      </w:divBdr>
    </w:div>
    <w:div w:id="385225312">
      <w:bodyDiv w:val="1"/>
      <w:marLeft w:val="0"/>
      <w:marRight w:val="0"/>
      <w:marTop w:val="0"/>
      <w:marBottom w:val="0"/>
      <w:divBdr>
        <w:top w:val="none" w:sz="0" w:space="0" w:color="auto"/>
        <w:left w:val="none" w:sz="0" w:space="0" w:color="auto"/>
        <w:bottom w:val="none" w:sz="0" w:space="0" w:color="auto"/>
        <w:right w:val="none" w:sz="0" w:space="0" w:color="auto"/>
      </w:divBdr>
    </w:div>
    <w:div w:id="434444170">
      <w:bodyDiv w:val="1"/>
      <w:marLeft w:val="0"/>
      <w:marRight w:val="0"/>
      <w:marTop w:val="0"/>
      <w:marBottom w:val="0"/>
      <w:divBdr>
        <w:top w:val="none" w:sz="0" w:space="0" w:color="auto"/>
        <w:left w:val="none" w:sz="0" w:space="0" w:color="auto"/>
        <w:bottom w:val="none" w:sz="0" w:space="0" w:color="auto"/>
        <w:right w:val="none" w:sz="0" w:space="0" w:color="auto"/>
      </w:divBdr>
    </w:div>
    <w:div w:id="502400397">
      <w:bodyDiv w:val="1"/>
      <w:marLeft w:val="0"/>
      <w:marRight w:val="0"/>
      <w:marTop w:val="0"/>
      <w:marBottom w:val="0"/>
      <w:divBdr>
        <w:top w:val="none" w:sz="0" w:space="0" w:color="auto"/>
        <w:left w:val="none" w:sz="0" w:space="0" w:color="auto"/>
        <w:bottom w:val="none" w:sz="0" w:space="0" w:color="auto"/>
        <w:right w:val="none" w:sz="0" w:space="0" w:color="auto"/>
      </w:divBdr>
    </w:div>
    <w:div w:id="529731674">
      <w:bodyDiv w:val="1"/>
      <w:marLeft w:val="0"/>
      <w:marRight w:val="0"/>
      <w:marTop w:val="0"/>
      <w:marBottom w:val="0"/>
      <w:divBdr>
        <w:top w:val="none" w:sz="0" w:space="0" w:color="auto"/>
        <w:left w:val="none" w:sz="0" w:space="0" w:color="auto"/>
        <w:bottom w:val="none" w:sz="0" w:space="0" w:color="auto"/>
        <w:right w:val="none" w:sz="0" w:space="0" w:color="auto"/>
      </w:divBdr>
    </w:div>
    <w:div w:id="569314092">
      <w:bodyDiv w:val="1"/>
      <w:marLeft w:val="0"/>
      <w:marRight w:val="0"/>
      <w:marTop w:val="0"/>
      <w:marBottom w:val="0"/>
      <w:divBdr>
        <w:top w:val="none" w:sz="0" w:space="0" w:color="auto"/>
        <w:left w:val="none" w:sz="0" w:space="0" w:color="auto"/>
        <w:bottom w:val="none" w:sz="0" w:space="0" w:color="auto"/>
        <w:right w:val="none" w:sz="0" w:space="0" w:color="auto"/>
      </w:divBdr>
    </w:div>
    <w:div w:id="574900827">
      <w:bodyDiv w:val="1"/>
      <w:marLeft w:val="0"/>
      <w:marRight w:val="0"/>
      <w:marTop w:val="0"/>
      <w:marBottom w:val="0"/>
      <w:divBdr>
        <w:top w:val="none" w:sz="0" w:space="0" w:color="auto"/>
        <w:left w:val="none" w:sz="0" w:space="0" w:color="auto"/>
        <w:bottom w:val="none" w:sz="0" w:space="0" w:color="auto"/>
        <w:right w:val="none" w:sz="0" w:space="0" w:color="auto"/>
      </w:divBdr>
      <w:divsChild>
        <w:div w:id="210117632">
          <w:marLeft w:val="0"/>
          <w:marRight w:val="0"/>
          <w:marTop w:val="0"/>
          <w:marBottom w:val="0"/>
          <w:divBdr>
            <w:top w:val="none" w:sz="0" w:space="0" w:color="auto"/>
            <w:left w:val="none" w:sz="0" w:space="0" w:color="auto"/>
            <w:bottom w:val="none" w:sz="0" w:space="0" w:color="auto"/>
            <w:right w:val="none" w:sz="0" w:space="0" w:color="auto"/>
          </w:divBdr>
          <w:divsChild>
            <w:div w:id="914822856">
              <w:marLeft w:val="0"/>
              <w:marRight w:val="0"/>
              <w:marTop w:val="0"/>
              <w:marBottom w:val="0"/>
              <w:divBdr>
                <w:top w:val="none" w:sz="0" w:space="0" w:color="auto"/>
                <w:left w:val="none" w:sz="0" w:space="0" w:color="auto"/>
                <w:bottom w:val="none" w:sz="0" w:space="0" w:color="auto"/>
                <w:right w:val="none" w:sz="0" w:space="0" w:color="auto"/>
              </w:divBdr>
              <w:divsChild>
                <w:div w:id="17611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571631">
      <w:bodyDiv w:val="1"/>
      <w:marLeft w:val="0"/>
      <w:marRight w:val="0"/>
      <w:marTop w:val="0"/>
      <w:marBottom w:val="0"/>
      <w:divBdr>
        <w:top w:val="none" w:sz="0" w:space="0" w:color="auto"/>
        <w:left w:val="none" w:sz="0" w:space="0" w:color="auto"/>
        <w:bottom w:val="none" w:sz="0" w:space="0" w:color="auto"/>
        <w:right w:val="none" w:sz="0" w:space="0" w:color="auto"/>
      </w:divBdr>
    </w:div>
    <w:div w:id="671688270">
      <w:bodyDiv w:val="1"/>
      <w:marLeft w:val="0"/>
      <w:marRight w:val="0"/>
      <w:marTop w:val="0"/>
      <w:marBottom w:val="0"/>
      <w:divBdr>
        <w:top w:val="none" w:sz="0" w:space="0" w:color="auto"/>
        <w:left w:val="none" w:sz="0" w:space="0" w:color="auto"/>
        <w:bottom w:val="none" w:sz="0" w:space="0" w:color="auto"/>
        <w:right w:val="none" w:sz="0" w:space="0" w:color="auto"/>
      </w:divBdr>
    </w:div>
    <w:div w:id="710345159">
      <w:bodyDiv w:val="1"/>
      <w:marLeft w:val="0"/>
      <w:marRight w:val="0"/>
      <w:marTop w:val="0"/>
      <w:marBottom w:val="0"/>
      <w:divBdr>
        <w:top w:val="none" w:sz="0" w:space="0" w:color="auto"/>
        <w:left w:val="none" w:sz="0" w:space="0" w:color="auto"/>
        <w:bottom w:val="none" w:sz="0" w:space="0" w:color="auto"/>
        <w:right w:val="none" w:sz="0" w:space="0" w:color="auto"/>
      </w:divBdr>
    </w:div>
    <w:div w:id="760183977">
      <w:bodyDiv w:val="1"/>
      <w:marLeft w:val="0"/>
      <w:marRight w:val="0"/>
      <w:marTop w:val="0"/>
      <w:marBottom w:val="0"/>
      <w:divBdr>
        <w:top w:val="none" w:sz="0" w:space="0" w:color="auto"/>
        <w:left w:val="none" w:sz="0" w:space="0" w:color="auto"/>
        <w:bottom w:val="none" w:sz="0" w:space="0" w:color="auto"/>
        <w:right w:val="none" w:sz="0" w:space="0" w:color="auto"/>
      </w:divBdr>
    </w:div>
    <w:div w:id="1132331858">
      <w:bodyDiv w:val="1"/>
      <w:marLeft w:val="0"/>
      <w:marRight w:val="0"/>
      <w:marTop w:val="0"/>
      <w:marBottom w:val="0"/>
      <w:divBdr>
        <w:top w:val="none" w:sz="0" w:space="0" w:color="auto"/>
        <w:left w:val="none" w:sz="0" w:space="0" w:color="auto"/>
        <w:bottom w:val="none" w:sz="0" w:space="0" w:color="auto"/>
        <w:right w:val="none" w:sz="0" w:space="0" w:color="auto"/>
      </w:divBdr>
    </w:div>
    <w:div w:id="1190994992">
      <w:bodyDiv w:val="1"/>
      <w:marLeft w:val="0"/>
      <w:marRight w:val="0"/>
      <w:marTop w:val="0"/>
      <w:marBottom w:val="0"/>
      <w:divBdr>
        <w:top w:val="none" w:sz="0" w:space="0" w:color="auto"/>
        <w:left w:val="none" w:sz="0" w:space="0" w:color="auto"/>
        <w:bottom w:val="none" w:sz="0" w:space="0" w:color="auto"/>
        <w:right w:val="none" w:sz="0" w:space="0" w:color="auto"/>
      </w:divBdr>
    </w:div>
    <w:div w:id="1271740502">
      <w:bodyDiv w:val="1"/>
      <w:marLeft w:val="0"/>
      <w:marRight w:val="0"/>
      <w:marTop w:val="0"/>
      <w:marBottom w:val="0"/>
      <w:divBdr>
        <w:top w:val="none" w:sz="0" w:space="0" w:color="auto"/>
        <w:left w:val="none" w:sz="0" w:space="0" w:color="auto"/>
        <w:bottom w:val="none" w:sz="0" w:space="0" w:color="auto"/>
        <w:right w:val="none" w:sz="0" w:space="0" w:color="auto"/>
      </w:divBdr>
    </w:div>
    <w:div w:id="1314914664">
      <w:bodyDiv w:val="1"/>
      <w:marLeft w:val="0"/>
      <w:marRight w:val="0"/>
      <w:marTop w:val="0"/>
      <w:marBottom w:val="0"/>
      <w:divBdr>
        <w:top w:val="none" w:sz="0" w:space="0" w:color="auto"/>
        <w:left w:val="none" w:sz="0" w:space="0" w:color="auto"/>
        <w:bottom w:val="none" w:sz="0" w:space="0" w:color="auto"/>
        <w:right w:val="none" w:sz="0" w:space="0" w:color="auto"/>
      </w:divBdr>
    </w:div>
    <w:div w:id="1343698356">
      <w:bodyDiv w:val="1"/>
      <w:marLeft w:val="0"/>
      <w:marRight w:val="0"/>
      <w:marTop w:val="0"/>
      <w:marBottom w:val="0"/>
      <w:divBdr>
        <w:top w:val="none" w:sz="0" w:space="0" w:color="auto"/>
        <w:left w:val="none" w:sz="0" w:space="0" w:color="auto"/>
        <w:bottom w:val="none" w:sz="0" w:space="0" w:color="auto"/>
        <w:right w:val="none" w:sz="0" w:space="0" w:color="auto"/>
      </w:divBdr>
    </w:div>
    <w:div w:id="1364213104">
      <w:bodyDiv w:val="1"/>
      <w:marLeft w:val="0"/>
      <w:marRight w:val="0"/>
      <w:marTop w:val="0"/>
      <w:marBottom w:val="0"/>
      <w:divBdr>
        <w:top w:val="none" w:sz="0" w:space="0" w:color="auto"/>
        <w:left w:val="none" w:sz="0" w:space="0" w:color="auto"/>
        <w:bottom w:val="none" w:sz="0" w:space="0" w:color="auto"/>
        <w:right w:val="none" w:sz="0" w:space="0" w:color="auto"/>
      </w:divBdr>
    </w:div>
    <w:div w:id="1397439643">
      <w:bodyDiv w:val="1"/>
      <w:marLeft w:val="0"/>
      <w:marRight w:val="0"/>
      <w:marTop w:val="0"/>
      <w:marBottom w:val="0"/>
      <w:divBdr>
        <w:top w:val="none" w:sz="0" w:space="0" w:color="auto"/>
        <w:left w:val="none" w:sz="0" w:space="0" w:color="auto"/>
        <w:bottom w:val="none" w:sz="0" w:space="0" w:color="auto"/>
        <w:right w:val="none" w:sz="0" w:space="0" w:color="auto"/>
      </w:divBdr>
    </w:div>
    <w:div w:id="1593969881">
      <w:bodyDiv w:val="1"/>
      <w:marLeft w:val="0"/>
      <w:marRight w:val="0"/>
      <w:marTop w:val="0"/>
      <w:marBottom w:val="0"/>
      <w:divBdr>
        <w:top w:val="none" w:sz="0" w:space="0" w:color="auto"/>
        <w:left w:val="none" w:sz="0" w:space="0" w:color="auto"/>
        <w:bottom w:val="none" w:sz="0" w:space="0" w:color="auto"/>
        <w:right w:val="none" w:sz="0" w:space="0" w:color="auto"/>
      </w:divBdr>
    </w:div>
    <w:div w:id="1605191831">
      <w:bodyDiv w:val="1"/>
      <w:marLeft w:val="0"/>
      <w:marRight w:val="0"/>
      <w:marTop w:val="0"/>
      <w:marBottom w:val="0"/>
      <w:divBdr>
        <w:top w:val="none" w:sz="0" w:space="0" w:color="auto"/>
        <w:left w:val="none" w:sz="0" w:space="0" w:color="auto"/>
        <w:bottom w:val="none" w:sz="0" w:space="0" w:color="auto"/>
        <w:right w:val="none" w:sz="0" w:space="0" w:color="auto"/>
      </w:divBdr>
    </w:div>
    <w:div w:id="1660890880">
      <w:bodyDiv w:val="1"/>
      <w:marLeft w:val="0"/>
      <w:marRight w:val="0"/>
      <w:marTop w:val="0"/>
      <w:marBottom w:val="0"/>
      <w:divBdr>
        <w:top w:val="none" w:sz="0" w:space="0" w:color="auto"/>
        <w:left w:val="none" w:sz="0" w:space="0" w:color="auto"/>
        <w:bottom w:val="none" w:sz="0" w:space="0" w:color="auto"/>
        <w:right w:val="none" w:sz="0" w:space="0" w:color="auto"/>
      </w:divBdr>
    </w:div>
    <w:div w:id="1780176888">
      <w:bodyDiv w:val="1"/>
      <w:marLeft w:val="0"/>
      <w:marRight w:val="0"/>
      <w:marTop w:val="0"/>
      <w:marBottom w:val="0"/>
      <w:divBdr>
        <w:top w:val="none" w:sz="0" w:space="0" w:color="auto"/>
        <w:left w:val="none" w:sz="0" w:space="0" w:color="auto"/>
        <w:bottom w:val="none" w:sz="0" w:space="0" w:color="auto"/>
        <w:right w:val="none" w:sz="0" w:space="0" w:color="auto"/>
      </w:divBdr>
      <w:divsChild>
        <w:div w:id="897400909">
          <w:marLeft w:val="0"/>
          <w:marRight w:val="0"/>
          <w:marTop w:val="0"/>
          <w:marBottom w:val="0"/>
          <w:divBdr>
            <w:top w:val="none" w:sz="0" w:space="0" w:color="auto"/>
            <w:left w:val="none" w:sz="0" w:space="0" w:color="auto"/>
            <w:bottom w:val="none" w:sz="0" w:space="0" w:color="auto"/>
            <w:right w:val="none" w:sz="0" w:space="0" w:color="auto"/>
          </w:divBdr>
        </w:div>
      </w:divsChild>
    </w:div>
    <w:div w:id="1791364632">
      <w:bodyDiv w:val="1"/>
      <w:marLeft w:val="0"/>
      <w:marRight w:val="0"/>
      <w:marTop w:val="0"/>
      <w:marBottom w:val="0"/>
      <w:divBdr>
        <w:top w:val="none" w:sz="0" w:space="0" w:color="auto"/>
        <w:left w:val="none" w:sz="0" w:space="0" w:color="auto"/>
        <w:bottom w:val="none" w:sz="0" w:space="0" w:color="auto"/>
        <w:right w:val="none" w:sz="0" w:space="0" w:color="auto"/>
      </w:divBdr>
    </w:div>
    <w:div w:id="1797408548">
      <w:bodyDiv w:val="1"/>
      <w:marLeft w:val="0"/>
      <w:marRight w:val="0"/>
      <w:marTop w:val="0"/>
      <w:marBottom w:val="0"/>
      <w:divBdr>
        <w:top w:val="none" w:sz="0" w:space="0" w:color="auto"/>
        <w:left w:val="none" w:sz="0" w:space="0" w:color="auto"/>
        <w:bottom w:val="none" w:sz="0" w:space="0" w:color="auto"/>
        <w:right w:val="none" w:sz="0" w:space="0" w:color="auto"/>
      </w:divBdr>
    </w:div>
    <w:div w:id="1841039856">
      <w:bodyDiv w:val="1"/>
      <w:marLeft w:val="0"/>
      <w:marRight w:val="0"/>
      <w:marTop w:val="0"/>
      <w:marBottom w:val="0"/>
      <w:divBdr>
        <w:top w:val="none" w:sz="0" w:space="0" w:color="auto"/>
        <w:left w:val="none" w:sz="0" w:space="0" w:color="auto"/>
        <w:bottom w:val="none" w:sz="0" w:space="0" w:color="auto"/>
        <w:right w:val="none" w:sz="0" w:space="0" w:color="auto"/>
      </w:divBdr>
    </w:div>
    <w:div w:id="1876654895">
      <w:bodyDiv w:val="1"/>
      <w:marLeft w:val="0"/>
      <w:marRight w:val="0"/>
      <w:marTop w:val="0"/>
      <w:marBottom w:val="0"/>
      <w:divBdr>
        <w:top w:val="none" w:sz="0" w:space="0" w:color="auto"/>
        <w:left w:val="none" w:sz="0" w:space="0" w:color="auto"/>
        <w:bottom w:val="none" w:sz="0" w:space="0" w:color="auto"/>
        <w:right w:val="none" w:sz="0" w:space="0" w:color="auto"/>
      </w:divBdr>
    </w:div>
    <w:div w:id="1895653075">
      <w:bodyDiv w:val="1"/>
      <w:marLeft w:val="0"/>
      <w:marRight w:val="0"/>
      <w:marTop w:val="0"/>
      <w:marBottom w:val="0"/>
      <w:divBdr>
        <w:top w:val="none" w:sz="0" w:space="0" w:color="auto"/>
        <w:left w:val="none" w:sz="0" w:space="0" w:color="auto"/>
        <w:bottom w:val="none" w:sz="0" w:space="0" w:color="auto"/>
        <w:right w:val="none" w:sz="0" w:space="0" w:color="auto"/>
      </w:divBdr>
    </w:div>
    <w:div w:id="1959800667">
      <w:bodyDiv w:val="1"/>
      <w:marLeft w:val="0"/>
      <w:marRight w:val="0"/>
      <w:marTop w:val="0"/>
      <w:marBottom w:val="0"/>
      <w:divBdr>
        <w:top w:val="none" w:sz="0" w:space="0" w:color="auto"/>
        <w:left w:val="none" w:sz="0" w:space="0" w:color="auto"/>
        <w:bottom w:val="none" w:sz="0" w:space="0" w:color="auto"/>
        <w:right w:val="none" w:sz="0" w:space="0" w:color="auto"/>
      </w:divBdr>
    </w:div>
    <w:div w:id="2046439627">
      <w:bodyDiv w:val="1"/>
      <w:marLeft w:val="0"/>
      <w:marRight w:val="0"/>
      <w:marTop w:val="0"/>
      <w:marBottom w:val="0"/>
      <w:divBdr>
        <w:top w:val="none" w:sz="0" w:space="0" w:color="auto"/>
        <w:left w:val="none" w:sz="0" w:space="0" w:color="auto"/>
        <w:bottom w:val="none" w:sz="0" w:space="0" w:color="auto"/>
        <w:right w:val="none" w:sz="0" w:space="0" w:color="auto"/>
      </w:divBdr>
      <w:divsChild>
        <w:div w:id="1390305330">
          <w:marLeft w:val="0"/>
          <w:marRight w:val="0"/>
          <w:marTop w:val="0"/>
          <w:marBottom w:val="0"/>
          <w:divBdr>
            <w:top w:val="none" w:sz="0" w:space="0" w:color="auto"/>
            <w:left w:val="none" w:sz="0" w:space="0" w:color="auto"/>
            <w:bottom w:val="none" w:sz="0" w:space="0" w:color="auto"/>
            <w:right w:val="none" w:sz="0" w:space="0" w:color="auto"/>
          </w:divBdr>
          <w:divsChild>
            <w:div w:id="910385221">
              <w:marLeft w:val="0"/>
              <w:marRight w:val="0"/>
              <w:marTop w:val="0"/>
              <w:marBottom w:val="0"/>
              <w:divBdr>
                <w:top w:val="none" w:sz="0" w:space="0" w:color="auto"/>
                <w:left w:val="none" w:sz="0" w:space="0" w:color="auto"/>
                <w:bottom w:val="none" w:sz="0" w:space="0" w:color="auto"/>
                <w:right w:val="none" w:sz="0" w:space="0" w:color="auto"/>
              </w:divBdr>
              <w:divsChild>
                <w:div w:id="58465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920916">
      <w:bodyDiv w:val="1"/>
      <w:marLeft w:val="0"/>
      <w:marRight w:val="0"/>
      <w:marTop w:val="0"/>
      <w:marBottom w:val="0"/>
      <w:divBdr>
        <w:top w:val="none" w:sz="0" w:space="0" w:color="auto"/>
        <w:left w:val="none" w:sz="0" w:space="0" w:color="auto"/>
        <w:bottom w:val="none" w:sz="0" w:space="0" w:color="auto"/>
        <w:right w:val="none" w:sz="0" w:space="0" w:color="auto"/>
      </w:divBdr>
    </w:div>
    <w:div w:id="2089231642">
      <w:bodyDiv w:val="1"/>
      <w:marLeft w:val="0"/>
      <w:marRight w:val="0"/>
      <w:marTop w:val="0"/>
      <w:marBottom w:val="0"/>
      <w:divBdr>
        <w:top w:val="none" w:sz="0" w:space="0" w:color="auto"/>
        <w:left w:val="none" w:sz="0" w:space="0" w:color="auto"/>
        <w:bottom w:val="none" w:sz="0" w:space="0" w:color="auto"/>
        <w:right w:val="none" w:sz="0" w:space="0" w:color="auto"/>
      </w:divBdr>
    </w:div>
    <w:div w:id="2121413874">
      <w:bodyDiv w:val="1"/>
      <w:marLeft w:val="0"/>
      <w:marRight w:val="0"/>
      <w:marTop w:val="0"/>
      <w:marBottom w:val="0"/>
      <w:divBdr>
        <w:top w:val="none" w:sz="0" w:space="0" w:color="auto"/>
        <w:left w:val="none" w:sz="0" w:space="0" w:color="auto"/>
        <w:bottom w:val="none" w:sz="0" w:space="0" w:color="auto"/>
        <w:right w:val="none" w:sz="0" w:space="0" w:color="auto"/>
      </w:divBdr>
      <w:divsChild>
        <w:div w:id="2028555766">
          <w:marLeft w:val="0"/>
          <w:marRight w:val="0"/>
          <w:marTop w:val="0"/>
          <w:marBottom w:val="0"/>
          <w:divBdr>
            <w:top w:val="none" w:sz="0" w:space="0" w:color="auto"/>
            <w:left w:val="none" w:sz="0" w:space="0" w:color="auto"/>
            <w:bottom w:val="none" w:sz="0" w:space="0" w:color="auto"/>
            <w:right w:val="none" w:sz="0" w:space="0" w:color="auto"/>
          </w:divBdr>
        </w:div>
      </w:divsChild>
    </w:div>
    <w:div w:id="213158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handlooms.nic.in/writereaddata/3736.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5594EA3C-A291-438D-9C9F-B0044E9094C8}">
    <t:Anchor>
      <t:Comment id="1671291643"/>
    </t:Anchor>
    <t:History>
      <t:Event id="{6104A12B-17D0-4458-B816-842480100963}" time="2021-08-12T07:16:50.335Z">
        <t:Attribution userId="S::bbarooah@3ieimpact.org::ad8b02aa-656c-4495-a3ea-38ce7f0b2d0c" userProvider="AD" userName="Bidisha Barooah"/>
        <t:Anchor>
          <t:Comment id="1671291643"/>
        </t:Anchor>
        <t:Create/>
      </t:Event>
      <t:Event id="{D0A2C52F-3BB8-4FD5-8ADE-8324FBC02792}" time="2021-08-12T07:16:50.335Z">
        <t:Attribution userId="S::bbarooah@3ieimpact.org::ad8b02aa-656c-4495-a3ea-38ce7f0b2d0c" userProvider="AD" userName="Bidisha Barooah"/>
        <t:Anchor>
          <t:Comment id="1671291643"/>
        </t:Anchor>
        <t:Assign userId="S::jhammaker@3ieimpact.org::97cfd112-3915-4189-bd4f-2ccae7cce9db" userProvider="AD" userName="Jane Hammaker"/>
      </t:Event>
      <t:Event id="{E9821161-89CA-48AA-8A7C-F5FCE393E457}" time="2021-08-12T07:16:50.335Z">
        <t:Attribution userId="S::bbarooah@3ieimpact.org::ad8b02aa-656c-4495-a3ea-38ce7f0b2d0c" userProvider="AD" userName="Bidisha Barooah"/>
        <t:Anchor>
          <t:Comment id="1671291643"/>
        </t:Anchor>
        <t:SetTitle title="correct this @Jane Hammaker @Shreya Banerjee"/>
      </t:Event>
    </t:History>
  </t:Task>
  <t:Task id="{7493A1C0-37AE-4D77-BD9B-3A268AACDAB3}">
    <t:Anchor>
      <t:Comment id="616900946"/>
    </t:Anchor>
    <t:History>
      <t:Event id="{4DDB3B3F-BA6E-4FAC-938B-E38684F4EEC9}" time="2021-08-24T06:47:40.228Z">
        <t:Attribution userId="S::bbarooah@3ieimpact.org::ad8b02aa-656c-4495-a3ea-38ce7f0b2d0c" userProvider="AD" userName="Bidisha Barooah"/>
        <t:Anchor>
          <t:Comment id="710504156"/>
        </t:Anchor>
        <t:Create/>
      </t:Event>
      <t:Event id="{761E19FF-DA67-4BAD-876E-5C74A6308681}" time="2021-08-24T06:47:40.228Z">
        <t:Attribution userId="S::bbarooah@3ieimpact.org::ad8b02aa-656c-4495-a3ea-38ce7f0b2d0c" userProvider="AD" userName="Bidisha Barooah"/>
        <t:Anchor>
          <t:Comment id="710504156"/>
        </t:Anchor>
        <t:Assign userId="S::jhammaker@3ieimpact.org::97cfd112-3915-4189-bd4f-2ccae7cce9db" userProvider="AD" userName="Jane Hammaker"/>
      </t:Event>
      <t:Event id="{2B92509E-1324-4C81-AD2C-9584681C15E7}" time="2021-08-24T06:47:40.228Z">
        <t:Attribution userId="S::bbarooah@3ieimpact.org::ad8b02aa-656c-4495-a3ea-38ce7f0b2d0c" userProvider="AD" userName="Bidisha Barooah"/>
        <t:Anchor>
          <t:Comment id="710504156"/>
        </t:Anchor>
        <t:SetTitle title="In the balance tables, could you check for difference in means including the strata dummy? @Jane Hammaker reg dep_var treat i.stata. See also the way I would like this table reformatted."/>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17EE78C4723F47B1472FFAE5CC608C" ma:contentTypeVersion="12" ma:contentTypeDescription="Create a new document." ma:contentTypeScope="" ma:versionID="cd30735fd7c2730ed83e5365fa66e207">
  <xsd:schema xmlns:xsd="http://www.w3.org/2001/XMLSchema" xmlns:xs="http://www.w3.org/2001/XMLSchema" xmlns:p="http://schemas.microsoft.com/office/2006/metadata/properties" xmlns:ns2="add41b9e-e3e9-4ace-9d36-2207702aab0d" xmlns:ns3="233aa46c-fc36-4aaf-ad3f-d8d81211430d" targetNamespace="http://schemas.microsoft.com/office/2006/metadata/properties" ma:root="true" ma:fieldsID="a9029b9e9ddf992522680d08e5eb3d11" ns2:_="" ns3:_="">
    <xsd:import namespace="add41b9e-e3e9-4ace-9d36-2207702aab0d"/>
    <xsd:import namespace="233aa46c-fc36-4aaf-ad3f-d8d8121143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d41b9e-e3e9-4ace-9d36-2207702aab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3aa46c-fc36-4aaf-ad3f-d8d81211430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6A374-EDCF-4FD9-9CB6-FB3CAD896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d41b9e-e3e9-4ace-9d36-2207702aab0d"/>
    <ds:schemaRef ds:uri="233aa46c-fc36-4aaf-ad3f-d8d8121143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673373-EDD1-4321-AD4B-E41C2D42EA72}">
  <ds:schemaRefs>
    <ds:schemaRef ds:uri="http://schemas.microsoft.com/sharepoint/v3/contenttype/forms"/>
  </ds:schemaRefs>
</ds:datastoreItem>
</file>

<file path=customXml/itemProps3.xml><?xml version="1.0" encoding="utf-8"?>
<ds:datastoreItem xmlns:ds="http://schemas.openxmlformats.org/officeDocument/2006/customXml" ds:itemID="{98E546A0-E61F-472C-B058-89295DC214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503C4B-F0E8-4402-B84D-2AC36C3CD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1303</TotalTime>
  <Pages>26</Pages>
  <Words>8853</Words>
  <Characters>50468</Characters>
  <Application>Microsoft Office Word</Application>
  <DocSecurity>0</DocSecurity>
  <Lines>420</Lines>
  <Paragraphs>118</Paragraphs>
  <ScaleCrop>false</ScaleCrop>
  <Company/>
  <LinksUpToDate>false</LinksUpToDate>
  <CharactersWithSpaces>59203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Hammaker</dc:creator>
  <cp:keywords/>
  <dc:description/>
  <cp:lastModifiedBy>Jane Hammaker</cp:lastModifiedBy>
  <cp:revision>261</cp:revision>
  <dcterms:created xsi:type="dcterms:W3CDTF">2021-08-16T23:56:00Z</dcterms:created>
  <dcterms:modified xsi:type="dcterms:W3CDTF">2021-10-19T01:00:00Z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0x0101009617EE78C4723F47B1472FFAE5CC608C</vt:lpwstr>
  </property>
</Properties>
</file>