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0B32E" w14:textId="5F993E35" w:rsidR="0008573B" w:rsidRPr="0008573B" w:rsidRDefault="00C475B9" w:rsidP="00A46ED5">
      <w:pPr>
        <w:pStyle w:val="Heading1"/>
      </w:pPr>
      <w:r>
        <w:t xml:space="preserve">TW14 </w:t>
      </w:r>
      <w:r w:rsidR="0008573B">
        <w:t>Pre-analysis plan: [</w:t>
      </w:r>
      <w:r w:rsidR="00BA701C">
        <w:t>TW14.1006</w:t>
      </w:r>
      <w:r w:rsidR="0008573B">
        <w:t xml:space="preserve"> </w:t>
      </w:r>
      <w:r w:rsidR="00EF3AA8" w:rsidRPr="00EF3AA8">
        <w:rPr>
          <w:i/>
          <w:lang w:val="en-US"/>
        </w:rPr>
        <w:t xml:space="preserve">Implementing and evaluating low-cost interventions to improve latrine use among rural households in </w:t>
      </w:r>
      <w:proofErr w:type="spellStart"/>
      <w:r w:rsidR="00EF3AA8" w:rsidRPr="00EF3AA8">
        <w:rPr>
          <w:i/>
          <w:lang w:val="en-US"/>
        </w:rPr>
        <w:t>Odisha</w:t>
      </w:r>
      <w:proofErr w:type="spellEnd"/>
      <w:r w:rsidR="00EF3AA8" w:rsidRPr="00EF3AA8">
        <w:rPr>
          <w:i/>
          <w:lang w:val="en-US"/>
        </w:rPr>
        <w:t>, India</w:t>
      </w:r>
      <w:r w:rsidR="0008573B">
        <w:t>]</w:t>
      </w:r>
    </w:p>
    <w:p w14:paraId="281BE0B4" w14:textId="77777777" w:rsidR="00F10DD9" w:rsidRDefault="00C63199" w:rsidP="00F10DD9">
      <w:pPr>
        <w:pStyle w:val="Heading2"/>
        <w:numPr>
          <w:ilvl w:val="0"/>
          <w:numId w:val="10"/>
        </w:numPr>
      </w:pPr>
      <w:r>
        <w:t>Intervention</w:t>
      </w:r>
    </w:p>
    <w:p w14:paraId="034D2107" w14:textId="50881914" w:rsidR="00C63199" w:rsidRPr="00F10DD9" w:rsidRDefault="00C63199" w:rsidP="00F10DD9">
      <w:pPr>
        <w:pStyle w:val="Heading2"/>
        <w:numPr>
          <w:ilvl w:val="1"/>
          <w:numId w:val="15"/>
        </w:numPr>
        <w:rPr>
          <w:sz w:val="22"/>
        </w:rPr>
      </w:pPr>
      <w:r w:rsidRPr="00F10DD9">
        <w:rPr>
          <w:sz w:val="22"/>
        </w:rPr>
        <w:t>Theoretical framework</w:t>
      </w:r>
    </w:p>
    <w:p w14:paraId="40F8B11B" w14:textId="77777777" w:rsidR="00C63199" w:rsidRPr="00921BBC" w:rsidRDefault="00C63199" w:rsidP="00C63199">
      <w:pPr>
        <w:rPr>
          <w:b/>
        </w:rPr>
      </w:pPr>
      <w:r w:rsidRPr="00921BBC">
        <w:rPr>
          <w:b/>
        </w:rPr>
        <w:t xml:space="preserve">Please describe the underlying behavioural theory - which will be used to guide your strategy for eliciting behaviour change through your intervention. </w:t>
      </w:r>
    </w:p>
    <w:p w14:paraId="469E7450" w14:textId="733A1980" w:rsidR="00F10DD9" w:rsidRPr="005C24B1" w:rsidRDefault="00C63199" w:rsidP="00F10DD9">
      <w:pPr>
        <w:rPr>
          <w:i/>
          <w:sz w:val="20"/>
        </w:rPr>
      </w:pPr>
      <w:r w:rsidRPr="005C24B1">
        <w:rPr>
          <w:i/>
          <w:sz w:val="20"/>
        </w:rPr>
        <w:t>Note: The behaviour change theory provides the rationale for the hypotheses to be tested along the causal chain, in addition to the intervention and related activities. We assume that the concepts within the theory will become more context-specific during the course of the evaluation. In this way, describing the underlying theory in the pre-analysis plan will facilitate the interpretation of findings</w:t>
      </w:r>
      <w:r w:rsidR="005C24B1">
        <w:rPr>
          <w:i/>
          <w:sz w:val="20"/>
        </w:rPr>
        <w:t>,</w:t>
      </w:r>
      <w:r w:rsidRPr="005C24B1">
        <w:rPr>
          <w:i/>
          <w:sz w:val="20"/>
        </w:rPr>
        <w:t xml:space="preserve"> which might vary from what was originally expected. Documenting changes or additions will better inform the underlying theory.  </w:t>
      </w:r>
    </w:p>
    <w:p w14:paraId="25DA67A1" w14:textId="77777777" w:rsidR="00811906" w:rsidRDefault="002617BF" w:rsidP="00811906">
      <w:pPr>
        <w:ind w:left="720"/>
      </w:pPr>
      <w:r>
        <w:t xml:space="preserve">Based on our formative research and a thorough literature review, latrine use in rural </w:t>
      </w:r>
      <w:proofErr w:type="spellStart"/>
      <w:r>
        <w:t>Puri</w:t>
      </w:r>
      <w:proofErr w:type="spellEnd"/>
      <w:r>
        <w:t xml:space="preserve"> District of </w:t>
      </w:r>
      <w:proofErr w:type="spellStart"/>
      <w:r>
        <w:t>Odisha</w:t>
      </w:r>
      <w:proofErr w:type="spellEnd"/>
      <w:r>
        <w:t xml:space="preserve"> State is influenced by: Risk perceptions, ability to use a latrine, Social Norms, Motivations, Self-regulation of the behaviour, </w:t>
      </w:r>
      <w:r w:rsidR="00811906">
        <w:t xml:space="preserve">and Physical Opportunity (i.e. the presence of a functional latrine in the household). </w:t>
      </w:r>
    </w:p>
    <w:p w14:paraId="523278CD" w14:textId="2CE995C2" w:rsidR="00811906" w:rsidRDefault="00811906" w:rsidP="00811906">
      <w:pPr>
        <w:ind w:left="720"/>
      </w:pPr>
      <w:r>
        <w:t>We expect that the various interventions we propose will impact these noted behavioural determinants and therefore encourage latrine use. Specifically, the intervention aims to make people aware of risks associated with open defecation and the health benefits of latrine use; instruct individuals as to how to use latrines and potties for safe child faeces disposal; shift social norms around latrine use; motivate latrine use; encourage continued use; and provide facilities (latrine repairs) and hardware (potties, scoops) to enable use by all.</w:t>
      </w:r>
      <w:r w:rsidR="00931C1E">
        <w:t xml:space="preserve"> The overall delivery of the intervention is informed by the Trans-theoretical model’ (</w:t>
      </w:r>
      <w:proofErr w:type="spellStart"/>
      <w:r w:rsidR="00931C1E">
        <w:t>Prochaska</w:t>
      </w:r>
      <w:proofErr w:type="spellEnd"/>
      <w:r w:rsidR="00931C1E">
        <w:t>, 2013) and is described in more depth in section 1.2.</w:t>
      </w:r>
    </w:p>
    <w:p w14:paraId="47551F46" w14:textId="155B5318" w:rsidR="00811906" w:rsidRDefault="004960D4" w:rsidP="00A2741D">
      <w:pPr>
        <w:ind w:left="720"/>
      </w:pPr>
      <w:r>
        <w:t>A full depiction of our theory of change is in Appendix</w:t>
      </w:r>
      <w:r w:rsidR="00A2741D">
        <w:t xml:space="preserve"> A at the end of this document, and a simplified theory of change is in Appendix B (Images could not be places within this template accurately, hence are at end).</w:t>
      </w:r>
    </w:p>
    <w:p w14:paraId="0EAE1748" w14:textId="7AB41242" w:rsidR="00EE7FAC" w:rsidRPr="000B1A53" w:rsidRDefault="00EE7FAC" w:rsidP="00F10DD9">
      <w:pPr>
        <w:rPr>
          <w:i/>
        </w:rPr>
      </w:pPr>
    </w:p>
    <w:p w14:paraId="1EACF931" w14:textId="05810D16" w:rsidR="00C63199" w:rsidRPr="00F10DD9" w:rsidRDefault="00C63199" w:rsidP="00F10DD9">
      <w:pPr>
        <w:pStyle w:val="Heading2"/>
        <w:numPr>
          <w:ilvl w:val="1"/>
          <w:numId w:val="15"/>
        </w:numPr>
        <w:rPr>
          <w:sz w:val="22"/>
        </w:rPr>
      </w:pPr>
      <w:r w:rsidRPr="00F10DD9">
        <w:rPr>
          <w:sz w:val="22"/>
        </w:rPr>
        <w:t>Intervention</w:t>
      </w:r>
      <w:r w:rsidR="00C4061C">
        <w:rPr>
          <w:sz w:val="22"/>
        </w:rPr>
        <w:t xml:space="preserve"> summary</w:t>
      </w:r>
    </w:p>
    <w:p w14:paraId="47EC730E" w14:textId="74A78A79" w:rsidR="00C63199" w:rsidRDefault="00C63199" w:rsidP="00921BBC">
      <w:pPr>
        <w:ind w:left="360"/>
        <w:rPr>
          <w:ins w:id="0" w:author="Author"/>
          <w:b/>
        </w:rPr>
      </w:pPr>
      <w:r w:rsidRPr="00921BBC">
        <w:rPr>
          <w:b/>
        </w:rPr>
        <w:t>Please summari</w:t>
      </w:r>
      <w:r w:rsidR="00F10DD9" w:rsidRPr="00921BBC">
        <w:rPr>
          <w:b/>
        </w:rPr>
        <w:t>s</w:t>
      </w:r>
      <w:r w:rsidRPr="00921BBC">
        <w:rPr>
          <w:b/>
        </w:rPr>
        <w:t>e your intervention.</w:t>
      </w:r>
    </w:p>
    <w:p w14:paraId="4B899496" w14:textId="77777777" w:rsidR="00CB4A27" w:rsidRPr="00921BBC" w:rsidRDefault="00CB4A27" w:rsidP="00921BBC">
      <w:pPr>
        <w:ind w:left="360"/>
        <w:rPr>
          <w:b/>
        </w:rPr>
      </w:pPr>
    </w:p>
    <w:p w14:paraId="4C6BC5F7" w14:textId="53CCB969" w:rsidR="00231216" w:rsidRPr="00231216" w:rsidRDefault="00231216" w:rsidP="00231216">
      <w:pPr>
        <w:ind w:left="720"/>
        <w:rPr>
          <w:lang w:val="en-US"/>
        </w:rPr>
      </w:pPr>
      <w:r w:rsidRPr="00231216">
        <w:rPr>
          <w:lang w:val="en-US"/>
        </w:rPr>
        <w:t xml:space="preserve">a) In treatment villages, </w:t>
      </w:r>
      <w:r w:rsidR="00CD01AD">
        <w:rPr>
          <w:lang w:val="en-US"/>
        </w:rPr>
        <w:t>a local NGO, Rural Welfare Institute</w:t>
      </w:r>
      <w:r w:rsidR="004D554A">
        <w:rPr>
          <w:lang w:val="en-US"/>
        </w:rPr>
        <w:t xml:space="preserve"> (RWI)</w:t>
      </w:r>
      <w:r w:rsidR="00CD01AD">
        <w:rPr>
          <w:lang w:val="en-US"/>
        </w:rPr>
        <w:t>,</w:t>
      </w:r>
      <w:r w:rsidR="00CD01AD" w:rsidRPr="00231216">
        <w:rPr>
          <w:lang w:val="en-US"/>
        </w:rPr>
        <w:t xml:space="preserve"> </w:t>
      </w:r>
      <w:r w:rsidRPr="00231216">
        <w:rPr>
          <w:lang w:val="en-US"/>
        </w:rPr>
        <w:t xml:space="preserve">will deliver an intervention package that includes activities at the community and household levels, with additional activities and hardware for mothers of children under five. For households with non-functional latrines, </w:t>
      </w:r>
      <w:r w:rsidR="004D554A">
        <w:rPr>
          <w:lang w:val="en-US"/>
        </w:rPr>
        <w:t>RWI</w:t>
      </w:r>
      <w:r w:rsidR="00CD01AD" w:rsidRPr="00231216" w:rsidDel="00CD01AD">
        <w:rPr>
          <w:lang w:val="en-US"/>
        </w:rPr>
        <w:t xml:space="preserve"> </w:t>
      </w:r>
      <w:r w:rsidRPr="00231216">
        <w:rPr>
          <w:lang w:val="en-US"/>
        </w:rPr>
        <w:t xml:space="preserve">will </w:t>
      </w:r>
      <w:r w:rsidR="00CD01AD">
        <w:rPr>
          <w:lang w:val="en-US"/>
        </w:rPr>
        <w:t xml:space="preserve">hire masons to </w:t>
      </w:r>
      <w:r w:rsidRPr="00231216">
        <w:rPr>
          <w:lang w:val="en-US"/>
        </w:rPr>
        <w:t xml:space="preserve">provide </w:t>
      </w:r>
      <w:r w:rsidR="00CD01AD">
        <w:rPr>
          <w:lang w:val="en-US"/>
        </w:rPr>
        <w:t xml:space="preserve">the appropriate </w:t>
      </w:r>
      <w:r w:rsidRPr="00231216">
        <w:rPr>
          <w:lang w:val="en-US"/>
        </w:rPr>
        <w:t xml:space="preserve">repairs. </w:t>
      </w:r>
    </w:p>
    <w:p w14:paraId="5D966A5F" w14:textId="77777777" w:rsidR="00231216" w:rsidRPr="00231216" w:rsidRDefault="00231216" w:rsidP="00231216">
      <w:pPr>
        <w:ind w:left="720"/>
        <w:rPr>
          <w:lang w:val="en-US"/>
        </w:rPr>
      </w:pPr>
    </w:p>
    <w:p w14:paraId="5F9CF5F3" w14:textId="77777777" w:rsidR="00231216" w:rsidRDefault="00231216" w:rsidP="00231216">
      <w:pPr>
        <w:ind w:left="720"/>
        <w:rPr>
          <w:b/>
          <w:i/>
          <w:lang w:val="en-US"/>
        </w:rPr>
      </w:pPr>
      <w:r>
        <w:rPr>
          <w:b/>
          <w:i/>
          <w:lang w:val="en-US"/>
        </w:rPr>
        <w:t>Community Level Activities:</w:t>
      </w:r>
    </w:p>
    <w:p w14:paraId="17DC1836" w14:textId="2BB9E390" w:rsidR="00231216" w:rsidRDefault="00231216" w:rsidP="00231216">
      <w:pPr>
        <w:ind w:left="720"/>
        <w:rPr>
          <w:lang w:val="en-US"/>
        </w:rPr>
      </w:pPr>
      <w:r w:rsidRPr="00231216">
        <w:rPr>
          <w:lang w:val="en-US"/>
        </w:rPr>
        <w:t xml:space="preserve">At the community level, </w:t>
      </w:r>
      <w:r w:rsidR="00CD01AD">
        <w:rPr>
          <w:lang w:val="en-US"/>
        </w:rPr>
        <w:t>there are</w:t>
      </w:r>
      <w:r w:rsidRPr="00231216">
        <w:rPr>
          <w:lang w:val="en-US"/>
        </w:rPr>
        <w:t xml:space="preserve"> four activities</w:t>
      </w:r>
      <w:proofErr w:type="gramStart"/>
      <w:r w:rsidR="00CD01AD">
        <w:rPr>
          <w:lang w:val="en-US"/>
        </w:rPr>
        <w:t>.</w:t>
      </w:r>
      <w:r w:rsidRPr="00231216">
        <w:rPr>
          <w:lang w:val="en-US"/>
        </w:rPr>
        <w:t>.</w:t>
      </w:r>
      <w:proofErr w:type="gramEnd"/>
      <w:r w:rsidRPr="00231216">
        <w:rPr>
          <w:lang w:val="en-US"/>
        </w:rPr>
        <w:t xml:space="preserve"> </w:t>
      </w:r>
    </w:p>
    <w:p w14:paraId="73048078" w14:textId="155BD844" w:rsidR="00E5473B" w:rsidRPr="00E5473B" w:rsidRDefault="00E5473B" w:rsidP="00E5473B">
      <w:pPr>
        <w:ind w:left="720"/>
        <w:rPr>
          <w:i/>
          <w:lang w:val="en-US"/>
        </w:rPr>
      </w:pPr>
      <w:proofErr w:type="spellStart"/>
      <w:r>
        <w:rPr>
          <w:i/>
          <w:lang w:val="en-US"/>
        </w:rPr>
        <w:t>Palla</w:t>
      </w:r>
      <w:proofErr w:type="spellEnd"/>
      <w:r>
        <w:rPr>
          <w:i/>
          <w:lang w:val="en-US"/>
        </w:rPr>
        <w:t xml:space="preserve">: </w:t>
      </w:r>
      <w:r w:rsidR="00231216" w:rsidRPr="00231216">
        <w:rPr>
          <w:lang w:val="en-US"/>
        </w:rPr>
        <w:t xml:space="preserve">The first activity is a traditional performance known as </w:t>
      </w:r>
      <w:r w:rsidR="00231216" w:rsidRPr="00E5473B">
        <w:rPr>
          <w:lang w:val="en-US"/>
        </w:rPr>
        <w:t>a ‘</w:t>
      </w:r>
      <w:proofErr w:type="spellStart"/>
      <w:r w:rsidR="00231216" w:rsidRPr="00E5473B">
        <w:rPr>
          <w:i/>
          <w:lang w:val="en-US"/>
        </w:rPr>
        <w:t>palla</w:t>
      </w:r>
      <w:proofErr w:type="spellEnd"/>
      <w:r w:rsidR="00231216" w:rsidRPr="00E5473B">
        <w:rPr>
          <w:lang w:val="en-US"/>
        </w:rPr>
        <w:t xml:space="preserve">’, which includes a series of songs and skits that aim </w:t>
      </w:r>
      <w:r w:rsidR="00231216" w:rsidRPr="00E5473B">
        <w:t>to increase practical knowledge of latrine</w:t>
      </w:r>
      <w:r w:rsidR="00C941A3">
        <w:t xml:space="preserve"> use, pit emptying, and safe </w:t>
      </w:r>
      <w:proofErr w:type="spellStart"/>
      <w:r w:rsidR="00C941A3">
        <w:t>f</w:t>
      </w:r>
      <w:r w:rsidR="00231216" w:rsidRPr="00231216">
        <w:t>eces</w:t>
      </w:r>
      <w:proofErr w:type="spellEnd"/>
      <w:r w:rsidR="00231216" w:rsidRPr="00231216">
        <w:t xml:space="preserve"> disposal and perceived benefit of latrines, and decrease preference for OD. The </w:t>
      </w:r>
      <w:proofErr w:type="spellStart"/>
      <w:r w:rsidR="00231216" w:rsidRPr="00231216">
        <w:t>palla</w:t>
      </w:r>
      <w:proofErr w:type="spellEnd"/>
      <w:r w:rsidR="00EF72B1">
        <w:t xml:space="preserve">, which will </w:t>
      </w:r>
      <w:r w:rsidR="00975808">
        <w:t xml:space="preserve">be </w:t>
      </w:r>
      <w:r w:rsidR="00EF72B1">
        <w:t xml:space="preserve">performed by local troops hired, managed and trained by </w:t>
      </w:r>
      <w:r w:rsidR="000404DE">
        <w:t>RWI</w:t>
      </w:r>
      <w:r w:rsidR="00EF72B1">
        <w:t>,</w:t>
      </w:r>
      <w:r w:rsidR="00231216" w:rsidRPr="00231216">
        <w:t xml:space="preserve"> introduces and repeats a slogan in Oriya: ‘our clean, healthy, beautiful community’. The </w:t>
      </w:r>
      <w:proofErr w:type="spellStart"/>
      <w:r w:rsidR="00231216" w:rsidRPr="00231216">
        <w:t>palla</w:t>
      </w:r>
      <w:proofErr w:type="spellEnd"/>
      <w:r w:rsidR="00231216" w:rsidRPr="00231216">
        <w:t xml:space="preserve"> targets the ‘status’ motive, encouraging villagers to think about their households and their village compared to others, to consider what others may see when they visit.  </w:t>
      </w:r>
    </w:p>
    <w:p w14:paraId="545A4D10" w14:textId="62385CC7" w:rsidR="00E5473B" w:rsidRPr="00E5473B" w:rsidRDefault="00E5473B" w:rsidP="00231216">
      <w:pPr>
        <w:ind w:left="720"/>
      </w:pPr>
      <w:r>
        <w:rPr>
          <w:i/>
        </w:rPr>
        <w:t xml:space="preserve">Transect Walk: </w:t>
      </w:r>
      <w:r w:rsidR="00231216" w:rsidRPr="00231216">
        <w:t xml:space="preserve">The second activity is a </w:t>
      </w:r>
      <w:r w:rsidR="00231216" w:rsidRPr="00E5473B">
        <w:t>‘transect walk’,</w:t>
      </w:r>
      <w:r w:rsidR="00231216" w:rsidRPr="00231216">
        <w:t xml:space="preserve"> which aims to make community members aware of the true state of their village. Community mobilizers</w:t>
      </w:r>
      <w:r w:rsidR="000404DE">
        <w:t xml:space="preserve"> from RWI</w:t>
      </w:r>
      <w:r w:rsidR="00231216" w:rsidRPr="00231216">
        <w:t xml:space="preserve"> make a surprise visit to walk around and observe the village with members.</w:t>
      </w:r>
      <w:r w:rsidR="00C941A3">
        <w:t xml:space="preserve"> They use </w:t>
      </w:r>
      <w:proofErr w:type="spellStart"/>
      <w:r w:rsidR="00C941A3">
        <w:t>holi</w:t>
      </w:r>
      <w:proofErr w:type="spellEnd"/>
      <w:r w:rsidR="00C941A3">
        <w:t xml:space="preserve"> powder to mark </w:t>
      </w:r>
      <w:proofErr w:type="spellStart"/>
      <w:r w:rsidR="00C941A3">
        <w:t>f</w:t>
      </w:r>
      <w:r w:rsidR="00231216" w:rsidRPr="00231216">
        <w:t>eces</w:t>
      </w:r>
      <w:proofErr w:type="spellEnd"/>
      <w:r w:rsidR="00231216" w:rsidRPr="00231216">
        <w:t xml:space="preserve">, which enables those not on the walk </w:t>
      </w:r>
      <w:r w:rsidR="00231216" w:rsidRPr="00E5473B">
        <w:t xml:space="preserve">to observe its effects. </w:t>
      </w:r>
    </w:p>
    <w:p w14:paraId="4BF7E597" w14:textId="045973F2" w:rsidR="00E5473B" w:rsidRPr="00E5473B" w:rsidRDefault="00E5473B" w:rsidP="00231216">
      <w:pPr>
        <w:ind w:left="720"/>
      </w:pPr>
      <w:r w:rsidRPr="00E5473B">
        <w:rPr>
          <w:i/>
        </w:rPr>
        <w:t>Community meetings:</w:t>
      </w:r>
      <w:r w:rsidRPr="00E5473B">
        <w:t xml:space="preserve"> </w:t>
      </w:r>
      <w:r w:rsidR="00231216" w:rsidRPr="00E5473B">
        <w:t>The third activity is a series of community meetings</w:t>
      </w:r>
      <w:r w:rsidR="007A685B">
        <w:t xml:space="preserve"> organized and led by RWI</w:t>
      </w:r>
      <w:r w:rsidR="00231216" w:rsidRPr="00E5473B">
        <w:t xml:space="preserve">, one for women and one for men. During these meetings, participants come up with a vision for their community (like a goal) and decide on an action plan to achieve the vision. At this time, the participants are also asked to identify ‘positive deviant’ households that always use their latrines. These households are </w:t>
      </w:r>
      <w:r w:rsidR="00A9151B">
        <w:t xml:space="preserve">later </w:t>
      </w:r>
      <w:r w:rsidR="00231216" w:rsidRPr="00E5473B">
        <w:t>given a banner</w:t>
      </w:r>
      <w:r w:rsidR="00A9151B">
        <w:t xml:space="preserve"> by RWI</w:t>
      </w:r>
      <w:r w:rsidR="00231216" w:rsidRPr="00E5473B">
        <w:t xml:space="preserve"> to place in front of their house to publically recognize and praise their contribution to making the community cleaner, healthier and more beautiful. </w:t>
      </w:r>
    </w:p>
    <w:p w14:paraId="6E7BAFF3" w14:textId="111D4187" w:rsidR="00231216" w:rsidRPr="00231216" w:rsidRDefault="00E5473B" w:rsidP="00231216">
      <w:pPr>
        <w:ind w:left="720"/>
      </w:pPr>
      <w:r w:rsidRPr="00E5473B">
        <w:rPr>
          <w:i/>
        </w:rPr>
        <w:t>Wall Painting:</w:t>
      </w:r>
      <w:r w:rsidRPr="00E5473B">
        <w:t xml:space="preserve"> </w:t>
      </w:r>
      <w:r w:rsidR="00231216" w:rsidRPr="00E5473B">
        <w:t>The fourth activity is a wall painting of</w:t>
      </w:r>
      <w:r w:rsidR="00231216" w:rsidRPr="00231216">
        <w:t xml:space="preserve"> a map of the village that identifies the positive deviant households. The painting aims to remind the village of their goal and motivate other households to use their latrines. </w:t>
      </w:r>
      <w:r w:rsidR="00A9151B">
        <w:t xml:space="preserve">RWI will hire and supervise local artisans to paint these murals. </w:t>
      </w:r>
    </w:p>
    <w:p w14:paraId="1535109F" w14:textId="77777777" w:rsidR="00CD01AD" w:rsidRPr="00231216" w:rsidRDefault="00CD01AD" w:rsidP="00231216">
      <w:pPr>
        <w:ind w:left="720"/>
      </w:pPr>
    </w:p>
    <w:p w14:paraId="0BB90FBA" w14:textId="77777777" w:rsidR="00231216" w:rsidRDefault="00231216" w:rsidP="00231216">
      <w:pPr>
        <w:ind w:left="720"/>
        <w:rPr>
          <w:b/>
          <w:i/>
        </w:rPr>
      </w:pPr>
      <w:r>
        <w:rPr>
          <w:b/>
          <w:i/>
        </w:rPr>
        <w:t>Household Level Activities</w:t>
      </w:r>
    </w:p>
    <w:p w14:paraId="02E157F6" w14:textId="7AF71FD8" w:rsidR="00836B39" w:rsidRDefault="00836B39" w:rsidP="00836B39">
      <w:pPr>
        <w:ind w:left="720"/>
      </w:pPr>
      <w:r>
        <w:rPr>
          <w:i/>
        </w:rPr>
        <w:t xml:space="preserve">Household visits: </w:t>
      </w:r>
      <w:r w:rsidR="00231216" w:rsidRPr="00231216">
        <w:t>At the household level, a</w:t>
      </w:r>
      <w:r w:rsidR="009E451F">
        <w:t>n RWI</w:t>
      </w:r>
      <w:r w:rsidR="00231216" w:rsidRPr="00231216">
        <w:t xml:space="preserve"> mobilizer will </w:t>
      </w:r>
      <w:r w:rsidR="00231216" w:rsidRPr="00836B39">
        <w:t xml:space="preserve">make </w:t>
      </w:r>
      <w:proofErr w:type="spellStart"/>
      <w:r w:rsidR="00E5473B" w:rsidRPr="00836B39">
        <w:rPr>
          <w:i/>
        </w:rPr>
        <w:t>hou</w:t>
      </w:r>
      <w:r w:rsidR="009E451F">
        <w:rPr>
          <w:i/>
        </w:rPr>
        <w:t>e</w:t>
      </w:r>
      <w:r w:rsidR="00E5473B" w:rsidRPr="00836B39">
        <w:rPr>
          <w:i/>
        </w:rPr>
        <w:t>shold</w:t>
      </w:r>
      <w:proofErr w:type="spellEnd"/>
      <w:r w:rsidR="00231216" w:rsidRPr="00836B39">
        <w:rPr>
          <w:i/>
        </w:rPr>
        <w:t xml:space="preserve"> visits</w:t>
      </w:r>
      <w:r w:rsidR="00231216" w:rsidRPr="00836B39">
        <w:t xml:space="preserve"> to all households with latrines, providing targeted information, repeating key messages, and encouraging commitment to the community vision of latrine use by all members of the household at all times. These visits personally reinforce community messages and secure household pledges; they are important for those members who may o</w:t>
      </w:r>
      <w:r w:rsidR="00231216" w:rsidRPr="00231216">
        <w:t xml:space="preserve">r may not have been able to participate in other community-level activities. </w:t>
      </w:r>
    </w:p>
    <w:p w14:paraId="04FF0780" w14:textId="44A96651" w:rsidR="00231216" w:rsidRPr="00231216" w:rsidRDefault="00836B39" w:rsidP="00836B39">
      <w:pPr>
        <w:ind w:left="720"/>
      </w:pPr>
      <w:r w:rsidRPr="00836B39">
        <w:rPr>
          <w:i/>
        </w:rPr>
        <w:t>Latrine Repairs:</w:t>
      </w:r>
      <w:r>
        <w:t xml:space="preserve"> </w:t>
      </w:r>
      <w:r w:rsidR="00231216" w:rsidRPr="00231216">
        <w:t xml:space="preserve">Households that need latrine repairs will receive repairs </w:t>
      </w:r>
      <w:r w:rsidR="00CA2704">
        <w:t xml:space="preserve">from masons hired by RWI </w:t>
      </w:r>
      <w:r w:rsidR="00231216" w:rsidRPr="00231216">
        <w:t>so that a key barrier to use</w:t>
      </w:r>
      <w:r w:rsidR="00503A85">
        <w:t>—unavailability of a functional latrine—</w:t>
      </w:r>
      <w:r w:rsidR="00231216" w:rsidRPr="00231216">
        <w:t xml:space="preserve"> is removed. </w:t>
      </w:r>
      <w:r w:rsidR="00231216" w:rsidRPr="00231216">
        <w:rPr>
          <w:lang w:val="en-US"/>
        </w:rPr>
        <w:t xml:space="preserve">We will include latrine observation measures in our census survey of eligible households so we can determine if repairs are needed and if so, what the exact </w:t>
      </w:r>
      <w:r w:rsidR="00231216" w:rsidRPr="00231216">
        <w:rPr>
          <w:lang w:val="en-US"/>
        </w:rPr>
        <w:lastRenderedPageBreak/>
        <w:t xml:space="preserve">structural problems are for those non-functional latrines. </w:t>
      </w:r>
      <w:r w:rsidR="00231216" w:rsidRPr="00231216">
        <w:t xml:space="preserve">In our experience </w:t>
      </w:r>
      <w:r w:rsidR="00503A85">
        <w:t>from previous research in the area</w:t>
      </w:r>
      <w:r w:rsidR="00231216" w:rsidRPr="00231216">
        <w:t xml:space="preserve">, many households had unfinished latrines. Organizations came in to the villages to build latrines and once completed enough, took a picture to send in and receive their payment. These pictures could easily hide unfinished aspects, like missing pipes. Households were then left with no recourse and no funds to make their latrines functional. </w:t>
      </w:r>
      <w:r w:rsidR="00231216">
        <w:rPr>
          <w:lang w:val="en-US"/>
        </w:rPr>
        <w:t>W</w:t>
      </w:r>
      <w:r w:rsidR="00231216" w:rsidRPr="00231216">
        <w:rPr>
          <w:lang w:val="en-US"/>
        </w:rPr>
        <w:t>e will develop a ‘latrine repair eligibility criteria’ as there may be some latrine</w:t>
      </w:r>
      <w:r w:rsidR="00875761">
        <w:rPr>
          <w:lang w:val="en-US"/>
        </w:rPr>
        <w:t>s</w:t>
      </w:r>
      <w:r w:rsidR="00231216" w:rsidRPr="00231216">
        <w:rPr>
          <w:lang w:val="en-US"/>
        </w:rPr>
        <w:t xml:space="preserve"> beyond repair or that would cost too much too repair. </w:t>
      </w:r>
      <w:r w:rsidR="00875761">
        <w:rPr>
          <w:lang w:val="en-US"/>
        </w:rPr>
        <w:t xml:space="preserve">From formative research, </w:t>
      </w:r>
      <w:r w:rsidR="00DC172D">
        <w:rPr>
          <w:lang w:val="en-US"/>
        </w:rPr>
        <w:t>that included a</w:t>
      </w:r>
      <w:r w:rsidR="00DC172D" w:rsidRPr="00DC172D">
        <w:rPr>
          <w:lang w:val="en-US"/>
        </w:rPr>
        <w:t xml:space="preserve"> census of 7 villages (N=1405 HHs), we expect the following to be common structural problems: missing slabs, missing pipes connecting pans and pits, and unconnected pans and pits (though pipe present</w:t>
      </w:r>
      <w:r w:rsidR="0094308E">
        <w:rPr>
          <w:lang w:val="en-US"/>
        </w:rPr>
        <w:t xml:space="preserve">). These repairs are </w:t>
      </w:r>
      <w:proofErr w:type="gramStart"/>
      <w:r w:rsidR="0094308E">
        <w:rPr>
          <w:lang w:val="en-US"/>
        </w:rPr>
        <w:t>well-within</w:t>
      </w:r>
      <w:proofErr w:type="gramEnd"/>
      <w:r w:rsidR="0094308E">
        <w:rPr>
          <w:lang w:val="en-US"/>
        </w:rPr>
        <w:t xml:space="preserve"> the capacity of masons. There may be other repairs needed </w:t>
      </w:r>
      <w:r w:rsidR="00213232">
        <w:rPr>
          <w:lang w:val="en-US"/>
        </w:rPr>
        <w:t xml:space="preserve">that will be discovered via observation during the </w:t>
      </w:r>
      <w:r w:rsidR="0094308E">
        <w:rPr>
          <w:lang w:val="en-US"/>
        </w:rPr>
        <w:t>baseline census</w:t>
      </w:r>
      <w:r w:rsidR="007E1D07">
        <w:rPr>
          <w:lang w:val="en-US"/>
        </w:rPr>
        <w:t xml:space="preserve">. These </w:t>
      </w:r>
      <w:r w:rsidR="00586BD1">
        <w:rPr>
          <w:lang w:val="en-US"/>
        </w:rPr>
        <w:t xml:space="preserve">repairs </w:t>
      </w:r>
      <w:r w:rsidR="007E1D07">
        <w:rPr>
          <w:lang w:val="en-US"/>
        </w:rPr>
        <w:t>will be considered based on mason capacity, cost, and time needed.</w:t>
      </w:r>
      <w:r w:rsidR="00875761">
        <w:rPr>
          <w:lang w:val="en-US"/>
        </w:rPr>
        <w:t xml:space="preserve"> </w:t>
      </w:r>
      <w:r w:rsidR="00231216" w:rsidRPr="00231216">
        <w:rPr>
          <w:lang w:val="en-US"/>
        </w:rPr>
        <w:t>After the baseline census of households with latrines, we can apply these criteria to identify the final list of eligible households for the study sample.</w:t>
      </w:r>
      <w:r w:rsidR="00231216">
        <w:t xml:space="preserve"> </w:t>
      </w:r>
      <w:r w:rsidR="00231216" w:rsidRPr="00231216">
        <w:t xml:space="preserve">Local masons will make repairs. By brining in masons to complete these latrines or make minor repairs to broken structures, we are simply providing households with the latrine they thought they were going to receive. We are not considering training masons at this stage. However, we will make it known to all villagers when the mason will be coming. We will provide very specific repairs, but villagers will be able to hire the masons when they are there to do additional work. They will also have their contact information should they need them in the future. </w:t>
      </w:r>
    </w:p>
    <w:p w14:paraId="1EEDA07C" w14:textId="77777777" w:rsidR="00231216" w:rsidRPr="00231216" w:rsidRDefault="00231216" w:rsidP="00EF3AA8"/>
    <w:p w14:paraId="1CCBA03B" w14:textId="77777777" w:rsidR="00503A85" w:rsidRPr="00503A85" w:rsidRDefault="00503A85" w:rsidP="00231216">
      <w:pPr>
        <w:ind w:left="720"/>
        <w:rPr>
          <w:b/>
          <w:i/>
        </w:rPr>
      </w:pPr>
      <w:r w:rsidRPr="00503A85">
        <w:rPr>
          <w:b/>
          <w:i/>
        </w:rPr>
        <w:t>Mother Group Meetings</w:t>
      </w:r>
    </w:p>
    <w:p w14:paraId="1D3281C7" w14:textId="5E9A4EC4" w:rsidR="00231216" w:rsidRPr="00231216" w:rsidRDefault="00231216" w:rsidP="00231216">
      <w:pPr>
        <w:ind w:left="720"/>
      </w:pPr>
      <w:r w:rsidRPr="00231216">
        <w:t xml:space="preserve">Finally, </w:t>
      </w:r>
      <w:r w:rsidR="00CA2704">
        <w:t>RWI</w:t>
      </w:r>
      <w:r w:rsidR="00CA2704" w:rsidRPr="00231216">
        <w:t xml:space="preserve"> </w:t>
      </w:r>
      <w:r w:rsidRPr="00231216">
        <w:t xml:space="preserve">will hold a targeted meeting open to all mothers/caregivers of children under age five to provide them with action </w:t>
      </w:r>
      <w:r w:rsidRPr="00503A85">
        <w:t>knowledge and hardware (sc</w:t>
      </w:r>
      <w:r w:rsidR="00C941A3">
        <w:t xml:space="preserve">oops, potties) for safe child </w:t>
      </w:r>
      <w:proofErr w:type="spellStart"/>
      <w:r w:rsidR="00C941A3">
        <w:t>f</w:t>
      </w:r>
      <w:r w:rsidRPr="00503A85">
        <w:t>eces</w:t>
      </w:r>
      <w:proofErr w:type="spellEnd"/>
      <w:r w:rsidRPr="00503A85">
        <w:t xml:space="preserve"> disposal. Costs are not</w:t>
      </w:r>
      <w:r w:rsidRPr="00231216">
        <w:t xml:space="preserve"> high: scoops cost 39 rupees each and potties cost 300 rupees each, though there may be even cheaper models on the market.</w:t>
      </w:r>
      <w:r w:rsidR="00CA2704">
        <w:t xml:space="preserve"> M</w:t>
      </w:r>
      <w:r w:rsidRPr="00231216">
        <w:t xml:space="preserve">embers of </w:t>
      </w:r>
      <w:r w:rsidR="00CA2704">
        <w:t>RWI</w:t>
      </w:r>
      <w:r w:rsidRPr="00231216">
        <w:t xml:space="preserve"> </w:t>
      </w:r>
      <w:r w:rsidR="00CA2704">
        <w:t>will</w:t>
      </w:r>
      <w:r w:rsidR="00CA2704" w:rsidRPr="00231216">
        <w:t xml:space="preserve"> </w:t>
      </w:r>
      <w:r w:rsidRPr="00231216">
        <w:t xml:space="preserve">provide the necessary instruction for how to use this hardware and why it is important. We believe this aspect of the intervention is sustainable and scalable because we believe </w:t>
      </w:r>
      <w:proofErr w:type="spellStart"/>
      <w:r w:rsidRPr="00231216">
        <w:t>Anganwadi</w:t>
      </w:r>
      <w:proofErr w:type="spellEnd"/>
      <w:r w:rsidRPr="00231216">
        <w:t xml:space="preserve"> workers or members of women’s groups could be trained to lead such sessions in the future</w:t>
      </w:r>
      <w:r w:rsidR="00CA2704">
        <w:t xml:space="preserve"> if brought to scale</w:t>
      </w:r>
      <w:r w:rsidRPr="00231216">
        <w:t>. Additionally, once women start using potties and scoops, they could also train one another. In terms of hardware, there is an initial investment, but women could re-use the potties if they have another child or give them to another family if their children outgrow them. If the potties do break, the women can use the scoops. They can have the child squat over the scoop, instead of the potty, and simply us</w:t>
      </w:r>
      <w:r w:rsidR="00C941A3">
        <w:t xml:space="preserve">e the scoop to dispose of the </w:t>
      </w:r>
      <w:proofErr w:type="spellStart"/>
      <w:r w:rsidR="00C941A3">
        <w:t>f</w:t>
      </w:r>
      <w:r w:rsidRPr="00231216">
        <w:t>eces</w:t>
      </w:r>
      <w:proofErr w:type="spellEnd"/>
      <w:r w:rsidRPr="00231216">
        <w:t xml:space="preserve">. If the scoop breaks, they can improvise by using other materials, like plastic or metal. </w:t>
      </w:r>
    </w:p>
    <w:p w14:paraId="5A782CC8" w14:textId="77777777" w:rsidR="00A46ED5" w:rsidRDefault="00A46ED5" w:rsidP="00A46ED5"/>
    <w:p w14:paraId="1017CE75" w14:textId="77777777" w:rsidR="006A32BC" w:rsidRDefault="006A32BC" w:rsidP="006A32BC">
      <w:pPr>
        <w:ind w:left="720"/>
        <w:rPr>
          <w:b/>
          <w:i/>
          <w:lang w:val="en-US"/>
        </w:rPr>
      </w:pPr>
      <w:r>
        <w:rPr>
          <w:b/>
          <w:i/>
          <w:lang w:val="en-US"/>
        </w:rPr>
        <w:t>Overall process of intervention delivery</w:t>
      </w:r>
    </w:p>
    <w:p w14:paraId="4F9C765B" w14:textId="77777777" w:rsidR="0029376C" w:rsidRDefault="006A32BC" w:rsidP="006A32BC">
      <w:pPr>
        <w:ind w:left="720"/>
        <w:rPr>
          <w:lang w:val="en-US"/>
        </w:rPr>
      </w:pPr>
      <w:r>
        <w:rPr>
          <w:lang w:val="en-US"/>
        </w:rPr>
        <w:t>T</w:t>
      </w:r>
      <w:r w:rsidRPr="00231216">
        <w:rPr>
          <w:lang w:val="en-US"/>
        </w:rPr>
        <w:t xml:space="preserve">he ‘processes of change’ from the trans-theoretical model informed the order of </w:t>
      </w:r>
      <w:r w:rsidR="0049404B">
        <w:rPr>
          <w:lang w:val="en-US"/>
        </w:rPr>
        <w:t xml:space="preserve">intervention </w:t>
      </w:r>
      <w:r w:rsidRPr="00231216">
        <w:rPr>
          <w:lang w:val="en-US"/>
        </w:rPr>
        <w:t>activity delivery</w:t>
      </w:r>
      <w:r>
        <w:rPr>
          <w:lang w:val="en-US"/>
        </w:rPr>
        <w:t xml:space="preserve"> (</w:t>
      </w:r>
      <w:proofErr w:type="spellStart"/>
      <w:r>
        <w:rPr>
          <w:lang w:val="en-US"/>
        </w:rPr>
        <w:t>Prochaska</w:t>
      </w:r>
      <w:proofErr w:type="spellEnd"/>
      <w:r>
        <w:rPr>
          <w:lang w:val="en-US"/>
        </w:rPr>
        <w:t xml:space="preserve">, 2013). </w:t>
      </w:r>
      <w:proofErr w:type="spellStart"/>
      <w:r>
        <w:rPr>
          <w:lang w:val="en-US"/>
        </w:rPr>
        <w:t>Prochaska</w:t>
      </w:r>
      <w:proofErr w:type="spellEnd"/>
      <w:r>
        <w:rPr>
          <w:lang w:val="en-US"/>
        </w:rPr>
        <w:t xml:space="preserve"> et al note various stages of change, from pre-contemplation (has not considered change), to contemplation (intend to take action in future), preparation (some steps taken in appropriate direction of change), action, and maintenance (sustained behavior). </w:t>
      </w:r>
      <w:r w:rsidR="0029376C">
        <w:rPr>
          <w:lang w:val="en-US"/>
        </w:rPr>
        <w:t xml:space="preserve">Based on our formative research, we recognize that when the intervention team first enters the villages, most dwellers will not have participated in any pro-latrine use behavior change activities and </w:t>
      </w:r>
      <w:r w:rsidR="0029376C">
        <w:rPr>
          <w:lang w:val="en-US"/>
        </w:rPr>
        <w:lastRenderedPageBreak/>
        <w:t xml:space="preserve">may not be thinking at all about latrine use. They may be in the ‘pre-contemplation’ phase. As such, the ‘processes of change’, also outlined by </w:t>
      </w:r>
      <w:proofErr w:type="spellStart"/>
      <w:r w:rsidR="0029376C">
        <w:rPr>
          <w:lang w:val="en-US"/>
        </w:rPr>
        <w:t>Prochaska</w:t>
      </w:r>
      <w:proofErr w:type="spellEnd"/>
      <w:r w:rsidR="0029376C">
        <w:rPr>
          <w:lang w:val="en-US"/>
        </w:rPr>
        <w:t xml:space="preserve"> et al, are useful strategies for moving people from moving through these stages of change towards healthy behavior. </w:t>
      </w:r>
    </w:p>
    <w:p w14:paraId="501E0E7A" w14:textId="77777777" w:rsidR="0029376C" w:rsidRDefault="0029376C" w:rsidP="006A32BC">
      <w:pPr>
        <w:ind w:left="720"/>
        <w:rPr>
          <w:lang w:val="en-US"/>
        </w:rPr>
      </w:pPr>
      <w:r>
        <w:rPr>
          <w:lang w:val="en-US"/>
        </w:rPr>
        <w:t>Specifically, the processes are as follows:</w:t>
      </w:r>
    </w:p>
    <w:p w14:paraId="73640BBA" w14:textId="77777777" w:rsidR="00151557" w:rsidRDefault="0029376C" w:rsidP="00266D2D">
      <w:pPr>
        <w:pStyle w:val="ListParagraph"/>
        <w:numPr>
          <w:ilvl w:val="0"/>
          <w:numId w:val="31"/>
        </w:numPr>
        <w:rPr>
          <w:lang w:val="en-US"/>
        </w:rPr>
      </w:pPr>
      <w:r w:rsidRPr="0029376C">
        <w:rPr>
          <w:lang w:val="en-US"/>
        </w:rPr>
        <w:t xml:space="preserve">‘Consciousness </w:t>
      </w:r>
      <w:proofErr w:type="gramStart"/>
      <w:r w:rsidRPr="0029376C">
        <w:rPr>
          <w:lang w:val="en-US"/>
        </w:rPr>
        <w:t>raising</w:t>
      </w:r>
      <w:proofErr w:type="gramEnd"/>
      <w:r w:rsidRPr="0029376C">
        <w:rPr>
          <w:lang w:val="en-US"/>
        </w:rPr>
        <w:t>’</w:t>
      </w:r>
      <w:r>
        <w:rPr>
          <w:lang w:val="en-US"/>
        </w:rPr>
        <w:t>: This involves</w:t>
      </w:r>
      <w:r w:rsidRPr="0029376C">
        <w:rPr>
          <w:lang w:val="en-US"/>
        </w:rPr>
        <w:t xml:space="preserve"> </w:t>
      </w:r>
      <w:r>
        <w:rPr>
          <w:lang w:val="en-US"/>
        </w:rPr>
        <w:t xml:space="preserve">introducing people to new ideas and facts that support the healthy behavior change. </w:t>
      </w:r>
    </w:p>
    <w:p w14:paraId="385B96A5" w14:textId="6022CF69" w:rsidR="0029376C" w:rsidRDefault="0029376C" w:rsidP="00266D2D">
      <w:pPr>
        <w:pStyle w:val="ListParagraph"/>
        <w:numPr>
          <w:ilvl w:val="1"/>
          <w:numId w:val="31"/>
        </w:numPr>
        <w:rPr>
          <w:lang w:val="en-US"/>
        </w:rPr>
      </w:pPr>
      <w:r>
        <w:rPr>
          <w:lang w:val="en-US"/>
        </w:rPr>
        <w:t xml:space="preserve">The </w:t>
      </w:r>
      <w:proofErr w:type="spellStart"/>
      <w:r>
        <w:rPr>
          <w:lang w:val="en-US"/>
        </w:rPr>
        <w:t>palla</w:t>
      </w:r>
      <w:proofErr w:type="spellEnd"/>
      <w:r>
        <w:rPr>
          <w:lang w:val="en-US"/>
        </w:rPr>
        <w:t xml:space="preserve"> performance, as a community wide event, introduces (and for </w:t>
      </w:r>
      <w:proofErr w:type="gramStart"/>
      <w:r>
        <w:rPr>
          <w:lang w:val="en-US"/>
        </w:rPr>
        <w:t>some ,</w:t>
      </w:r>
      <w:proofErr w:type="gramEnd"/>
      <w:r>
        <w:rPr>
          <w:lang w:val="en-US"/>
        </w:rPr>
        <w:t xml:space="preserve"> perhaps) re-introduces facts and ideas about latrine use and safe child feces disposal. The </w:t>
      </w:r>
      <w:proofErr w:type="gramStart"/>
      <w:r>
        <w:rPr>
          <w:lang w:val="en-US"/>
        </w:rPr>
        <w:t>‘facts’  and</w:t>
      </w:r>
      <w:proofErr w:type="gramEnd"/>
      <w:r>
        <w:rPr>
          <w:lang w:val="en-US"/>
        </w:rPr>
        <w:t xml:space="preserve"> ‘ideas’ of focus are those identified in the formative research that pre-ceded this trial.</w:t>
      </w:r>
    </w:p>
    <w:p w14:paraId="7A67477B" w14:textId="77777777" w:rsidR="00151557" w:rsidRDefault="0029376C" w:rsidP="00266D2D">
      <w:pPr>
        <w:pStyle w:val="ListParagraph"/>
        <w:numPr>
          <w:ilvl w:val="0"/>
          <w:numId w:val="31"/>
        </w:numPr>
        <w:rPr>
          <w:lang w:val="en-US"/>
        </w:rPr>
      </w:pPr>
      <w:r>
        <w:rPr>
          <w:lang w:val="en-US"/>
        </w:rPr>
        <w:t>‘Dramatic Relief’:</w:t>
      </w:r>
      <w:r w:rsidR="003B149D">
        <w:rPr>
          <w:lang w:val="en-US"/>
        </w:rPr>
        <w:t xml:space="preserve"> This entails an experience of negative emotions that may be associated with the unhealthy behavior, which is open defecation in this case. </w:t>
      </w:r>
    </w:p>
    <w:p w14:paraId="749F1BA6" w14:textId="672E3996" w:rsidR="00151557" w:rsidRDefault="00B53E80" w:rsidP="00266D2D">
      <w:pPr>
        <w:pStyle w:val="ListParagraph"/>
        <w:numPr>
          <w:ilvl w:val="1"/>
          <w:numId w:val="31"/>
        </w:numPr>
        <w:rPr>
          <w:lang w:val="en-US"/>
        </w:rPr>
      </w:pPr>
      <w:r>
        <w:rPr>
          <w:lang w:val="en-US"/>
        </w:rPr>
        <w:t xml:space="preserve">Following the </w:t>
      </w:r>
      <w:proofErr w:type="spellStart"/>
      <w:r>
        <w:rPr>
          <w:lang w:val="en-US"/>
        </w:rPr>
        <w:t>palla</w:t>
      </w:r>
      <w:proofErr w:type="spellEnd"/>
      <w:r>
        <w:rPr>
          <w:lang w:val="en-US"/>
        </w:rPr>
        <w:t xml:space="preserve">, RWI holds </w:t>
      </w:r>
      <w:proofErr w:type="gramStart"/>
      <w:r>
        <w:rPr>
          <w:lang w:val="en-US"/>
        </w:rPr>
        <w:t xml:space="preserve">a surprise </w:t>
      </w:r>
      <w:r w:rsidR="00151557">
        <w:rPr>
          <w:lang w:val="en-US"/>
        </w:rPr>
        <w:t>t</w:t>
      </w:r>
      <w:r>
        <w:rPr>
          <w:lang w:val="en-US"/>
        </w:rPr>
        <w:t>ransect</w:t>
      </w:r>
      <w:proofErr w:type="gramEnd"/>
      <w:r>
        <w:rPr>
          <w:lang w:val="en-US"/>
        </w:rPr>
        <w:t xml:space="preserve"> walk to observe the village. In so doing, </w:t>
      </w:r>
      <w:r w:rsidR="00151557">
        <w:rPr>
          <w:lang w:val="en-US"/>
        </w:rPr>
        <w:t xml:space="preserve">RWI also walks through open defecation sites and deposits </w:t>
      </w:r>
      <w:proofErr w:type="spellStart"/>
      <w:r w:rsidR="00151557">
        <w:rPr>
          <w:lang w:val="en-US"/>
        </w:rPr>
        <w:t>holi</w:t>
      </w:r>
      <w:proofErr w:type="spellEnd"/>
      <w:r w:rsidR="00151557">
        <w:rPr>
          <w:lang w:val="en-US"/>
        </w:rPr>
        <w:t xml:space="preserve"> powder on feces to make them stand out in the environment. This activity is intended to make people aware of the filth of the community and the potential risks to health that such filth could cause. </w:t>
      </w:r>
    </w:p>
    <w:p w14:paraId="27F2747A" w14:textId="6A484FBA" w:rsidR="00151557" w:rsidRDefault="00151557" w:rsidP="00266D2D">
      <w:pPr>
        <w:pStyle w:val="ListParagraph"/>
        <w:numPr>
          <w:ilvl w:val="0"/>
          <w:numId w:val="31"/>
        </w:numPr>
        <w:rPr>
          <w:lang w:val="en-US"/>
        </w:rPr>
      </w:pPr>
      <w:r>
        <w:rPr>
          <w:lang w:val="en-US"/>
        </w:rPr>
        <w:t>‘Self-reevaluation’: This is the realization that the behavior is associated with identity.</w:t>
      </w:r>
    </w:p>
    <w:p w14:paraId="58382929" w14:textId="77777777" w:rsidR="00151557" w:rsidRDefault="00151557" w:rsidP="00266D2D">
      <w:pPr>
        <w:pStyle w:val="ListParagraph"/>
        <w:numPr>
          <w:ilvl w:val="0"/>
          <w:numId w:val="31"/>
        </w:numPr>
        <w:rPr>
          <w:lang w:val="en-US"/>
        </w:rPr>
      </w:pPr>
      <w:r>
        <w:rPr>
          <w:lang w:val="en-US"/>
        </w:rPr>
        <w:t>‘Environmental reevaluation’: This is the realization that the behavior—whether good or bad-- has an impact on a person’s physical and social environment.</w:t>
      </w:r>
    </w:p>
    <w:p w14:paraId="37E9EB14" w14:textId="38546342" w:rsidR="00151557" w:rsidRDefault="00151557" w:rsidP="00266D2D">
      <w:pPr>
        <w:pStyle w:val="ListParagraph"/>
        <w:numPr>
          <w:ilvl w:val="0"/>
          <w:numId w:val="31"/>
        </w:numPr>
        <w:rPr>
          <w:lang w:val="en-US"/>
        </w:rPr>
      </w:pPr>
      <w:r>
        <w:rPr>
          <w:lang w:val="en-US"/>
        </w:rPr>
        <w:t xml:space="preserve">Self-liberation’: This is the commitment to make the behavioral change. </w:t>
      </w:r>
    </w:p>
    <w:p w14:paraId="69E57DC8" w14:textId="60CC8B12" w:rsidR="00EC7D41" w:rsidRDefault="00151557" w:rsidP="00266D2D">
      <w:pPr>
        <w:pStyle w:val="ListParagraph"/>
        <w:numPr>
          <w:ilvl w:val="1"/>
          <w:numId w:val="31"/>
        </w:numPr>
        <w:rPr>
          <w:lang w:val="en-US"/>
        </w:rPr>
      </w:pPr>
      <w:r>
        <w:rPr>
          <w:lang w:val="en-US"/>
        </w:rPr>
        <w:t xml:space="preserve">The community meetings combine self-reevaluation, environmental reevaluation and self-liberation ideas. </w:t>
      </w:r>
      <w:r w:rsidR="00481175">
        <w:rPr>
          <w:lang w:val="en-US"/>
        </w:rPr>
        <w:t xml:space="preserve">They start with ‘consciousness raising’, recognizing that all participants </w:t>
      </w:r>
      <w:r w:rsidR="00804079">
        <w:rPr>
          <w:lang w:val="en-US"/>
        </w:rPr>
        <w:t xml:space="preserve">may not have been able to attend the palls. </w:t>
      </w:r>
      <w:r>
        <w:rPr>
          <w:lang w:val="en-US"/>
        </w:rPr>
        <w:t xml:space="preserve">They </w:t>
      </w:r>
      <w:r w:rsidR="00804079">
        <w:rPr>
          <w:lang w:val="en-US"/>
        </w:rPr>
        <w:t>then</w:t>
      </w:r>
      <w:r>
        <w:rPr>
          <w:lang w:val="en-US"/>
        </w:rPr>
        <w:t xml:space="preserve"> discuss how the behavior impacts all, and specifically the identity of the community as a whole</w:t>
      </w:r>
      <w:r w:rsidR="00F90BC7">
        <w:rPr>
          <w:lang w:val="en-US"/>
        </w:rPr>
        <w:t xml:space="preserve"> and</w:t>
      </w:r>
      <w:r>
        <w:rPr>
          <w:lang w:val="en-US"/>
        </w:rPr>
        <w:t xml:space="preserve"> </w:t>
      </w:r>
      <w:proofErr w:type="gramStart"/>
      <w:r>
        <w:rPr>
          <w:lang w:val="en-US"/>
        </w:rPr>
        <w:t>how it is viewed by outsiders</w:t>
      </w:r>
      <w:proofErr w:type="gramEnd"/>
      <w:r w:rsidR="00F90BC7">
        <w:rPr>
          <w:lang w:val="en-US"/>
        </w:rPr>
        <w:t xml:space="preserve"> (self-</w:t>
      </w:r>
      <w:r w:rsidR="00975808">
        <w:rPr>
          <w:lang w:val="en-US"/>
        </w:rPr>
        <w:t>reevaluation</w:t>
      </w:r>
      <w:r w:rsidR="00F90BC7">
        <w:rPr>
          <w:lang w:val="en-US"/>
        </w:rPr>
        <w:t>)</w:t>
      </w:r>
      <w:r>
        <w:rPr>
          <w:lang w:val="en-US"/>
        </w:rPr>
        <w:t>. It takes time to reflect on the transect walk and to discuss with all what open defecation does to their shared physical environment, and it also acknowledges and celebrates positive deviants in the community who use their latrine all the time</w:t>
      </w:r>
      <w:r w:rsidR="00481175">
        <w:rPr>
          <w:lang w:val="en-US"/>
        </w:rPr>
        <w:t>, establishing a person or people to be considered socially positive contributors</w:t>
      </w:r>
      <w:r w:rsidR="00F90BC7">
        <w:rPr>
          <w:lang w:val="en-US"/>
        </w:rPr>
        <w:t xml:space="preserve"> (environmental re-evaluation)</w:t>
      </w:r>
      <w:r>
        <w:rPr>
          <w:lang w:val="en-US"/>
        </w:rPr>
        <w:t>.</w:t>
      </w:r>
      <w:r w:rsidR="00481175">
        <w:rPr>
          <w:lang w:val="en-US"/>
        </w:rPr>
        <w:t xml:space="preserve"> The </w:t>
      </w:r>
      <w:proofErr w:type="gramStart"/>
      <w:r w:rsidR="00481175">
        <w:rPr>
          <w:lang w:val="en-US"/>
        </w:rPr>
        <w:t xml:space="preserve">meetings then have participants identify action </w:t>
      </w:r>
      <w:proofErr w:type="spellStart"/>
      <w:r w:rsidR="00481175">
        <w:rPr>
          <w:lang w:val="en-US"/>
        </w:rPr>
        <w:t>stps</w:t>
      </w:r>
      <w:proofErr w:type="spellEnd"/>
      <w:r w:rsidR="00481175">
        <w:rPr>
          <w:lang w:val="en-US"/>
        </w:rPr>
        <w:t xml:space="preserve"> they can take and ends</w:t>
      </w:r>
      <w:proofErr w:type="gramEnd"/>
      <w:r w:rsidR="00481175">
        <w:rPr>
          <w:lang w:val="en-US"/>
        </w:rPr>
        <w:t xml:space="preserve"> with a commitment to th</w:t>
      </w:r>
      <w:r w:rsidR="00F90BC7">
        <w:rPr>
          <w:lang w:val="en-US"/>
        </w:rPr>
        <w:t>e</w:t>
      </w:r>
      <w:r w:rsidR="00481175">
        <w:rPr>
          <w:lang w:val="en-US"/>
        </w:rPr>
        <w:t>se actions</w:t>
      </w:r>
      <w:r w:rsidR="00F90BC7">
        <w:rPr>
          <w:lang w:val="en-US"/>
        </w:rPr>
        <w:t xml:space="preserve"> (self-liberation)</w:t>
      </w:r>
      <w:r w:rsidR="00481175">
        <w:rPr>
          <w:lang w:val="en-US"/>
        </w:rPr>
        <w:t>.</w:t>
      </w:r>
    </w:p>
    <w:p w14:paraId="02E145A0" w14:textId="77777777" w:rsidR="00EC7D41" w:rsidRDefault="00EC7D41" w:rsidP="007303FA">
      <w:pPr>
        <w:pStyle w:val="ListParagraph"/>
        <w:numPr>
          <w:ilvl w:val="0"/>
          <w:numId w:val="31"/>
        </w:numPr>
        <w:rPr>
          <w:lang w:val="en-US"/>
        </w:rPr>
      </w:pPr>
      <w:r>
        <w:rPr>
          <w:lang w:val="en-US"/>
        </w:rPr>
        <w:t xml:space="preserve">‘Helping relationships’: This involves the use of social support to enable the behavior change. </w:t>
      </w:r>
    </w:p>
    <w:p w14:paraId="25BB6979" w14:textId="3E7DB684" w:rsidR="00C97A62" w:rsidRPr="00C97A62" w:rsidRDefault="00EC7D41" w:rsidP="00C97A62">
      <w:pPr>
        <w:pStyle w:val="ListParagraph"/>
        <w:numPr>
          <w:ilvl w:val="0"/>
          <w:numId w:val="31"/>
        </w:numPr>
        <w:rPr>
          <w:lang w:val="en-US"/>
        </w:rPr>
      </w:pPr>
      <w:r>
        <w:rPr>
          <w:lang w:val="en-US"/>
        </w:rPr>
        <w:t>‘Counter conditioning’: This involves the uptake of the</w:t>
      </w:r>
      <w:r w:rsidR="007303FA">
        <w:rPr>
          <w:lang w:val="en-US"/>
        </w:rPr>
        <w:t xml:space="preserve"> alternative</w:t>
      </w:r>
      <w:r>
        <w:rPr>
          <w:lang w:val="en-US"/>
        </w:rPr>
        <w:t xml:space="preserve"> healthier behavior.</w:t>
      </w:r>
    </w:p>
    <w:p w14:paraId="0DCC2E56" w14:textId="77777777" w:rsidR="00EC7D41" w:rsidRDefault="00EC7D41" w:rsidP="007303FA">
      <w:pPr>
        <w:pStyle w:val="ListParagraph"/>
        <w:numPr>
          <w:ilvl w:val="0"/>
          <w:numId w:val="31"/>
        </w:numPr>
        <w:rPr>
          <w:lang w:val="en-US"/>
        </w:rPr>
      </w:pPr>
      <w:r>
        <w:rPr>
          <w:lang w:val="en-US"/>
        </w:rPr>
        <w:t>‘Stimulus control’: This is the addition of cues to engage the behavior.</w:t>
      </w:r>
    </w:p>
    <w:p w14:paraId="77CFC2C9" w14:textId="77777777" w:rsidR="00C97A62" w:rsidRDefault="00EC7D41" w:rsidP="007303FA">
      <w:pPr>
        <w:pStyle w:val="ListParagraph"/>
        <w:numPr>
          <w:ilvl w:val="1"/>
          <w:numId w:val="31"/>
        </w:numPr>
        <w:rPr>
          <w:lang w:val="en-US"/>
        </w:rPr>
      </w:pPr>
      <w:r>
        <w:rPr>
          <w:lang w:val="en-US"/>
        </w:rPr>
        <w:t xml:space="preserve">While the </w:t>
      </w:r>
      <w:proofErr w:type="spellStart"/>
      <w:r>
        <w:rPr>
          <w:lang w:val="en-US"/>
        </w:rPr>
        <w:t>palla</w:t>
      </w:r>
      <w:proofErr w:type="spellEnd"/>
      <w:r>
        <w:rPr>
          <w:lang w:val="en-US"/>
        </w:rPr>
        <w:t xml:space="preserve"> performance and the community meetings do touch on ‘helping relationships’, ‘counter conditioning’ and ‘stimulus control’, the visits made to each household </w:t>
      </w:r>
      <w:r w:rsidR="007303FA">
        <w:rPr>
          <w:lang w:val="en-US"/>
        </w:rPr>
        <w:t xml:space="preserve">focus on them. The RWI mobilizer holds a meeting with each family as a group, focusing on promoting commitment of use among all household members (helping relationships), seeks commitment to establish the new latrine use behavior (self-liberation and </w:t>
      </w:r>
      <w:r w:rsidR="007303FA">
        <w:rPr>
          <w:lang w:val="en-US"/>
        </w:rPr>
        <w:lastRenderedPageBreak/>
        <w:t>counter-conditioning)</w:t>
      </w:r>
      <w:r w:rsidR="00C97A62">
        <w:rPr>
          <w:lang w:val="en-US"/>
        </w:rPr>
        <w:t xml:space="preserve">, and provides a banner to help people remember to use the latrine (stimulus control). </w:t>
      </w:r>
      <w:r w:rsidR="007303FA">
        <w:rPr>
          <w:lang w:val="en-US"/>
        </w:rPr>
        <w:t xml:space="preserve"> </w:t>
      </w:r>
      <w:r>
        <w:rPr>
          <w:lang w:val="en-US"/>
        </w:rPr>
        <w:t xml:space="preserve"> </w:t>
      </w:r>
    </w:p>
    <w:p w14:paraId="36CF75A5" w14:textId="77777777" w:rsidR="00C97A62" w:rsidRDefault="00C97A62" w:rsidP="00266D2D">
      <w:pPr>
        <w:pStyle w:val="ListParagraph"/>
        <w:numPr>
          <w:ilvl w:val="0"/>
          <w:numId w:val="31"/>
        </w:numPr>
        <w:rPr>
          <w:lang w:val="en-US"/>
        </w:rPr>
      </w:pPr>
      <w:r>
        <w:rPr>
          <w:lang w:val="en-US"/>
        </w:rPr>
        <w:t xml:space="preserve">‘Reinforcement management’: This entails providing rewards or the positive behavior change. </w:t>
      </w:r>
    </w:p>
    <w:p w14:paraId="2DFFEFE4" w14:textId="77777777" w:rsidR="00CD17FE" w:rsidRDefault="00C97A62" w:rsidP="00C97A62">
      <w:pPr>
        <w:pStyle w:val="ListParagraph"/>
        <w:numPr>
          <w:ilvl w:val="1"/>
          <w:numId w:val="31"/>
        </w:numPr>
        <w:rPr>
          <w:lang w:val="en-US"/>
        </w:rPr>
      </w:pPr>
      <w:r>
        <w:rPr>
          <w:lang w:val="en-US"/>
        </w:rPr>
        <w:t xml:space="preserve">This typically may come a step earlier, but in this </w:t>
      </w:r>
      <w:proofErr w:type="gramStart"/>
      <w:r>
        <w:rPr>
          <w:lang w:val="en-US"/>
        </w:rPr>
        <w:t>intervention,</w:t>
      </w:r>
      <w:proofErr w:type="gramEnd"/>
      <w:r>
        <w:rPr>
          <w:lang w:val="en-US"/>
        </w:rPr>
        <w:t xml:space="preserve"> we engage this with a wall painting in the village. This paining is </w:t>
      </w:r>
      <w:proofErr w:type="gramStart"/>
      <w:r>
        <w:rPr>
          <w:lang w:val="en-US"/>
        </w:rPr>
        <w:t>a</w:t>
      </w:r>
      <w:proofErr w:type="gramEnd"/>
      <w:r>
        <w:rPr>
          <w:lang w:val="en-US"/>
        </w:rPr>
        <w:t xml:space="preserve"> amp of the village. All households that have been identified as using the </w:t>
      </w:r>
      <w:proofErr w:type="gramStart"/>
      <w:r>
        <w:rPr>
          <w:lang w:val="en-US"/>
        </w:rPr>
        <w:t>latrine all the time are</w:t>
      </w:r>
      <w:proofErr w:type="gramEnd"/>
      <w:r>
        <w:rPr>
          <w:lang w:val="en-US"/>
        </w:rPr>
        <w:t xml:space="preserve"> painted in a special color. Those that later become recognized as having all members use the latrine can then </w:t>
      </w:r>
      <w:r w:rsidR="00CF2A8B">
        <w:rPr>
          <w:lang w:val="en-US"/>
        </w:rPr>
        <w:t xml:space="preserve">have the mural changed to reflect this as a reward. </w:t>
      </w:r>
    </w:p>
    <w:p w14:paraId="3853CCC0" w14:textId="77777777" w:rsidR="00CD17FE" w:rsidRDefault="00CD17FE" w:rsidP="00BE5C96">
      <w:pPr>
        <w:pStyle w:val="ListParagraph"/>
        <w:numPr>
          <w:ilvl w:val="0"/>
          <w:numId w:val="31"/>
        </w:numPr>
        <w:rPr>
          <w:lang w:val="en-US"/>
        </w:rPr>
      </w:pPr>
      <w:r>
        <w:rPr>
          <w:lang w:val="en-US"/>
        </w:rPr>
        <w:t>‘Social liberation’: This is the realization that the social norms are changing to promote the behavior.</w:t>
      </w:r>
    </w:p>
    <w:p w14:paraId="57169B4A" w14:textId="25A9EEDC" w:rsidR="006A32BC" w:rsidRDefault="00CD17FE" w:rsidP="00CD17FE">
      <w:pPr>
        <w:pStyle w:val="ListParagraph"/>
        <w:numPr>
          <w:ilvl w:val="1"/>
          <w:numId w:val="31"/>
        </w:numPr>
        <w:rPr>
          <w:lang w:val="en-US"/>
        </w:rPr>
      </w:pPr>
      <w:r>
        <w:rPr>
          <w:lang w:val="en-US"/>
        </w:rPr>
        <w:t xml:space="preserve">We recognize that great change may not happen in a short period of time and social norms may not be shifted by the close of the intervention activities, but RWI engages this process of change at the end the intervention by having a closing ceremony that reviews all that has been done in the village, celebrating the engagement of households throughout all the </w:t>
      </w:r>
      <w:r w:rsidR="00390A62">
        <w:rPr>
          <w:lang w:val="en-US"/>
        </w:rPr>
        <w:t>activities</w:t>
      </w:r>
      <w:r>
        <w:rPr>
          <w:lang w:val="en-US"/>
        </w:rPr>
        <w:t xml:space="preserve">, and by acknowledging that they are all taking positive steps to </w:t>
      </w:r>
      <w:r w:rsidR="00390A62">
        <w:rPr>
          <w:lang w:val="en-US"/>
        </w:rPr>
        <w:t xml:space="preserve">making their village cleaner and healthier. </w:t>
      </w:r>
    </w:p>
    <w:p w14:paraId="1A523F67" w14:textId="77777777" w:rsidR="00664C9E" w:rsidRDefault="00664C9E" w:rsidP="000710EA">
      <w:pPr>
        <w:pStyle w:val="ListParagraph"/>
        <w:ind w:left="2160"/>
        <w:rPr>
          <w:lang w:val="en-US"/>
        </w:rPr>
      </w:pPr>
    </w:p>
    <w:p w14:paraId="623D5FED" w14:textId="624BB6FD" w:rsidR="00664C9E" w:rsidRPr="0029376C" w:rsidRDefault="00664C9E" w:rsidP="000710EA">
      <w:pPr>
        <w:pStyle w:val="ListParagraph"/>
        <w:ind w:left="1440"/>
        <w:rPr>
          <w:lang w:val="en-US"/>
        </w:rPr>
      </w:pPr>
      <w:r>
        <w:rPr>
          <w:lang w:val="en-US"/>
        </w:rPr>
        <w:t>**Note: Those engaged in the mothers group meeting will go through the same activities as other members of the community, ideally. The primary difference is that they will also participate in a group meeting that will provide them with information about safe feces disposal, hardware to facilitate this behavior, and skills for practicing it effectively.</w:t>
      </w:r>
      <w:r w:rsidR="00D61464">
        <w:rPr>
          <w:lang w:val="en-US"/>
        </w:rPr>
        <w:t xml:space="preserve"> Several of the ‘processes’ of change noted above will be re-engaged in these specific meetings.  </w:t>
      </w:r>
      <w:r>
        <w:rPr>
          <w:lang w:val="en-US"/>
        </w:rPr>
        <w:t xml:space="preserve"> </w:t>
      </w:r>
    </w:p>
    <w:p w14:paraId="313F3E14" w14:textId="77777777" w:rsidR="00664C9E" w:rsidRDefault="00664C9E" w:rsidP="00A46ED5"/>
    <w:p w14:paraId="34D6C148" w14:textId="7634E530" w:rsidR="005C08A4" w:rsidRDefault="007671C8" w:rsidP="00F10DD9">
      <w:pPr>
        <w:pStyle w:val="Heading2"/>
        <w:numPr>
          <w:ilvl w:val="0"/>
          <w:numId w:val="15"/>
        </w:numPr>
      </w:pPr>
      <w:r>
        <w:t xml:space="preserve">Evaluation </w:t>
      </w:r>
      <w:r w:rsidR="00C63199">
        <w:t>Questions and Hypotheses</w:t>
      </w:r>
    </w:p>
    <w:p w14:paraId="2DC1AB44" w14:textId="6D4F9EB1" w:rsidR="0008573B" w:rsidRPr="00921BBC" w:rsidRDefault="0008573B" w:rsidP="00F10DD9">
      <w:pPr>
        <w:pStyle w:val="ListParagraph"/>
        <w:numPr>
          <w:ilvl w:val="1"/>
          <w:numId w:val="15"/>
        </w:numPr>
        <w:rPr>
          <w:b/>
        </w:rPr>
      </w:pPr>
      <w:r w:rsidRPr="00921BBC">
        <w:rPr>
          <w:b/>
        </w:rPr>
        <w:t xml:space="preserve">What are the main </w:t>
      </w:r>
      <w:r w:rsidR="007671C8" w:rsidRPr="00921BBC">
        <w:rPr>
          <w:b/>
        </w:rPr>
        <w:t xml:space="preserve">evaluation </w:t>
      </w:r>
      <w:r w:rsidRPr="00921BBC">
        <w:rPr>
          <w:b/>
        </w:rPr>
        <w:t>question</w:t>
      </w:r>
      <w:r w:rsidR="00C63199" w:rsidRPr="00921BBC">
        <w:rPr>
          <w:b/>
        </w:rPr>
        <w:t>(</w:t>
      </w:r>
      <w:r w:rsidRPr="00921BBC">
        <w:rPr>
          <w:b/>
        </w:rPr>
        <w:t>s</w:t>
      </w:r>
      <w:r w:rsidR="00C63199" w:rsidRPr="00921BBC">
        <w:rPr>
          <w:b/>
        </w:rPr>
        <w:t>)</w:t>
      </w:r>
      <w:r w:rsidRPr="00921BBC">
        <w:rPr>
          <w:b/>
        </w:rPr>
        <w:t xml:space="preserve"> the study seeks to answer? </w:t>
      </w:r>
    </w:p>
    <w:p w14:paraId="5A9FA559" w14:textId="77777777" w:rsidR="00B429CF" w:rsidRDefault="00B429CF" w:rsidP="00B429CF">
      <w:pPr>
        <w:pStyle w:val="ListParagraph"/>
        <w:ind w:left="360"/>
        <w:rPr>
          <w:b/>
          <w:lang w:val="en-US"/>
        </w:rPr>
      </w:pPr>
    </w:p>
    <w:p w14:paraId="348AD900" w14:textId="41F0C60F" w:rsidR="00163858" w:rsidRPr="00163858" w:rsidRDefault="00B429CF" w:rsidP="00163858">
      <w:pPr>
        <w:pStyle w:val="ListParagraph"/>
      </w:pPr>
      <w:r w:rsidRPr="00921BBC">
        <w:rPr>
          <w:u w:val="single"/>
          <w:lang w:val="en-US"/>
        </w:rPr>
        <w:t>Main research question:</w:t>
      </w:r>
      <w:r w:rsidRPr="00B429CF">
        <w:rPr>
          <w:lang w:val="en-US"/>
        </w:rPr>
        <w:t xml:space="preserve"> Is latrine use among </w:t>
      </w:r>
      <w:r>
        <w:rPr>
          <w:lang w:val="en-US"/>
        </w:rPr>
        <w:t>people who own a functional latrine in communities that received the intervention</w:t>
      </w:r>
      <w:r w:rsidRPr="00B429CF">
        <w:rPr>
          <w:lang w:val="en-US"/>
        </w:rPr>
        <w:t xml:space="preserve"> significantly </w:t>
      </w:r>
      <w:r>
        <w:rPr>
          <w:lang w:val="en-US"/>
        </w:rPr>
        <w:t xml:space="preserve">different </w:t>
      </w:r>
      <w:r w:rsidR="00163858">
        <w:rPr>
          <w:lang w:val="en-US"/>
        </w:rPr>
        <w:t xml:space="preserve">at </w:t>
      </w:r>
      <w:proofErr w:type="spellStart"/>
      <w:r w:rsidR="00163858">
        <w:rPr>
          <w:lang w:val="en-US"/>
        </w:rPr>
        <w:t>endline</w:t>
      </w:r>
      <w:proofErr w:type="spellEnd"/>
      <w:r w:rsidR="00163858">
        <w:rPr>
          <w:lang w:val="en-US"/>
        </w:rPr>
        <w:t xml:space="preserve"> </w:t>
      </w:r>
      <w:r>
        <w:rPr>
          <w:lang w:val="en-US"/>
        </w:rPr>
        <w:t xml:space="preserve">than </w:t>
      </w:r>
      <w:r w:rsidRPr="00B429CF">
        <w:rPr>
          <w:lang w:val="en-US"/>
        </w:rPr>
        <w:t xml:space="preserve">among </w:t>
      </w:r>
      <w:r>
        <w:rPr>
          <w:lang w:val="en-US"/>
        </w:rPr>
        <w:t xml:space="preserve">people who own a latrine in communities that did not receive the intervention? </w:t>
      </w:r>
    </w:p>
    <w:p w14:paraId="5596FF57" w14:textId="2001C67E" w:rsidR="00163858" w:rsidRDefault="00163858" w:rsidP="00163858">
      <w:pPr>
        <w:ind w:left="720"/>
        <w:rPr>
          <w:lang w:val="en-US"/>
        </w:rPr>
      </w:pPr>
      <w:r w:rsidRPr="00921BBC">
        <w:rPr>
          <w:u w:val="single"/>
          <w:lang w:val="en-US"/>
        </w:rPr>
        <w:t>Secondary research question 1:</w:t>
      </w:r>
      <w:r>
        <w:rPr>
          <w:b/>
          <w:lang w:val="en-US"/>
        </w:rPr>
        <w:t xml:space="preserve"> </w:t>
      </w:r>
      <w:r w:rsidRPr="00B429CF">
        <w:rPr>
          <w:lang w:val="en-US"/>
        </w:rPr>
        <w:t xml:space="preserve">Is latrine </w:t>
      </w:r>
      <w:r>
        <w:rPr>
          <w:lang w:val="en-US"/>
        </w:rPr>
        <w:t>construction</w:t>
      </w:r>
      <w:r w:rsidRPr="00B429CF">
        <w:rPr>
          <w:lang w:val="en-US"/>
        </w:rPr>
        <w:t xml:space="preserve"> </w:t>
      </w:r>
      <w:r>
        <w:rPr>
          <w:lang w:val="en-US"/>
        </w:rPr>
        <w:t xml:space="preserve">by </w:t>
      </w:r>
      <w:proofErr w:type="spellStart"/>
      <w:r>
        <w:rPr>
          <w:lang w:val="en-US"/>
        </w:rPr>
        <w:t>endline</w:t>
      </w:r>
      <w:proofErr w:type="spellEnd"/>
      <w:r>
        <w:rPr>
          <w:lang w:val="en-US"/>
        </w:rPr>
        <w:t xml:space="preserve"> </w:t>
      </w:r>
      <w:r w:rsidRPr="00B429CF">
        <w:rPr>
          <w:lang w:val="en-US"/>
        </w:rPr>
        <w:t xml:space="preserve">among </w:t>
      </w:r>
      <w:r>
        <w:rPr>
          <w:lang w:val="en-US"/>
        </w:rPr>
        <w:t>people who do not own a latrine in communities that received the intervention</w:t>
      </w:r>
      <w:r w:rsidRPr="00B429CF">
        <w:rPr>
          <w:lang w:val="en-US"/>
        </w:rPr>
        <w:t xml:space="preserve"> significantly </w:t>
      </w:r>
      <w:r>
        <w:rPr>
          <w:lang w:val="en-US"/>
        </w:rPr>
        <w:t xml:space="preserve">different than </w:t>
      </w:r>
      <w:r w:rsidRPr="00B429CF">
        <w:rPr>
          <w:lang w:val="en-US"/>
        </w:rPr>
        <w:t xml:space="preserve">among </w:t>
      </w:r>
      <w:r>
        <w:rPr>
          <w:lang w:val="en-US"/>
        </w:rPr>
        <w:t>people who do not own a latrine in communities did not receive the intervention?</w:t>
      </w:r>
    </w:p>
    <w:p w14:paraId="12D7B174" w14:textId="4CEB02DE" w:rsidR="005562A4" w:rsidRDefault="002E734A" w:rsidP="005562A4">
      <w:pPr>
        <w:ind w:left="720"/>
        <w:rPr>
          <w:lang w:val="en-US"/>
        </w:rPr>
      </w:pPr>
      <w:r w:rsidRPr="00921BBC">
        <w:rPr>
          <w:u w:val="single"/>
          <w:lang w:val="en-US"/>
        </w:rPr>
        <w:t xml:space="preserve">Secondary research question </w:t>
      </w:r>
      <w:r w:rsidR="005562A4" w:rsidRPr="00921BBC">
        <w:rPr>
          <w:u w:val="single"/>
          <w:lang w:val="en-US"/>
        </w:rPr>
        <w:t>2</w:t>
      </w:r>
      <w:r w:rsidRPr="00921BBC">
        <w:rPr>
          <w:u w:val="single"/>
          <w:lang w:val="en-US"/>
        </w:rPr>
        <w:t>:</w:t>
      </w:r>
      <w:r>
        <w:rPr>
          <w:b/>
          <w:lang w:val="en-US"/>
        </w:rPr>
        <w:t xml:space="preserve"> </w:t>
      </w:r>
      <w:r>
        <w:rPr>
          <w:lang w:val="en-US"/>
        </w:rPr>
        <w:t>Are behavioral determinant scores (i.e. scores for social norms, abilities, physical opportunity, risk perception, motivation, and self-regulation) significantly different at end line among owners of functional latrines in intervention villages compared to owners of latrines in control villages?</w:t>
      </w:r>
    </w:p>
    <w:p w14:paraId="037681BD" w14:textId="73F1398A" w:rsidR="005562A4" w:rsidRDefault="005562A4" w:rsidP="005562A4">
      <w:pPr>
        <w:ind w:left="720"/>
        <w:rPr>
          <w:lang w:val="en-US"/>
        </w:rPr>
      </w:pPr>
      <w:r w:rsidRPr="00921BBC">
        <w:rPr>
          <w:u w:val="single"/>
          <w:lang w:val="en-US"/>
        </w:rPr>
        <w:t>Secondary research question 3:</w:t>
      </w:r>
      <w:r>
        <w:rPr>
          <w:b/>
          <w:lang w:val="en-US"/>
        </w:rPr>
        <w:t xml:space="preserve"> </w:t>
      </w:r>
      <w:r>
        <w:rPr>
          <w:lang w:val="en-US"/>
        </w:rPr>
        <w:t>Are behavioral determinant scores (i.e. scores for social norms, abilities, physical opportunity, risk perception, motivation, and self-regulation) associated with latrine use?</w:t>
      </w:r>
    </w:p>
    <w:p w14:paraId="77BF5D98" w14:textId="77777777" w:rsidR="005562A4" w:rsidRDefault="005562A4" w:rsidP="002E734A">
      <w:pPr>
        <w:ind w:left="720"/>
        <w:rPr>
          <w:lang w:val="en-US"/>
        </w:rPr>
      </w:pPr>
    </w:p>
    <w:p w14:paraId="1CCE997B" w14:textId="77777777" w:rsidR="00163858" w:rsidRDefault="00163858" w:rsidP="002E734A">
      <w:pPr>
        <w:rPr>
          <w:lang w:val="en-US"/>
        </w:rPr>
      </w:pPr>
    </w:p>
    <w:p w14:paraId="5BEE63CC" w14:textId="1126BC73" w:rsidR="007A4D77" w:rsidRPr="00921BBC" w:rsidRDefault="002321BA" w:rsidP="0008573B">
      <w:pPr>
        <w:pStyle w:val="ListParagraph"/>
        <w:numPr>
          <w:ilvl w:val="1"/>
          <w:numId w:val="15"/>
        </w:numPr>
        <w:rPr>
          <w:b/>
        </w:rPr>
      </w:pPr>
      <w:r w:rsidRPr="00921BBC">
        <w:rPr>
          <w:b/>
        </w:rPr>
        <w:lastRenderedPageBreak/>
        <w:t>What are the hypotheses to be tested throughout the causal chain?</w:t>
      </w:r>
    </w:p>
    <w:p w14:paraId="6676073B" w14:textId="59003FCB" w:rsidR="00163858" w:rsidRPr="00921BBC" w:rsidRDefault="00163858" w:rsidP="00163858">
      <w:pPr>
        <w:ind w:left="720"/>
        <w:rPr>
          <w:rFonts w:cs="Arial"/>
          <w:u w:val="single"/>
        </w:rPr>
      </w:pPr>
      <w:r w:rsidRPr="00921BBC">
        <w:rPr>
          <w:rFonts w:cs="Arial"/>
          <w:u w:val="single"/>
        </w:rPr>
        <w:t>Main research question:</w:t>
      </w:r>
    </w:p>
    <w:p w14:paraId="3C90D026" w14:textId="20D37CBF" w:rsidR="00163858" w:rsidRPr="00163858" w:rsidRDefault="00B429CF" w:rsidP="0087544B">
      <w:pPr>
        <w:ind w:left="720"/>
        <w:rPr>
          <w:lang w:val="en-US"/>
        </w:rPr>
      </w:pPr>
      <w:r w:rsidRPr="005F21A9">
        <w:rPr>
          <w:rFonts w:cs="Arial"/>
        </w:rPr>
        <w:t>H</w:t>
      </w:r>
      <w:r w:rsidRPr="005F21A9">
        <w:rPr>
          <w:rFonts w:cs="Arial"/>
          <w:vertAlign w:val="subscript"/>
        </w:rPr>
        <w:t>1</w:t>
      </w:r>
      <w:r w:rsidRPr="005F21A9">
        <w:rPr>
          <w:rFonts w:cs="Arial"/>
        </w:rPr>
        <w:t xml:space="preserve">: </w:t>
      </w:r>
      <w:r w:rsidR="00163858">
        <w:rPr>
          <w:lang w:val="en-US"/>
        </w:rPr>
        <w:t>L</w:t>
      </w:r>
      <w:r w:rsidRPr="00B429CF">
        <w:rPr>
          <w:lang w:val="en-US"/>
        </w:rPr>
        <w:t xml:space="preserve">atrine use among </w:t>
      </w:r>
      <w:r>
        <w:rPr>
          <w:lang w:val="en-US"/>
        </w:rPr>
        <w:t>people who own a functional latrine in communities that received the intervention</w:t>
      </w:r>
      <w:r w:rsidRPr="00B429CF">
        <w:rPr>
          <w:lang w:val="en-US"/>
        </w:rPr>
        <w:t xml:space="preserve"> </w:t>
      </w:r>
      <w:r w:rsidR="00163858">
        <w:rPr>
          <w:lang w:val="en-US"/>
        </w:rPr>
        <w:t xml:space="preserve">will be significantly higher compared to </w:t>
      </w:r>
      <w:r w:rsidR="00B448E4">
        <w:rPr>
          <w:lang w:val="en-US"/>
        </w:rPr>
        <w:t xml:space="preserve">latrine owning households in </w:t>
      </w:r>
      <w:r w:rsidR="00163858">
        <w:rPr>
          <w:lang w:val="en-US"/>
        </w:rPr>
        <w:t>control</w:t>
      </w:r>
      <w:r w:rsidR="00B448E4">
        <w:rPr>
          <w:lang w:val="en-US"/>
        </w:rPr>
        <w:t xml:space="preserve"> communitie</w:t>
      </w:r>
      <w:r w:rsidR="00163858">
        <w:rPr>
          <w:lang w:val="en-US"/>
        </w:rPr>
        <w:t xml:space="preserve">s. </w:t>
      </w:r>
    </w:p>
    <w:p w14:paraId="28F940C6" w14:textId="69ADB4BD" w:rsidR="00163858" w:rsidRPr="00921BBC" w:rsidRDefault="00163858" w:rsidP="00163858">
      <w:pPr>
        <w:ind w:left="720"/>
        <w:rPr>
          <w:rFonts w:cs="Arial"/>
          <w:u w:val="single"/>
        </w:rPr>
      </w:pPr>
      <w:r w:rsidRPr="00921BBC">
        <w:rPr>
          <w:u w:val="single"/>
          <w:lang w:val="en-US"/>
        </w:rPr>
        <w:t>Secondary research question 1:</w:t>
      </w:r>
    </w:p>
    <w:p w14:paraId="42F47F61" w14:textId="0AE2E268" w:rsidR="00163858" w:rsidRDefault="0087544B" w:rsidP="00163858">
      <w:pPr>
        <w:ind w:left="720"/>
        <w:rPr>
          <w:lang w:val="en-US"/>
        </w:rPr>
      </w:pPr>
      <w:r w:rsidRPr="005F21A9">
        <w:rPr>
          <w:rFonts w:cs="Arial"/>
        </w:rPr>
        <w:t>H</w:t>
      </w:r>
      <w:r>
        <w:rPr>
          <w:rFonts w:cs="Arial"/>
          <w:vertAlign w:val="subscript"/>
        </w:rPr>
        <w:t>2</w:t>
      </w:r>
      <w:r w:rsidR="00163858" w:rsidRPr="005F21A9">
        <w:rPr>
          <w:rFonts w:cs="Arial"/>
        </w:rPr>
        <w:t xml:space="preserve">: </w:t>
      </w:r>
      <w:r w:rsidR="00163858">
        <w:rPr>
          <w:lang w:val="en-US"/>
        </w:rPr>
        <w:t>L</w:t>
      </w:r>
      <w:r w:rsidR="00163858" w:rsidRPr="00B429CF">
        <w:rPr>
          <w:lang w:val="en-US"/>
        </w:rPr>
        <w:t xml:space="preserve">atrine </w:t>
      </w:r>
      <w:r w:rsidR="00163858">
        <w:rPr>
          <w:lang w:val="en-US"/>
        </w:rPr>
        <w:t>construction</w:t>
      </w:r>
      <w:r w:rsidR="00163858" w:rsidRPr="00B429CF">
        <w:rPr>
          <w:lang w:val="en-US"/>
        </w:rPr>
        <w:t xml:space="preserve"> among </w:t>
      </w:r>
      <w:r w:rsidR="00163858">
        <w:rPr>
          <w:lang w:val="en-US"/>
        </w:rPr>
        <w:t>non-latrine owners in communities that received the intervention</w:t>
      </w:r>
      <w:r w:rsidR="00163858" w:rsidRPr="00B429CF">
        <w:rPr>
          <w:lang w:val="en-US"/>
        </w:rPr>
        <w:t xml:space="preserve"> </w:t>
      </w:r>
      <w:r w:rsidR="00163858">
        <w:rPr>
          <w:lang w:val="en-US"/>
        </w:rPr>
        <w:t xml:space="preserve">will be significantly higher compared to controls. </w:t>
      </w:r>
    </w:p>
    <w:p w14:paraId="39049EC6" w14:textId="77777777" w:rsidR="002E734A" w:rsidRDefault="002E734A" w:rsidP="005562A4">
      <w:pPr>
        <w:rPr>
          <w:lang w:val="en-US"/>
        </w:rPr>
      </w:pPr>
    </w:p>
    <w:p w14:paraId="57A0E1BF" w14:textId="76465834" w:rsidR="002E734A" w:rsidRPr="00921BBC" w:rsidRDefault="002E734A" w:rsidP="002E734A">
      <w:pPr>
        <w:ind w:left="720"/>
        <w:rPr>
          <w:rFonts w:cs="Arial"/>
          <w:u w:val="single"/>
        </w:rPr>
      </w:pPr>
      <w:r w:rsidRPr="00921BBC">
        <w:rPr>
          <w:u w:val="single"/>
          <w:lang w:val="en-US"/>
        </w:rPr>
        <w:t xml:space="preserve">Secondary research question </w:t>
      </w:r>
      <w:r w:rsidR="005562A4" w:rsidRPr="00921BBC">
        <w:rPr>
          <w:u w:val="single"/>
          <w:lang w:val="en-US"/>
        </w:rPr>
        <w:t>2</w:t>
      </w:r>
      <w:r w:rsidRPr="00921BBC">
        <w:rPr>
          <w:u w:val="single"/>
          <w:lang w:val="en-US"/>
        </w:rPr>
        <w:t>:</w:t>
      </w:r>
    </w:p>
    <w:p w14:paraId="293591C1" w14:textId="11B53A91" w:rsidR="001C5484" w:rsidRDefault="0087544B" w:rsidP="001C5484">
      <w:pPr>
        <w:ind w:left="720"/>
        <w:rPr>
          <w:lang w:val="en-US"/>
        </w:rPr>
      </w:pPr>
      <w:r w:rsidRPr="005F21A9">
        <w:rPr>
          <w:rFonts w:cs="Arial"/>
        </w:rPr>
        <w:t>H</w:t>
      </w:r>
      <w:r>
        <w:rPr>
          <w:rFonts w:cs="Arial"/>
          <w:vertAlign w:val="subscript"/>
        </w:rPr>
        <w:t>3</w:t>
      </w:r>
      <w:r w:rsidR="002E734A" w:rsidRPr="005F21A9">
        <w:rPr>
          <w:rFonts w:cs="Arial"/>
        </w:rPr>
        <w:t xml:space="preserve">: </w:t>
      </w:r>
      <w:r w:rsidR="001C5484">
        <w:rPr>
          <w:lang w:val="en-US"/>
        </w:rPr>
        <w:t>Latrine use b</w:t>
      </w:r>
      <w:r w:rsidR="002E734A">
        <w:rPr>
          <w:lang w:val="en-US"/>
        </w:rPr>
        <w:t xml:space="preserve">ehavioral determinant scores are significantly higher at </w:t>
      </w:r>
      <w:proofErr w:type="spellStart"/>
      <w:r w:rsidR="002E734A">
        <w:rPr>
          <w:lang w:val="en-US"/>
        </w:rPr>
        <w:t>endline</w:t>
      </w:r>
      <w:proofErr w:type="spellEnd"/>
      <w:r w:rsidR="002E734A">
        <w:rPr>
          <w:lang w:val="en-US"/>
        </w:rPr>
        <w:t xml:space="preserve"> among latrine owners in intervention villages compared to latrine owners in control villages.</w:t>
      </w:r>
    </w:p>
    <w:p w14:paraId="3F3F9446" w14:textId="06302F22" w:rsidR="001C5484" w:rsidRDefault="0087544B" w:rsidP="001C5484">
      <w:pPr>
        <w:ind w:left="720"/>
        <w:rPr>
          <w:lang w:val="en-US"/>
        </w:rPr>
      </w:pPr>
      <w:r w:rsidRPr="005F21A9">
        <w:rPr>
          <w:rFonts w:cs="Arial"/>
        </w:rPr>
        <w:t>H</w:t>
      </w:r>
      <w:r>
        <w:rPr>
          <w:rFonts w:cs="Arial"/>
          <w:vertAlign w:val="subscript"/>
        </w:rPr>
        <w:t>4</w:t>
      </w:r>
      <w:r w:rsidR="001C5484" w:rsidRPr="005F21A9">
        <w:rPr>
          <w:rFonts w:cs="Arial"/>
        </w:rPr>
        <w:t xml:space="preserve">: </w:t>
      </w:r>
      <w:r w:rsidR="001C5484">
        <w:rPr>
          <w:lang w:val="en-US"/>
        </w:rPr>
        <w:t xml:space="preserve">Child </w:t>
      </w:r>
      <w:r w:rsidR="00C941A3">
        <w:rPr>
          <w:lang w:val="en-US"/>
        </w:rPr>
        <w:t>feces</w:t>
      </w:r>
      <w:r w:rsidR="001C5484">
        <w:rPr>
          <w:lang w:val="en-US"/>
        </w:rPr>
        <w:t xml:space="preserve"> behavioral determinant scores are significantly higher at </w:t>
      </w:r>
      <w:proofErr w:type="spellStart"/>
      <w:r w:rsidR="001C5484">
        <w:rPr>
          <w:lang w:val="en-US"/>
        </w:rPr>
        <w:t>endline</w:t>
      </w:r>
      <w:proofErr w:type="spellEnd"/>
      <w:r w:rsidR="001C5484">
        <w:rPr>
          <w:lang w:val="en-US"/>
        </w:rPr>
        <w:t xml:space="preserve"> among latrine owners with children under age 5 in intervention villages compared to latrine owners in control villages.</w:t>
      </w:r>
    </w:p>
    <w:p w14:paraId="03B2B862" w14:textId="77777777" w:rsidR="005562A4" w:rsidRDefault="005562A4" w:rsidP="001C5484">
      <w:pPr>
        <w:rPr>
          <w:lang w:val="en-US"/>
        </w:rPr>
      </w:pPr>
    </w:p>
    <w:p w14:paraId="24CB4C5B" w14:textId="2EDDA663" w:rsidR="005562A4" w:rsidRPr="00921BBC" w:rsidRDefault="005562A4" w:rsidP="005562A4">
      <w:pPr>
        <w:ind w:left="720"/>
        <w:rPr>
          <w:rFonts w:cs="Arial"/>
          <w:u w:val="single"/>
        </w:rPr>
      </w:pPr>
      <w:r w:rsidRPr="00921BBC">
        <w:rPr>
          <w:u w:val="single"/>
          <w:lang w:val="en-US"/>
        </w:rPr>
        <w:t>Secondary research question 3:</w:t>
      </w:r>
    </w:p>
    <w:p w14:paraId="4A17801C" w14:textId="18EF9DA0" w:rsidR="00C941A3" w:rsidRDefault="0087544B" w:rsidP="00C941A3">
      <w:pPr>
        <w:ind w:left="720"/>
        <w:rPr>
          <w:lang w:val="en-US"/>
        </w:rPr>
      </w:pPr>
      <w:r w:rsidRPr="005F21A9">
        <w:rPr>
          <w:rFonts w:cs="Arial"/>
        </w:rPr>
        <w:t>H</w:t>
      </w:r>
      <w:r>
        <w:rPr>
          <w:rFonts w:cs="Arial"/>
          <w:vertAlign w:val="subscript"/>
        </w:rPr>
        <w:t>5</w:t>
      </w:r>
      <w:r w:rsidR="005562A4" w:rsidRPr="005F21A9">
        <w:rPr>
          <w:rFonts w:cs="Arial"/>
        </w:rPr>
        <w:t xml:space="preserve">: </w:t>
      </w:r>
      <w:r w:rsidR="00C941A3">
        <w:rPr>
          <w:lang w:val="en-US"/>
        </w:rPr>
        <w:t>High l</w:t>
      </w:r>
      <w:r w:rsidR="001C5484">
        <w:rPr>
          <w:lang w:val="en-US"/>
        </w:rPr>
        <w:t xml:space="preserve">atrine use </w:t>
      </w:r>
      <w:r w:rsidR="00531AA7">
        <w:rPr>
          <w:lang w:val="en-US"/>
        </w:rPr>
        <w:t>b</w:t>
      </w:r>
      <w:r w:rsidR="005562A4">
        <w:rPr>
          <w:lang w:val="en-US"/>
        </w:rPr>
        <w:t xml:space="preserve">ehavioral determinant scores are significantly </w:t>
      </w:r>
      <w:r w:rsidR="00531AA7">
        <w:rPr>
          <w:lang w:val="en-US"/>
        </w:rPr>
        <w:t>associated with latrine use</w:t>
      </w:r>
      <w:r w:rsidR="005562A4">
        <w:rPr>
          <w:lang w:val="en-US"/>
        </w:rPr>
        <w:t xml:space="preserve">. </w:t>
      </w:r>
    </w:p>
    <w:p w14:paraId="7CC96E78" w14:textId="214B76C3" w:rsidR="00C941A3" w:rsidRDefault="0087544B" w:rsidP="00C941A3">
      <w:pPr>
        <w:ind w:left="720"/>
        <w:rPr>
          <w:lang w:val="en-US"/>
        </w:rPr>
      </w:pPr>
      <w:r w:rsidRPr="005F21A9">
        <w:rPr>
          <w:rFonts w:cs="Arial"/>
        </w:rPr>
        <w:t>H</w:t>
      </w:r>
      <w:r>
        <w:rPr>
          <w:rFonts w:cs="Arial"/>
          <w:vertAlign w:val="subscript"/>
        </w:rPr>
        <w:t>6</w:t>
      </w:r>
      <w:r w:rsidR="00C941A3" w:rsidRPr="005F21A9">
        <w:rPr>
          <w:rFonts w:cs="Arial"/>
        </w:rPr>
        <w:t xml:space="preserve">: </w:t>
      </w:r>
      <w:r w:rsidR="00C941A3">
        <w:rPr>
          <w:lang w:val="en-US"/>
        </w:rPr>
        <w:t xml:space="preserve">High child feces behavioral determinant scores are significantly associated with </w:t>
      </w:r>
      <w:r>
        <w:rPr>
          <w:lang w:val="en-US"/>
        </w:rPr>
        <w:t>safe child fees disposal</w:t>
      </w:r>
      <w:r w:rsidR="00C941A3">
        <w:rPr>
          <w:lang w:val="en-US"/>
        </w:rPr>
        <w:t xml:space="preserve">. </w:t>
      </w:r>
    </w:p>
    <w:p w14:paraId="5C485D4C" w14:textId="77777777" w:rsidR="00B429CF" w:rsidRDefault="00B429CF" w:rsidP="005B201F"/>
    <w:p w14:paraId="3AC586DD" w14:textId="77777777" w:rsidR="0008573B" w:rsidRPr="00693881" w:rsidRDefault="0008573B" w:rsidP="00F10DD9">
      <w:pPr>
        <w:pStyle w:val="Heading2"/>
        <w:numPr>
          <w:ilvl w:val="0"/>
          <w:numId w:val="15"/>
        </w:numPr>
      </w:pPr>
      <w:r w:rsidRPr="00693881">
        <w:t>Sampling</w:t>
      </w:r>
    </w:p>
    <w:p w14:paraId="46D3A839" w14:textId="31C700FD" w:rsidR="0008573B" w:rsidRPr="00693881" w:rsidRDefault="0008573B" w:rsidP="00F10DD9">
      <w:pPr>
        <w:pStyle w:val="ListParagraph"/>
        <w:numPr>
          <w:ilvl w:val="1"/>
          <w:numId w:val="15"/>
        </w:numPr>
        <w:rPr>
          <w:b/>
        </w:rPr>
      </w:pPr>
      <w:r w:rsidRPr="00693881">
        <w:rPr>
          <w:b/>
        </w:rPr>
        <w:t>Sampling frame</w:t>
      </w:r>
    </w:p>
    <w:p w14:paraId="009DFAFC" w14:textId="6ED9DB2F" w:rsidR="006A3EF8" w:rsidRPr="00921BBC" w:rsidRDefault="000E176A" w:rsidP="00C709D5">
      <w:pPr>
        <w:ind w:left="720"/>
        <w:rPr>
          <w:b/>
        </w:rPr>
      </w:pPr>
      <w:r w:rsidRPr="00921BBC">
        <w:rPr>
          <w:b/>
        </w:rPr>
        <w:t xml:space="preserve">The eligible population for </w:t>
      </w:r>
      <w:r w:rsidR="00CC3D25" w:rsidRPr="00921BBC">
        <w:rPr>
          <w:b/>
        </w:rPr>
        <w:t>the</w:t>
      </w:r>
      <w:r w:rsidRPr="00921BBC">
        <w:rPr>
          <w:b/>
        </w:rPr>
        <w:t xml:space="preserve"> stud</w:t>
      </w:r>
      <w:r w:rsidR="00CC3D25" w:rsidRPr="00921BBC">
        <w:rPr>
          <w:b/>
        </w:rPr>
        <w:t>y</w:t>
      </w:r>
      <w:r w:rsidRPr="00921BBC">
        <w:rPr>
          <w:b/>
        </w:rPr>
        <w:t xml:space="preserve"> is households that have latrines (defined </w:t>
      </w:r>
      <w:r w:rsidR="0007412F" w:rsidRPr="00921BBC">
        <w:rPr>
          <w:b/>
        </w:rPr>
        <w:t>as</w:t>
      </w:r>
      <w:r w:rsidRPr="00921BBC">
        <w:rPr>
          <w:b/>
        </w:rPr>
        <w:t xml:space="preserve"> having a pit, pan, and pipe connecting the two).</w:t>
      </w:r>
      <w:r w:rsidR="00CC3D25" w:rsidRPr="00921BBC">
        <w:rPr>
          <w:b/>
        </w:rPr>
        <w:t xml:space="preserve"> </w:t>
      </w:r>
    </w:p>
    <w:p w14:paraId="1219B0CC" w14:textId="30C9AF41" w:rsidR="00EE46B3" w:rsidRPr="00921BBC" w:rsidRDefault="00CC3D25" w:rsidP="0002178F">
      <w:pPr>
        <w:pStyle w:val="ListParagraph"/>
        <w:numPr>
          <w:ilvl w:val="2"/>
          <w:numId w:val="15"/>
        </w:numPr>
        <w:ind w:left="1350" w:hanging="630"/>
        <w:rPr>
          <w:b/>
        </w:rPr>
      </w:pPr>
      <w:r w:rsidRPr="00921BBC">
        <w:rPr>
          <w:b/>
        </w:rPr>
        <w:t xml:space="preserve">Please list any additional inclusion and/or exclusion criteria for the eligible population.  </w:t>
      </w:r>
    </w:p>
    <w:p w14:paraId="6573317F" w14:textId="62223EEF" w:rsidR="00EE46B3" w:rsidRDefault="00EE46B3" w:rsidP="00921BBC">
      <w:pPr>
        <w:ind w:left="1440"/>
      </w:pPr>
      <w:r>
        <w:t xml:space="preserve">We will include all households that own latrines, not just households that own functional latrines. As part of the intervention, we will make latrines functional by making low cost repairs (pipe connections, etc.). </w:t>
      </w:r>
    </w:p>
    <w:p w14:paraId="76AE11BE" w14:textId="36BF97DB" w:rsidR="00EE46B3" w:rsidRDefault="00EE46B3" w:rsidP="00921BBC">
      <w:pPr>
        <w:ind w:left="1440"/>
      </w:pPr>
      <w:r>
        <w:t xml:space="preserve">Research (i.e. survey administration, qualitative interviews and discussions) will only be carried out with women and men over age 18. </w:t>
      </w:r>
      <w:r w:rsidR="00A72833">
        <w:t xml:space="preserve">We will specifically target women in the household to respond to questions because we feel most confident that they would be able to most accurately respond about the behaviour of others in the household, especially children and other dependents. </w:t>
      </w:r>
    </w:p>
    <w:p w14:paraId="7711BCEA" w14:textId="77777777" w:rsidR="00EE46B3" w:rsidRDefault="00EE46B3" w:rsidP="00EE46B3">
      <w:pPr>
        <w:ind w:left="720"/>
      </w:pPr>
    </w:p>
    <w:p w14:paraId="5C9E0B50" w14:textId="77777777" w:rsidR="00F10DD9" w:rsidRPr="00921BBC" w:rsidRDefault="0008573B" w:rsidP="006A3EF8">
      <w:pPr>
        <w:pStyle w:val="ListParagraph"/>
        <w:numPr>
          <w:ilvl w:val="2"/>
          <w:numId w:val="15"/>
        </w:numPr>
        <w:ind w:left="1350" w:hanging="630"/>
        <w:rPr>
          <w:b/>
        </w:rPr>
      </w:pPr>
      <w:r w:rsidRPr="00921BBC">
        <w:rPr>
          <w:b/>
        </w:rPr>
        <w:t xml:space="preserve">What are the main characteristics of </w:t>
      </w:r>
      <w:r w:rsidR="000E176A" w:rsidRPr="00921BBC">
        <w:rPr>
          <w:b/>
        </w:rPr>
        <w:t xml:space="preserve">your </w:t>
      </w:r>
      <w:r w:rsidRPr="00921BBC">
        <w:rPr>
          <w:b/>
        </w:rPr>
        <w:t>population?</w:t>
      </w:r>
      <w:r w:rsidR="000E176A" w:rsidRPr="00921BBC">
        <w:rPr>
          <w:b/>
        </w:rPr>
        <w:t xml:space="preserve"> </w:t>
      </w:r>
    </w:p>
    <w:p w14:paraId="09DCE158" w14:textId="2224AE95" w:rsidR="0002178F" w:rsidRDefault="0002178F" w:rsidP="0002178F">
      <w:pPr>
        <w:ind w:left="1350"/>
        <w:jc w:val="both"/>
        <w:rPr>
          <w:rFonts w:asciiTheme="minorHAnsi" w:hAnsiTheme="minorHAnsi"/>
          <w:color w:val="292934" w:themeColor="text1"/>
        </w:rPr>
      </w:pPr>
      <w:r w:rsidRPr="00BE34EE">
        <w:rPr>
          <w:rFonts w:asciiTheme="minorHAnsi" w:hAnsiTheme="minorHAnsi"/>
          <w:color w:val="292934" w:themeColor="text1"/>
        </w:rPr>
        <w:lastRenderedPageBreak/>
        <w:t xml:space="preserve">The current research will take place in the rural district of </w:t>
      </w:r>
      <w:proofErr w:type="spellStart"/>
      <w:r w:rsidRPr="00BE34EE">
        <w:rPr>
          <w:rFonts w:asciiTheme="minorHAnsi" w:hAnsiTheme="minorHAnsi"/>
          <w:color w:val="292934" w:themeColor="text1"/>
        </w:rPr>
        <w:t>Puri</w:t>
      </w:r>
      <w:proofErr w:type="spellEnd"/>
      <w:r w:rsidRPr="00BE34EE">
        <w:rPr>
          <w:rFonts w:asciiTheme="minorHAnsi" w:hAnsiTheme="minorHAnsi"/>
          <w:color w:val="292934" w:themeColor="text1"/>
        </w:rPr>
        <w:t xml:space="preserve">, </w:t>
      </w:r>
      <w:proofErr w:type="spellStart"/>
      <w:r w:rsidRPr="00BE34EE">
        <w:rPr>
          <w:rFonts w:asciiTheme="minorHAnsi" w:hAnsiTheme="minorHAnsi"/>
          <w:color w:val="292934" w:themeColor="text1"/>
        </w:rPr>
        <w:t>Odisha</w:t>
      </w:r>
      <w:proofErr w:type="spellEnd"/>
      <w:r w:rsidRPr="00BE34EE">
        <w:rPr>
          <w:rFonts w:asciiTheme="minorHAnsi" w:hAnsiTheme="minorHAnsi"/>
          <w:color w:val="292934" w:themeColor="text1"/>
        </w:rPr>
        <w:t xml:space="preserve"> State, India. Some of the communities </w:t>
      </w:r>
      <w:r w:rsidRPr="0002178F">
        <w:rPr>
          <w:rFonts w:asciiTheme="minorHAnsi" w:hAnsiTheme="minorHAnsi"/>
          <w:color w:val="292934" w:themeColor="text1"/>
        </w:rPr>
        <w:t>will potentially</w:t>
      </w:r>
      <w:r>
        <w:rPr>
          <w:rFonts w:asciiTheme="minorHAnsi" w:hAnsiTheme="minorHAnsi"/>
          <w:color w:val="292934" w:themeColor="text1"/>
        </w:rPr>
        <w:t xml:space="preserve"> </w:t>
      </w:r>
      <w:r w:rsidRPr="00BE34EE">
        <w:rPr>
          <w:rFonts w:asciiTheme="minorHAnsi" w:hAnsiTheme="minorHAnsi"/>
          <w:color w:val="292934" w:themeColor="text1"/>
        </w:rPr>
        <w:t>have been engaged previously in a cluster-randomized trial (CRT) (Registration No. NCT01214785)</w:t>
      </w:r>
      <w:r w:rsidRPr="00BE34EE">
        <w:rPr>
          <w:rFonts w:asciiTheme="minorHAnsi" w:hAnsiTheme="minorHAnsi"/>
          <w:color w:val="292934" w:themeColor="text1"/>
        </w:rPr>
        <w:fldChar w:fldCharType="begin"/>
      </w:r>
      <w:r w:rsidRPr="00BE34EE">
        <w:rPr>
          <w:rFonts w:asciiTheme="minorHAnsi" w:hAnsiTheme="minorHAnsi"/>
          <w:color w:val="292934" w:themeColor="text1"/>
        </w:rPr>
        <w:instrText xml:space="preserve"> ADDIN EN.CITE &lt;EndNote&gt;&lt;Cite&gt;&lt;Author&gt;Clasen&lt;/Author&gt;&lt;Year&gt;2012&lt;/Year&gt;&lt;RecNum&gt;225&lt;/RecNum&gt;&lt;DisplayText&gt;(Clasen, Boisson et al. 2012)&lt;/DisplayText&gt;&lt;record&gt;&lt;rec-number&gt;225&lt;/rec-number&gt;&lt;foreign-keys&gt;&lt;key app="EN" db-id="xatf2w5whdp00tepaxdv2veyewxawd0v9s0e"&gt;225&lt;/key&gt;&lt;/foreign-keys&gt;&lt;ref-type name="Journal Article"&gt;17&lt;/ref-type&gt;&lt;contributors&gt;&lt;authors&gt;&lt;author&gt;Clasen, Thomas&lt;/author&gt;&lt;author&gt;Boisson, Sophie&lt;/author&gt;&lt;author&gt;Routray, Parimita&lt;/author&gt;&lt;author&gt;Cumming, Oliver&lt;/author&gt;&lt;author&gt;Jenkins, Marion&lt;/author&gt;&lt;author&gt;Ensink, Jeroen HJ&lt;/author&gt;&lt;author&gt;Bell, Melissa&lt;/author&gt;&lt;author&gt;Freeman, Matthew C&lt;/author&gt;&lt;author&gt;Peppin, Soosai&lt;/author&gt;&lt;author&gt;Schmidt, Wolf-Peter&lt;/author&gt;&lt;/authors&gt;&lt;/contributors&gt;&lt;titles&gt;&lt;title&gt;The effect of improved rural sanitation on diarrhoea and helminth infection: design of a cluster-randomized trial in Orissa, India&lt;/title&gt;&lt;secondary-title&gt;Emerging themes in epidemiology&lt;/secondary-title&gt;&lt;/titles&gt;&lt;periodical&gt;&lt;full-title&gt;Emerging themes in epidemiology&lt;/full-title&gt;&lt;/periodical&gt;&lt;pages&gt;7&lt;/pages&gt;&lt;volume&gt;9&lt;/volume&gt;&lt;number&gt;1&lt;/number&gt;&lt;dates&gt;&lt;year&gt;2012&lt;/year&gt;&lt;/dates&gt;&lt;isbn&gt;1742-7622&lt;/isbn&gt;&lt;urls&gt;&lt;/urls&gt;&lt;/record&gt;&lt;/Cite&gt;&lt;/EndNote&gt;</w:instrText>
      </w:r>
      <w:r w:rsidRPr="00BE34EE">
        <w:rPr>
          <w:rFonts w:asciiTheme="minorHAnsi" w:hAnsiTheme="minorHAnsi"/>
          <w:color w:val="292934" w:themeColor="text1"/>
        </w:rPr>
        <w:fldChar w:fldCharType="separate"/>
      </w:r>
      <w:r w:rsidRPr="00BE34EE">
        <w:rPr>
          <w:rFonts w:asciiTheme="minorHAnsi" w:hAnsiTheme="minorHAnsi"/>
          <w:noProof/>
          <w:color w:val="292934" w:themeColor="text1"/>
        </w:rPr>
        <w:t>(</w:t>
      </w:r>
      <w:hyperlink w:anchor="_ENREF_6" w:tooltip="Clasen, 2012 #225" w:history="1">
        <w:r w:rsidRPr="00BE34EE">
          <w:rPr>
            <w:rFonts w:asciiTheme="minorHAnsi" w:hAnsiTheme="minorHAnsi"/>
            <w:noProof/>
            <w:color w:val="292934" w:themeColor="text1"/>
          </w:rPr>
          <w:t>Clasen, Boisson et al. 2012</w:t>
        </w:r>
      </w:hyperlink>
      <w:r w:rsidRPr="00BE34EE">
        <w:rPr>
          <w:rFonts w:asciiTheme="minorHAnsi" w:hAnsiTheme="minorHAnsi"/>
          <w:noProof/>
          <w:color w:val="292934" w:themeColor="text1"/>
        </w:rPr>
        <w:t>)</w:t>
      </w:r>
      <w:r w:rsidRPr="00BE34EE">
        <w:rPr>
          <w:rFonts w:asciiTheme="minorHAnsi" w:hAnsiTheme="minorHAnsi"/>
          <w:color w:val="292934" w:themeColor="text1"/>
        </w:rPr>
        <w:fldChar w:fldCharType="end"/>
      </w:r>
      <w:r w:rsidRPr="00BE34EE">
        <w:rPr>
          <w:rFonts w:asciiTheme="minorHAnsi" w:hAnsiTheme="minorHAnsi"/>
          <w:color w:val="292934" w:themeColor="text1"/>
        </w:rPr>
        <w:t xml:space="preserve">. In </w:t>
      </w:r>
      <w:proofErr w:type="spellStart"/>
      <w:r w:rsidRPr="00BE34EE">
        <w:rPr>
          <w:rFonts w:asciiTheme="minorHAnsi" w:hAnsiTheme="minorHAnsi"/>
          <w:color w:val="292934" w:themeColor="text1"/>
        </w:rPr>
        <w:t>Puri</w:t>
      </w:r>
      <w:proofErr w:type="spellEnd"/>
      <w:r w:rsidRPr="00BE34EE">
        <w:rPr>
          <w:rFonts w:asciiTheme="minorHAnsi" w:hAnsiTheme="minorHAnsi"/>
          <w:color w:val="292934" w:themeColor="text1"/>
        </w:rPr>
        <w:t xml:space="preserve"> district, 86% of households live in rural areas, 57% of households are living below the poverty line (BPL) and 19% of women are illiterate</w:t>
      </w:r>
      <w:r w:rsidRPr="00BE34EE">
        <w:rPr>
          <w:rFonts w:asciiTheme="minorHAnsi" w:hAnsiTheme="minorHAnsi"/>
          <w:color w:val="292934" w:themeColor="text1"/>
        </w:rPr>
        <w:fldChar w:fldCharType="begin"/>
      </w:r>
      <w:r w:rsidRPr="00BE34EE">
        <w:rPr>
          <w:rFonts w:asciiTheme="minorHAnsi" w:hAnsiTheme="minorHAnsi"/>
          <w:color w:val="292934" w:themeColor="text1"/>
        </w:rPr>
        <w:instrText xml:space="preserve"> ADDIN EN.CITE &lt;EndNote&gt;&lt;Cite&gt;&lt;Author&gt;MDWS&lt;/Author&gt;&lt;Year&gt;2011&lt;/Year&gt;&lt;RecNum&gt;655&lt;/RecNum&gt;&lt;DisplayText&gt;(MDWS 2011)&lt;/DisplayText&gt;&lt;record&gt;&lt;rec-number&gt;655&lt;/rec-number&gt;&lt;foreign-keys&gt;&lt;key app="EN" db-id="xatf2w5whdp00tepaxdv2veyewxawd0v9s0e"&gt;655&lt;/key&gt;&lt;/foreign-keys&gt;&lt;ref-type name="Web Page"&gt;12&lt;/ref-type&gt;&lt;contributors&gt;&lt;authors&gt;&lt;author&gt;MDWS&lt;/author&gt;&lt;/authors&gt;&lt;/contributors&gt;&lt;titles&gt;&lt;title&gt;NGP&lt;/title&gt;&lt;/titles&gt;&lt;volume&gt;2013&lt;/volume&gt;&lt;number&gt;25 November&lt;/number&gt;&lt;dates&gt;&lt;year&gt;2011&lt;/year&gt;&lt;pub-dates&gt;&lt;date&gt;3 November 2011&lt;/date&gt;&lt;/pub-dates&gt;&lt;/dates&gt;&lt;publisher&gt;Ministry of Drinking Water and Sanitation, Government of India&lt;/publisher&gt;&lt;urls&gt;&lt;related-urls&gt;&lt;url&gt;http://www.mdws.gov.in/TSC&lt;/url&gt;&lt;/related-urls&gt;&lt;/urls&gt;&lt;/record&gt;&lt;/Cite&gt;&lt;/EndNote&gt;</w:instrText>
      </w:r>
      <w:r w:rsidRPr="00BE34EE">
        <w:rPr>
          <w:rFonts w:asciiTheme="minorHAnsi" w:hAnsiTheme="minorHAnsi"/>
          <w:color w:val="292934" w:themeColor="text1"/>
        </w:rPr>
        <w:fldChar w:fldCharType="separate"/>
      </w:r>
      <w:r w:rsidRPr="00BE34EE">
        <w:rPr>
          <w:rFonts w:asciiTheme="minorHAnsi" w:hAnsiTheme="minorHAnsi"/>
          <w:noProof/>
          <w:color w:val="292934" w:themeColor="text1"/>
        </w:rPr>
        <w:t>(</w:t>
      </w:r>
      <w:hyperlink w:anchor="_ENREF_14" w:tooltip="MDWS, 2011 #655" w:history="1">
        <w:r w:rsidRPr="00BE34EE">
          <w:rPr>
            <w:rFonts w:asciiTheme="minorHAnsi" w:hAnsiTheme="minorHAnsi"/>
            <w:noProof/>
            <w:color w:val="292934" w:themeColor="text1"/>
          </w:rPr>
          <w:t>MDWS 2011</w:t>
        </w:r>
      </w:hyperlink>
      <w:r w:rsidRPr="00BE34EE">
        <w:rPr>
          <w:rFonts w:asciiTheme="minorHAnsi" w:hAnsiTheme="minorHAnsi"/>
          <w:noProof/>
          <w:color w:val="292934" w:themeColor="text1"/>
        </w:rPr>
        <w:t>)</w:t>
      </w:r>
      <w:r w:rsidRPr="00BE34EE">
        <w:rPr>
          <w:rFonts w:asciiTheme="minorHAnsi" w:hAnsiTheme="minorHAnsi"/>
          <w:color w:val="292934" w:themeColor="text1"/>
        </w:rPr>
        <w:fldChar w:fldCharType="end"/>
      </w:r>
      <w:r w:rsidRPr="00BE34EE">
        <w:rPr>
          <w:rFonts w:asciiTheme="minorHAnsi" w:hAnsiTheme="minorHAnsi"/>
          <w:color w:val="292934" w:themeColor="text1"/>
        </w:rPr>
        <w:t>. Approximately 15% of households in rural areas were estimated to have had sanitation in 2008, prior to the previous trial</w:t>
      </w:r>
      <w:r w:rsidR="000A6141">
        <w:rPr>
          <w:rFonts w:asciiTheme="minorHAnsi" w:hAnsiTheme="minorHAnsi"/>
          <w:color w:val="292934" w:themeColor="text1"/>
        </w:rPr>
        <w:t xml:space="preserve"> </w:t>
      </w:r>
      <w:r w:rsidRPr="00BE34EE">
        <w:rPr>
          <w:rFonts w:asciiTheme="minorHAnsi" w:hAnsiTheme="minorHAnsi"/>
          <w:color w:val="292934" w:themeColor="text1"/>
        </w:rPr>
        <w:fldChar w:fldCharType="begin"/>
      </w:r>
      <w:r w:rsidRPr="00BE34EE">
        <w:rPr>
          <w:rFonts w:asciiTheme="minorHAnsi" w:hAnsiTheme="minorHAnsi"/>
          <w:color w:val="292934" w:themeColor="text1"/>
        </w:rPr>
        <w:instrText xml:space="preserve"> ADDIN EN.CITE &lt;EndNote&gt;&lt;Cite&gt;&lt;Author&gt;MDWS&lt;/Author&gt;&lt;Year&gt;2011&lt;/Year&gt;&lt;RecNum&gt;655&lt;/RecNum&gt;&lt;DisplayText&gt;(MDWS 2011)&lt;/DisplayText&gt;&lt;record&gt;&lt;rec-number&gt;655&lt;/rec-number&gt;&lt;foreign-keys&gt;&lt;key app="EN" db-id="xatf2w5whdp00tepaxdv2veyewxawd0v9s0e"&gt;655&lt;/key&gt;&lt;/foreign-keys&gt;&lt;ref-type name="Web Page"&gt;12&lt;/ref-type&gt;&lt;contributors&gt;&lt;authors&gt;&lt;author&gt;MDWS&lt;/author&gt;&lt;/authors&gt;&lt;/contributors&gt;&lt;titles&gt;&lt;title&gt;NGP&lt;/title&gt;&lt;/titles&gt;&lt;volume&gt;2013&lt;/volume&gt;&lt;number&gt;25 November&lt;/number&gt;&lt;dates&gt;&lt;year&gt;2011&lt;/year&gt;&lt;pub-dates&gt;&lt;date&gt;3 November 2011&lt;/date&gt;&lt;/pub-dates&gt;&lt;/dates&gt;&lt;publisher&gt;Ministry of Drinking Water and Sanitation, Government of India&lt;/publisher&gt;&lt;urls&gt;&lt;related-urls&gt;&lt;url&gt;http://www.mdws.gov.in/TSC&lt;/url&gt;&lt;/related-urls&gt;&lt;/urls&gt;&lt;/record&gt;&lt;/Cite&gt;&lt;/EndNote&gt;</w:instrText>
      </w:r>
      <w:r w:rsidRPr="00BE34EE">
        <w:rPr>
          <w:rFonts w:asciiTheme="minorHAnsi" w:hAnsiTheme="minorHAnsi"/>
          <w:color w:val="292934" w:themeColor="text1"/>
        </w:rPr>
        <w:fldChar w:fldCharType="separate"/>
      </w:r>
      <w:r w:rsidRPr="00BE34EE">
        <w:rPr>
          <w:rFonts w:asciiTheme="minorHAnsi" w:hAnsiTheme="minorHAnsi"/>
          <w:noProof/>
          <w:color w:val="292934" w:themeColor="text1"/>
        </w:rPr>
        <w:t>(</w:t>
      </w:r>
      <w:hyperlink w:anchor="_ENREF_14" w:tooltip="MDWS, 2011 #655" w:history="1">
        <w:r w:rsidRPr="00BE34EE">
          <w:rPr>
            <w:rFonts w:asciiTheme="minorHAnsi" w:hAnsiTheme="minorHAnsi"/>
            <w:noProof/>
            <w:color w:val="292934" w:themeColor="text1"/>
          </w:rPr>
          <w:t>MDWS 2011</w:t>
        </w:r>
      </w:hyperlink>
      <w:r w:rsidRPr="00BE34EE">
        <w:rPr>
          <w:rFonts w:asciiTheme="minorHAnsi" w:hAnsiTheme="minorHAnsi"/>
          <w:noProof/>
          <w:color w:val="292934" w:themeColor="text1"/>
        </w:rPr>
        <w:t>)</w:t>
      </w:r>
      <w:r w:rsidRPr="00BE34EE">
        <w:rPr>
          <w:rFonts w:asciiTheme="minorHAnsi" w:hAnsiTheme="minorHAnsi"/>
          <w:color w:val="292934" w:themeColor="text1"/>
        </w:rPr>
        <w:fldChar w:fldCharType="end"/>
      </w:r>
      <w:r w:rsidRPr="00BE34EE">
        <w:rPr>
          <w:rFonts w:asciiTheme="minorHAnsi" w:hAnsiTheme="minorHAnsi"/>
          <w:color w:val="292934" w:themeColor="text1"/>
        </w:rPr>
        <w:t xml:space="preserve">. </w:t>
      </w:r>
    </w:p>
    <w:p w14:paraId="43DF509C" w14:textId="552531E0" w:rsidR="00C57A70" w:rsidRDefault="00767881" w:rsidP="005079D5">
      <w:pPr>
        <w:ind w:left="1350"/>
        <w:rPr>
          <w:rFonts w:asciiTheme="minorHAnsi" w:hAnsiTheme="minorHAnsi"/>
          <w:color w:val="292934" w:themeColor="text1"/>
        </w:rPr>
      </w:pPr>
      <w:r>
        <w:rPr>
          <w:rFonts w:asciiTheme="minorHAnsi" w:hAnsiTheme="minorHAnsi"/>
          <w:color w:val="292934" w:themeColor="text1"/>
          <w:lang w:val="en-US"/>
        </w:rPr>
        <w:t xml:space="preserve">According to the 2015-2016 Indian National Family Health Survey, </w:t>
      </w:r>
      <w:r w:rsidR="000A480E" w:rsidRPr="000A480E">
        <w:rPr>
          <w:rFonts w:asciiTheme="minorHAnsi" w:hAnsiTheme="minorHAnsi"/>
          <w:color w:val="292934" w:themeColor="text1"/>
        </w:rPr>
        <w:t xml:space="preserve">37% of rural households </w:t>
      </w:r>
      <w:r w:rsidR="00C57A70">
        <w:rPr>
          <w:rFonts w:asciiTheme="minorHAnsi" w:hAnsiTheme="minorHAnsi"/>
          <w:color w:val="292934" w:themeColor="text1"/>
          <w:lang w:val="en-US"/>
        </w:rPr>
        <w:t xml:space="preserve">in </w:t>
      </w:r>
      <w:proofErr w:type="spellStart"/>
      <w:r w:rsidR="00C57A70">
        <w:rPr>
          <w:rFonts w:asciiTheme="minorHAnsi" w:hAnsiTheme="minorHAnsi"/>
          <w:color w:val="292934" w:themeColor="text1"/>
          <w:lang w:val="en-US"/>
        </w:rPr>
        <w:t>Puri</w:t>
      </w:r>
      <w:proofErr w:type="spellEnd"/>
      <w:r w:rsidR="00C57A70">
        <w:rPr>
          <w:rFonts w:asciiTheme="minorHAnsi" w:hAnsiTheme="minorHAnsi"/>
          <w:color w:val="292934" w:themeColor="text1"/>
          <w:lang w:val="en-US"/>
        </w:rPr>
        <w:t xml:space="preserve"> district</w:t>
      </w:r>
      <w:r w:rsidR="00C57A70" w:rsidRPr="000A480E">
        <w:rPr>
          <w:rFonts w:asciiTheme="minorHAnsi" w:hAnsiTheme="minorHAnsi"/>
          <w:color w:val="292934" w:themeColor="text1"/>
          <w:lang w:val="en-US"/>
        </w:rPr>
        <w:t xml:space="preserve"> </w:t>
      </w:r>
      <w:r w:rsidR="000A480E" w:rsidRPr="000A480E">
        <w:rPr>
          <w:rFonts w:asciiTheme="minorHAnsi" w:hAnsiTheme="minorHAnsi"/>
          <w:color w:val="292934" w:themeColor="text1"/>
        </w:rPr>
        <w:t xml:space="preserve">have an improved sanitation facility – the same percentage at </w:t>
      </w:r>
      <w:r w:rsidR="00C57A70">
        <w:rPr>
          <w:rFonts w:asciiTheme="minorHAnsi" w:hAnsiTheme="minorHAnsi"/>
          <w:color w:val="292934" w:themeColor="text1"/>
        </w:rPr>
        <w:t xml:space="preserve">the </w:t>
      </w:r>
      <w:r w:rsidR="000A480E" w:rsidRPr="000A480E">
        <w:rPr>
          <w:rFonts w:asciiTheme="minorHAnsi" w:hAnsiTheme="minorHAnsi"/>
          <w:color w:val="292934" w:themeColor="text1"/>
        </w:rPr>
        <w:t>national level (37% in rural India)—albeit somewhat high</w:t>
      </w:r>
      <w:r w:rsidR="00C57A70">
        <w:rPr>
          <w:rFonts w:asciiTheme="minorHAnsi" w:hAnsiTheme="minorHAnsi"/>
          <w:color w:val="292934" w:themeColor="text1"/>
        </w:rPr>
        <w:t>er</w:t>
      </w:r>
      <w:r w:rsidR="000A480E" w:rsidRPr="000A480E">
        <w:rPr>
          <w:rFonts w:asciiTheme="minorHAnsi" w:hAnsiTheme="minorHAnsi"/>
          <w:color w:val="292934" w:themeColor="text1"/>
        </w:rPr>
        <w:t xml:space="preserve"> </w:t>
      </w:r>
      <w:r w:rsidR="00C57A70">
        <w:rPr>
          <w:rFonts w:asciiTheme="minorHAnsi" w:hAnsiTheme="minorHAnsi"/>
          <w:color w:val="292934" w:themeColor="text1"/>
        </w:rPr>
        <w:t>than the overall</w:t>
      </w:r>
      <w:r w:rsidR="000A480E" w:rsidRPr="000A480E">
        <w:rPr>
          <w:rFonts w:asciiTheme="minorHAnsi" w:hAnsiTheme="minorHAnsi"/>
          <w:color w:val="292934" w:themeColor="text1"/>
        </w:rPr>
        <w:t xml:space="preserve"> state level (23% in </w:t>
      </w:r>
      <w:proofErr w:type="spellStart"/>
      <w:r w:rsidR="000A480E" w:rsidRPr="000A480E">
        <w:rPr>
          <w:rFonts w:asciiTheme="minorHAnsi" w:hAnsiTheme="minorHAnsi"/>
          <w:color w:val="292934" w:themeColor="text1"/>
        </w:rPr>
        <w:t>Odisha</w:t>
      </w:r>
      <w:proofErr w:type="spellEnd"/>
      <w:r w:rsidR="000A480E" w:rsidRPr="000A480E">
        <w:rPr>
          <w:rFonts w:asciiTheme="minorHAnsi" w:hAnsiTheme="minorHAnsi"/>
          <w:color w:val="292934" w:themeColor="text1"/>
        </w:rPr>
        <w:t>) (NFHS-4, 2015-2016).</w:t>
      </w:r>
    </w:p>
    <w:p w14:paraId="7B21787C" w14:textId="77777777" w:rsidR="00EE46B3" w:rsidRDefault="00EE46B3" w:rsidP="005079D5">
      <w:pPr>
        <w:ind w:left="1350"/>
      </w:pPr>
    </w:p>
    <w:p w14:paraId="545BD210" w14:textId="77777777" w:rsidR="00F10DD9" w:rsidRPr="00921BBC" w:rsidRDefault="0008573B" w:rsidP="006A3EF8">
      <w:pPr>
        <w:pStyle w:val="ListParagraph"/>
        <w:numPr>
          <w:ilvl w:val="2"/>
          <w:numId w:val="15"/>
        </w:numPr>
        <w:ind w:left="1350" w:hanging="630"/>
        <w:rPr>
          <w:b/>
        </w:rPr>
      </w:pPr>
      <w:r w:rsidRPr="00921BBC">
        <w:rPr>
          <w:b/>
        </w:rPr>
        <w:t>What is the expected sample size?</w:t>
      </w:r>
    </w:p>
    <w:p w14:paraId="08689CA1" w14:textId="77777777" w:rsidR="00B7265B" w:rsidRDefault="00B7265B" w:rsidP="00B7265B">
      <w:pPr>
        <w:ind w:left="1350"/>
        <w:rPr>
          <w:i/>
        </w:rPr>
      </w:pPr>
      <w:r>
        <w:rPr>
          <w:i/>
        </w:rPr>
        <w:t>Main trial villages</w:t>
      </w:r>
    </w:p>
    <w:p w14:paraId="287311AC" w14:textId="304D7434" w:rsidR="00EE46B3" w:rsidRDefault="00EE46B3" w:rsidP="00B7265B">
      <w:pPr>
        <w:ind w:left="1350"/>
      </w:pPr>
      <w:r>
        <w:t>66 communities will be engaged in the trial, 33 in the intervention arm and 33 in the control arm</w:t>
      </w:r>
    </w:p>
    <w:p w14:paraId="2AB54AB9" w14:textId="73582514" w:rsidR="00C43FCC" w:rsidRDefault="00FB2C1C" w:rsidP="00C43FCC">
      <w:pPr>
        <w:ind w:left="1350"/>
      </w:pPr>
      <w:r>
        <w:t>We will aim for c</w:t>
      </w:r>
      <w:r w:rsidR="00EE46B3">
        <w:t xml:space="preserve">ommunity sizes </w:t>
      </w:r>
      <w:r>
        <w:t xml:space="preserve">that </w:t>
      </w:r>
      <w:r w:rsidR="00EE46B3">
        <w:t xml:space="preserve">range from 50-150 households each and </w:t>
      </w:r>
      <w:r>
        <w:t xml:space="preserve">that </w:t>
      </w:r>
      <w:r w:rsidR="00EE46B3">
        <w:t xml:space="preserve">have 60% latrine coverage or higher. </w:t>
      </w:r>
      <w:r>
        <w:t xml:space="preserve">However, community sizes and coverage may be outside of those ranges as we go through a process of identifying suitable villages via a mapping exercise, which will provide the most up-to-date data. </w:t>
      </w:r>
    </w:p>
    <w:p w14:paraId="2F8CCDBE" w14:textId="080066BD" w:rsidR="00EE46B3" w:rsidRDefault="00EE46B3" w:rsidP="00C43FCC">
      <w:pPr>
        <w:ind w:left="1350"/>
      </w:pPr>
      <w:r>
        <w:t xml:space="preserve">We anticipate households to have </w:t>
      </w:r>
      <w:r w:rsidRPr="00624D64">
        <w:t xml:space="preserve">an average </w:t>
      </w:r>
      <w:r w:rsidRPr="0072217E">
        <w:t xml:space="preserve">of </w:t>
      </w:r>
      <w:r w:rsidR="00624D64" w:rsidRPr="0072217E">
        <w:t>4</w:t>
      </w:r>
      <w:r w:rsidRPr="00624D64">
        <w:t xml:space="preserve"> people each</w:t>
      </w:r>
      <w:r>
        <w:t xml:space="preserve">. </w:t>
      </w:r>
      <w:r w:rsidR="00B7265B">
        <w:rPr>
          <w:rFonts w:asciiTheme="minorHAnsi" w:hAnsiTheme="minorHAnsi" w:cstheme="minorHAnsi"/>
          <w:szCs w:val="18"/>
        </w:rPr>
        <w:t xml:space="preserve">In these main trial villages, we will conduct a baseline and </w:t>
      </w:r>
      <w:proofErr w:type="spellStart"/>
      <w:r w:rsidR="00B7265B">
        <w:rPr>
          <w:rFonts w:asciiTheme="minorHAnsi" w:hAnsiTheme="minorHAnsi" w:cstheme="minorHAnsi"/>
          <w:szCs w:val="18"/>
        </w:rPr>
        <w:t>endline</w:t>
      </w:r>
      <w:proofErr w:type="spellEnd"/>
      <w:r w:rsidR="00B7265B">
        <w:rPr>
          <w:rFonts w:asciiTheme="minorHAnsi" w:hAnsiTheme="minorHAnsi" w:cstheme="minorHAnsi"/>
          <w:szCs w:val="18"/>
        </w:rPr>
        <w:t xml:space="preserve"> census. All households in each village will be asked if they have a latrine. If they do not, the survey ends</w:t>
      </w:r>
      <w:proofErr w:type="gramStart"/>
      <w:r w:rsidR="00B7265B">
        <w:rPr>
          <w:rFonts w:asciiTheme="minorHAnsi" w:hAnsiTheme="minorHAnsi" w:cstheme="minorHAnsi"/>
          <w:szCs w:val="18"/>
        </w:rPr>
        <w:t>;</w:t>
      </w:r>
      <w:proofErr w:type="gramEnd"/>
      <w:r w:rsidR="00B7265B">
        <w:rPr>
          <w:rFonts w:asciiTheme="minorHAnsi" w:hAnsiTheme="minorHAnsi" w:cstheme="minorHAnsi"/>
          <w:szCs w:val="18"/>
        </w:rPr>
        <w:t xml:space="preserve"> if they do, further questions will be asked, including questions about latrine use for all family members. Observations of latrine facilities will also take place. </w:t>
      </w:r>
    </w:p>
    <w:p w14:paraId="51BEFC55" w14:textId="56FCF798" w:rsidR="007D1251" w:rsidRDefault="0089541C" w:rsidP="00F317E0">
      <w:pPr>
        <w:ind w:left="1350"/>
      </w:pPr>
      <w:r>
        <w:t xml:space="preserve">We anticipate an average of 100 households per village with </w:t>
      </w:r>
      <w:r w:rsidRPr="00624D64">
        <w:t>an average of 4 members each</w:t>
      </w:r>
      <w:r w:rsidR="00921BBC">
        <w:rPr>
          <w:i/>
        </w:rPr>
        <w:t>.</w:t>
      </w:r>
      <w:r>
        <w:rPr>
          <w:i/>
        </w:rPr>
        <w:t xml:space="preserve"> </w:t>
      </w:r>
      <w:r>
        <w:t xml:space="preserve">Given that we will be targeting villages that we expect to have 60% latrine coverage or more, we expect to collect latrine use information from at least 3,960 households (66 villages*100 households * 0.6 coverage) with data on </w:t>
      </w:r>
      <w:bookmarkStart w:id="1" w:name="_GoBack"/>
      <w:r>
        <w:t>15,840 individuals (3,960 latrine owning households * 4 persons per household).</w:t>
      </w:r>
    </w:p>
    <w:bookmarkEnd w:id="1"/>
    <w:p w14:paraId="11EAFA40" w14:textId="2DEDD3E3" w:rsidR="00203EBD" w:rsidRDefault="00F317E0" w:rsidP="00203EBD">
      <w:pPr>
        <w:ind w:left="1350"/>
        <w:rPr>
          <w:rFonts w:asciiTheme="minorHAnsi" w:hAnsiTheme="minorHAnsi" w:cstheme="minorHAnsi"/>
          <w:szCs w:val="18"/>
        </w:rPr>
      </w:pPr>
      <w:r>
        <w:rPr>
          <w:rFonts w:asciiTheme="minorHAnsi" w:hAnsiTheme="minorHAnsi" w:cstheme="minorHAnsi"/>
          <w:szCs w:val="18"/>
        </w:rPr>
        <w:t>We will also randomly select a subset of 20 households per trial village to answer questions on determinants to latrine use behaviours. We are aiming for 10 women and 10 men. With 66 villages and 20 individuals per household, we aim to engage a total of 1320 individuals (660 women and 660 men)</w:t>
      </w:r>
      <w:r w:rsidR="00203EBD">
        <w:rPr>
          <w:rFonts w:asciiTheme="minorHAnsi" w:hAnsiTheme="minorHAnsi" w:cstheme="minorHAnsi"/>
          <w:szCs w:val="18"/>
        </w:rPr>
        <w:t>.</w:t>
      </w:r>
    </w:p>
    <w:p w14:paraId="643DD8D6" w14:textId="3F88E8CD" w:rsidR="00203EBD" w:rsidRDefault="00203EBD" w:rsidP="00F317E0">
      <w:pPr>
        <w:ind w:left="1350"/>
        <w:rPr>
          <w:rFonts w:asciiTheme="minorHAnsi" w:hAnsiTheme="minorHAnsi" w:cstheme="minorHAnsi"/>
          <w:szCs w:val="18"/>
        </w:rPr>
      </w:pPr>
      <w:r>
        <w:rPr>
          <w:rFonts w:asciiTheme="minorHAnsi" w:hAnsiTheme="minorHAnsi" w:cstheme="minorHAnsi"/>
          <w:szCs w:val="18"/>
        </w:rPr>
        <w:t xml:space="preserve">Further, all caregivers of children under age 5 </w:t>
      </w:r>
      <w:r w:rsidR="00195E2C">
        <w:rPr>
          <w:rFonts w:asciiTheme="minorHAnsi" w:hAnsiTheme="minorHAnsi" w:cstheme="minorHAnsi"/>
          <w:szCs w:val="18"/>
        </w:rPr>
        <w:t xml:space="preserve">who own a latrine </w:t>
      </w:r>
      <w:r>
        <w:rPr>
          <w:rFonts w:asciiTheme="minorHAnsi" w:hAnsiTheme="minorHAnsi" w:cstheme="minorHAnsi"/>
          <w:szCs w:val="18"/>
        </w:rPr>
        <w:t xml:space="preserve">will be asked about child </w:t>
      </w:r>
      <w:proofErr w:type="spellStart"/>
      <w:r>
        <w:rPr>
          <w:rFonts w:asciiTheme="minorHAnsi" w:hAnsiTheme="minorHAnsi" w:cstheme="minorHAnsi"/>
          <w:szCs w:val="18"/>
        </w:rPr>
        <w:t>feces</w:t>
      </w:r>
      <w:proofErr w:type="spellEnd"/>
      <w:r>
        <w:rPr>
          <w:rFonts w:asciiTheme="minorHAnsi" w:hAnsiTheme="minorHAnsi" w:cstheme="minorHAnsi"/>
          <w:szCs w:val="18"/>
        </w:rPr>
        <w:t xml:space="preserve"> disposal knowledge and practices. From our previous work, </w:t>
      </w:r>
      <w:r w:rsidR="00195E2C">
        <w:rPr>
          <w:rFonts w:asciiTheme="minorHAnsi" w:hAnsiTheme="minorHAnsi" w:cstheme="minorHAnsi"/>
          <w:szCs w:val="18"/>
        </w:rPr>
        <w:t xml:space="preserve">we anticipate that there will be approximately 10 households per village (average size 100) that will have at least 1 child under age 5. </w:t>
      </w:r>
      <w:r w:rsidR="006A781D">
        <w:rPr>
          <w:rFonts w:asciiTheme="minorHAnsi" w:hAnsiTheme="minorHAnsi" w:cstheme="minorHAnsi"/>
          <w:szCs w:val="18"/>
        </w:rPr>
        <w:t>As such, we anticipate engaging 660 caregivers of children under age 5 across the 66 trial villages.</w:t>
      </w:r>
    </w:p>
    <w:p w14:paraId="2E95E668" w14:textId="3B197C05" w:rsidR="006A781D" w:rsidRDefault="006A781D" w:rsidP="00F317E0">
      <w:pPr>
        <w:ind w:left="1350"/>
        <w:rPr>
          <w:rFonts w:asciiTheme="minorHAnsi" w:hAnsiTheme="minorHAnsi" w:cstheme="minorHAnsi"/>
          <w:szCs w:val="18"/>
        </w:rPr>
      </w:pPr>
      <w:r>
        <w:rPr>
          <w:rFonts w:asciiTheme="minorHAnsi" w:hAnsiTheme="minorHAnsi" w:cstheme="minorHAnsi"/>
          <w:szCs w:val="18"/>
        </w:rPr>
        <w:t xml:space="preserve">Finally, after </w:t>
      </w:r>
      <w:proofErr w:type="spellStart"/>
      <w:r>
        <w:rPr>
          <w:rFonts w:asciiTheme="minorHAnsi" w:hAnsiTheme="minorHAnsi" w:cstheme="minorHAnsi"/>
          <w:szCs w:val="18"/>
        </w:rPr>
        <w:t>endline</w:t>
      </w:r>
      <w:proofErr w:type="spellEnd"/>
      <w:r>
        <w:rPr>
          <w:rFonts w:asciiTheme="minorHAnsi" w:hAnsiTheme="minorHAnsi" w:cstheme="minorHAnsi"/>
          <w:szCs w:val="18"/>
        </w:rPr>
        <w:t>, we aim to conduct follow-up qualitative research</w:t>
      </w:r>
      <w:r w:rsidR="00425D0D">
        <w:rPr>
          <w:rFonts w:asciiTheme="minorHAnsi" w:hAnsiTheme="minorHAnsi" w:cstheme="minorHAnsi"/>
          <w:szCs w:val="18"/>
        </w:rPr>
        <w:t xml:space="preserve"> to get more detailed feedback about how the intervention may or may not have influenced their reported </w:t>
      </w:r>
      <w:r w:rsidR="00205361">
        <w:rPr>
          <w:rFonts w:asciiTheme="minorHAnsi" w:hAnsiTheme="minorHAnsi" w:cstheme="minorHAnsi"/>
          <w:szCs w:val="18"/>
        </w:rPr>
        <w:t>behaviours</w:t>
      </w:r>
      <w:r>
        <w:rPr>
          <w:rFonts w:asciiTheme="minorHAnsi" w:hAnsiTheme="minorHAnsi" w:cstheme="minorHAnsi"/>
          <w:szCs w:val="18"/>
        </w:rPr>
        <w:t xml:space="preserve">. Specifically, we </w:t>
      </w:r>
      <w:r w:rsidR="005F243F">
        <w:rPr>
          <w:rFonts w:asciiTheme="minorHAnsi" w:hAnsiTheme="minorHAnsi" w:cstheme="minorHAnsi"/>
          <w:szCs w:val="18"/>
        </w:rPr>
        <w:t xml:space="preserve">will </w:t>
      </w:r>
      <w:r>
        <w:rPr>
          <w:rFonts w:asciiTheme="minorHAnsi" w:hAnsiTheme="minorHAnsi" w:cstheme="minorHAnsi"/>
          <w:szCs w:val="18"/>
        </w:rPr>
        <w:t xml:space="preserve">carry out in-depth interviews </w:t>
      </w:r>
      <w:r w:rsidR="00F276F9">
        <w:rPr>
          <w:rFonts w:asciiTheme="minorHAnsi" w:hAnsiTheme="minorHAnsi" w:cstheme="minorHAnsi"/>
          <w:szCs w:val="18"/>
        </w:rPr>
        <w:t xml:space="preserve">(IDIs) </w:t>
      </w:r>
      <w:r>
        <w:rPr>
          <w:rFonts w:asciiTheme="minorHAnsi" w:hAnsiTheme="minorHAnsi" w:cstheme="minorHAnsi"/>
          <w:szCs w:val="18"/>
        </w:rPr>
        <w:t xml:space="preserve">with </w:t>
      </w:r>
      <w:r w:rsidR="001415EA">
        <w:rPr>
          <w:rFonts w:asciiTheme="minorHAnsi" w:hAnsiTheme="minorHAnsi" w:cstheme="minorHAnsi"/>
          <w:szCs w:val="18"/>
        </w:rPr>
        <w:t xml:space="preserve">individuals in the intervention </w:t>
      </w:r>
      <w:r w:rsidR="005F243F">
        <w:rPr>
          <w:rFonts w:asciiTheme="minorHAnsi" w:hAnsiTheme="minorHAnsi" w:cstheme="minorHAnsi"/>
          <w:szCs w:val="18"/>
        </w:rPr>
        <w:t>communities</w:t>
      </w:r>
      <w:r w:rsidR="001415EA">
        <w:rPr>
          <w:rFonts w:asciiTheme="minorHAnsi" w:hAnsiTheme="minorHAnsi" w:cstheme="minorHAnsi"/>
          <w:szCs w:val="18"/>
        </w:rPr>
        <w:t xml:space="preserve"> that initiated latrine use by </w:t>
      </w:r>
      <w:proofErr w:type="spellStart"/>
      <w:r w:rsidR="001415EA">
        <w:rPr>
          <w:rFonts w:asciiTheme="minorHAnsi" w:hAnsiTheme="minorHAnsi" w:cstheme="minorHAnsi"/>
          <w:szCs w:val="18"/>
        </w:rPr>
        <w:t>endline</w:t>
      </w:r>
      <w:proofErr w:type="spellEnd"/>
      <w:r w:rsidR="001415EA">
        <w:rPr>
          <w:rFonts w:asciiTheme="minorHAnsi" w:hAnsiTheme="minorHAnsi" w:cstheme="minorHAnsi"/>
          <w:szCs w:val="18"/>
        </w:rPr>
        <w:t xml:space="preserve"> compared to baseline, </w:t>
      </w:r>
      <w:r w:rsidR="005F243F">
        <w:rPr>
          <w:rFonts w:asciiTheme="minorHAnsi" w:hAnsiTheme="minorHAnsi" w:cstheme="minorHAnsi"/>
          <w:szCs w:val="18"/>
        </w:rPr>
        <w:t xml:space="preserve">with individuals who did not change behaviour at all, and </w:t>
      </w:r>
      <w:r w:rsidR="005F243F">
        <w:rPr>
          <w:rFonts w:asciiTheme="minorHAnsi" w:hAnsiTheme="minorHAnsi" w:cstheme="minorHAnsi"/>
          <w:szCs w:val="18"/>
        </w:rPr>
        <w:lastRenderedPageBreak/>
        <w:t xml:space="preserve">with individuals from households that did not have a latrine at baseline but had one by </w:t>
      </w:r>
      <w:proofErr w:type="spellStart"/>
      <w:r w:rsidR="005F243F">
        <w:rPr>
          <w:rFonts w:asciiTheme="minorHAnsi" w:hAnsiTheme="minorHAnsi" w:cstheme="minorHAnsi"/>
          <w:szCs w:val="18"/>
        </w:rPr>
        <w:t>endline</w:t>
      </w:r>
      <w:proofErr w:type="spellEnd"/>
      <w:r w:rsidR="005F243F">
        <w:rPr>
          <w:rFonts w:asciiTheme="minorHAnsi" w:hAnsiTheme="minorHAnsi" w:cstheme="minorHAnsi"/>
          <w:szCs w:val="18"/>
        </w:rPr>
        <w:t>.</w:t>
      </w:r>
      <w:r w:rsidR="00425D0D">
        <w:rPr>
          <w:rFonts w:asciiTheme="minorHAnsi" w:hAnsiTheme="minorHAnsi" w:cstheme="minorHAnsi"/>
          <w:szCs w:val="18"/>
        </w:rPr>
        <w:t xml:space="preserve"> We will also carry out focus group discussions </w:t>
      </w:r>
      <w:r w:rsidR="00F276F9">
        <w:rPr>
          <w:rFonts w:asciiTheme="minorHAnsi" w:hAnsiTheme="minorHAnsi" w:cstheme="minorHAnsi"/>
          <w:szCs w:val="18"/>
        </w:rPr>
        <w:t xml:space="preserve">(FGDs) </w:t>
      </w:r>
      <w:r w:rsidR="00425D0D">
        <w:rPr>
          <w:rFonts w:asciiTheme="minorHAnsi" w:hAnsiTheme="minorHAnsi" w:cstheme="minorHAnsi"/>
          <w:szCs w:val="18"/>
        </w:rPr>
        <w:t>with men and women in intervention communities that saw the greatest overall change in latrine use and the least overall use to determine what factors contributed to change and if and how the intervention components influenced that change.</w:t>
      </w:r>
      <w:r w:rsidR="00F276F9">
        <w:rPr>
          <w:rFonts w:asciiTheme="minorHAnsi" w:hAnsiTheme="minorHAnsi" w:cstheme="minorHAnsi"/>
          <w:szCs w:val="18"/>
        </w:rPr>
        <w:t xml:space="preserve"> The </w:t>
      </w:r>
      <w:proofErr w:type="spellStart"/>
      <w:r w:rsidR="00F276F9">
        <w:rPr>
          <w:rFonts w:asciiTheme="minorHAnsi" w:hAnsiTheme="minorHAnsi" w:cstheme="minorHAnsi"/>
          <w:szCs w:val="18"/>
        </w:rPr>
        <w:t>endline</w:t>
      </w:r>
      <w:proofErr w:type="spellEnd"/>
      <w:r w:rsidR="00F276F9">
        <w:rPr>
          <w:rFonts w:asciiTheme="minorHAnsi" w:hAnsiTheme="minorHAnsi" w:cstheme="minorHAnsi"/>
          <w:szCs w:val="18"/>
        </w:rPr>
        <w:t xml:space="preserve"> data will enable us to identify who to target and how many individuals. As such, sample size numbers are not final at this stage. We anticipate approximately 30 IDIs and 8 FGDs with approximately 6-10 participants in each. Further information about activities is provided in section 4.1.1.</w:t>
      </w:r>
    </w:p>
    <w:p w14:paraId="0D0A77AD" w14:textId="77777777" w:rsidR="00B7265B" w:rsidRDefault="00B7265B" w:rsidP="00F317E0">
      <w:pPr>
        <w:ind w:left="1350"/>
      </w:pPr>
    </w:p>
    <w:p w14:paraId="41DB9E19" w14:textId="49838C79" w:rsidR="00B7265B" w:rsidRDefault="00F276F9" w:rsidP="00F317E0">
      <w:pPr>
        <w:ind w:left="1350"/>
        <w:rPr>
          <w:i/>
        </w:rPr>
      </w:pPr>
      <w:r>
        <w:rPr>
          <w:i/>
        </w:rPr>
        <w:t>Subset of Qualitative Villages</w:t>
      </w:r>
    </w:p>
    <w:p w14:paraId="26E339CC" w14:textId="718B417D" w:rsidR="007D1251" w:rsidRDefault="00F276F9" w:rsidP="00F276F9">
      <w:pPr>
        <w:ind w:left="1440"/>
      </w:pPr>
      <w:r>
        <w:t>W</w:t>
      </w:r>
      <w:r w:rsidR="007D1251">
        <w:t xml:space="preserve">e will engage 6 </w:t>
      </w:r>
      <w:r>
        <w:t xml:space="preserve">additional </w:t>
      </w:r>
      <w:r w:rsidR="007D1251">
        <w:t xml:space="preserve">non-trial villages for qualitative research. Three of these villages will receive the intervention and 6 will </w:t>
      </w:r>
      <w:r>
        <w:t>not</w:t>
      </w:r>
      <w:r w:rsidR="007D1251">
        <w:t>.</w:t>
      </w:r>
      <w:r>
        <w:t xml:space="preserve"> The establishment of </w:t>
      </w:r>
      <w:proofErr w:type="gramStart"/>
      <w:r>
        <w:t>these village</w:t>
      </w:r>
      <w:proofErr w:type="gramEnd"/>
      <w:r>
        <w:t xml:space="preserve"> will allow us to ask questions about the intervention and latrine use more broadly in the weeks and months following intervention delivery without disrupting the actual trial. </w:t>
      </w:r>
      <w:r>
        <w:rPr>
          <w:rFonts w:asciiTheme="minorHAnsi" w:hAnsiTheme="minorHAnsi" w:cstheme="minorHAnsi"/>
          <w:szCs w:val="18"/>
        </w:rPr>
        <w:t>We anticipate approximately 30 IDIs and 8 FGDs with approximately 6-10 participants in each. Further information about activities is provided in section 4.1.1.</w:t>
      </w:r>
    </w:p>
    <w:p w14:paraId="03D7F333" w14:textId="16DA3A15" w:rsidR="007D1251" w:rsidRDefault="007D1251" w:rsidP="00921BBC">
      <w:pPr>
        <w:ind w:left="1440"/>
      </w:pPr>
    </w:p>
    <w:p w14:paraId="7CFD9CBE" w14:textId="0FD5D6BA" w:rsidR="00EE46B3" w:rsidRDefault="00EE46B3" w:rsidP="00EE46B3"/>
    <w:p w14:paraId="3A73A909" w14:textId="55BDE5B4" w:rsidR="00E3464E" w:rsidRPr="00921BBC" w:rsidRDefault="000E176A" w:rsidP="006A3EF8">
      <w:pPr>
        <w:pStyle w:val="ListParagraph"/>
        <w:numPr>
          <w:ilvl w:val="2"/>
          <w:numId w:val="15"/>
        </w:numPr>
        <w:tabs>
          <w:tab w:val="left" w:pos="1350"/>
        </w:tabs>
        <w:ind w:left="1350" w:hanging="630"/>
        <w:rPr>
          <w:b/>
        </w:rPr>
      </w:pPr>
      <w:r w:rsidRPr="00921BBC">
        <w:rPr>
          <w:b/>
        </w:rPr>
        <w:t>Is there any reason to believe that the sample diff</w:t>
      </w:r>
      <w:r w:rsidR="00E3464E" w:rsidRPr="00921BBC">
        <w:rPr>
          <w:b/>
        </w:rPr>
        <w:t xml:space="preserve">ers from the population? If so, how does it differ?     </w:t>
      </w:r>
    </w:p>
    <w:p w14:paraId="622400CE" w14:textId="583EC839" w:rsidR="00913410" w:rsidRDefault="00913410" w:rsidP="00921BBC">
      <w:pPr>
        <w:tabs>
          <w:tab w:val="left" w:pos="1350"/>
        </w:tabs>
        <w:ind w:left="1350"/>
      </w:pPr>
      <w:r>
        <w:t xml:space="preserve">To be eligible for inclusion in the study, we are seeking villages with 50-150 households (mean 100 households) and a minimum of 60% latrine coverage. These criteria reflect the both the study needs (coverage and household size influence sample size estimates) and the limits of our funding (larger villages </w:t>
      </w:r>
      <w:proofErr w:type="spellStart"/>
      <w:r>
        <w:t>ould</w:t>
      </w:r>
      <w:proofErr w:type="spellEnd"/>
      <w:r>
        <w:t xml:space="preserve"> require more inputs and thus more costs).</w:t>
      </w:r>
    </w:p>
    <w:p w14:paraId="1CD0CDC5" w14:textId="5BB79206" w:rsidR="00921BBC" w:rsidRDefault="00913410" w:rsidP="00921BBC">
      <w:pPr>
        <w:tabs>
          <w:tab w:val="left" w:pos="1350"/>
        </w:tabs>
        <w:ind w:left="1350"/>
      </w:pPr>
      <w:r>
        <w:t xml:space="preserve">As such, it is reasonable to believe that our sample does not reflect all villages in </w:t>
      </w:r>
      <w:proofErr w:type="spellStart"/>
      <w:r>
        <w:t>Puri</w:t>
      </w:r>
      <w:proofErr w:type="spellEnd"/>
      <w:r>
        <w:t xml:space="preserve"> or even in the three blocks we will be working specifically. </w:t>
      </w:r>
      <w:r w:rsidR="00BE61F7">
        <w:t>Our pre-trial rapid assessment ident</w:t>
      </w:r>
      <w:r w:rsidR="00AA100F">
        <w:t>ifi</w:t>
      </w:r>
      <w:r w:rsidR="00BE61F7">
        <w:t xml:space="preserve">ed villages that were smaller, larger, and that had less that 60% latrine coverage. </w:t>
      </w:r>
    </w:p>
    <w:p w14:paraId="2D45A571" w14:textId="77777777" w:rsidR="00921BBC" w:rsidRDefault="00921BBC" w:rsidP="00921BBC">
      <w:pPr>
        <w:tabs>
          <w:tab w:val="left" w:pos="1350"/>
        </w:tabs>
      </w:pPr>
    </w:p>
    <w:p w14:paraId="26EE42A1" w14:textId="77777777" w:rsidR="00F10DD9" w:rsidRPr="00921BBC" w:rsidRDefault="00DE3965" w:rsidP="006A3EF8">
      <w:pPr>
        <w:pStyle w:val="ListParagraph"/>
        <w:numPr>
          <w:ilvl w:val="2"/>
          <w:numId w:val="15"/>
        </w:numPr>
        <w:ind w:left="1350" w:hanging="630"/>
        <w:rPr>
          <w:b/>
        </w:rPr>
      </w:pPr>
      <w:r w:rsidRPr="00921BBC">
        <w:rPr>
          <w:b/>
        </w:rPr>
        <w:t xml:space="preserve">Please describe the anticipated subgroups, if relevant, which will </w:t>
      </w:r>
      <w:r w:rsidR="00C475B9" w:rsidRPr="00921BBC">
        <w:rPr>
          <w:b/>
        </w:rPr>
        <w:t>be studied.</w:t>
      </w:r>
    </w:p>
    <w:p w14:paraId="71C2F669" w14:textId="248090A7" w:rsidR="00921BBC" w:rsidRPr="005C24B1" w:rsidRDefault="00B16BC7" w:rsidP="005C24B1">
      <w:pPr>
        <w:ind w:left="720"/>
        <w:rPr>
          <w:i/>
          <w:sz w:val="20"/>
        </w:rPr>
      </w:pPr>
      <w:r w:rsidRPr="005C24B1">
        <w:rPr>
          <w:i/>
          <w:sz w:val="20"/>
        </w:rPr>
        <w:t xml:space="preserve">Note: Since behaviour change interventions require village-level clustering to prevent </w:t>
      </w:r>
      <w:proofErr w:type="spellStart"/>
      <w:r w:rsidRPr="005C24B1">
        <w:rPr>
          <w:i/>
          <w:sz w:val="20"/>
        </w:rPr>
        <w:t>spillovers</w:t>
      </w:r>
      <w:proofErr w:type="spellEnd"/>
      <w:r w:rsidRPr="005C24B1">
        <w:rPr>
          <w:i/>
          <w:sz w:val="20"/>
        </w:rPr>
        <w:t>, studies will likely not be adequately powered to conduct sub-group analysis</w:t>
      </w:r>
      <w:r w:rsidR="006469FA" w:rsidRPr="005C24B1">
        <w:rPr>
          <w:rFonts w:cs="Arial"/>
          <w:i/>
          <w:spacing w:val="-3"/>
          <w:sz w:val="20"/>
        </w:rPr>
        <w:t>, and subgroup analysis is not expected</w:t>
      </w:r>
      <w:r w:rsidRPr="005C24B1">
        <w:rPr>
          <w:i/>
          <w:sz w:val="20"/>
        </w:rPr>
        <w:t>. Proposals to do subgroup analysis should be accompanied by an explanation of how studies will be able to detect differences between subgroups.</w:t>
      </w:r>
    </w:p>
    <w:p w14:paraId="3063F888" w14:textId="5AE33EDB" w:rsidR="00921BBC" w:rsidRDefault="00921BBC" w:rsidP="005C24B1">
      <w:pPr>
        <w:ind w:left="1440"/>
      </w:pPr>
      <w:r>
        <w:t xml:space="preserve">We do not anticipate conducting any sub-group analyses. </w:t>
      </w:r>
    </w:p>
    <w:p w14:paraId="5AEF2C3A" w14:textId="77777777" w:rsidR="005C24B1" w:rsidRPr="00921BBC" w:rsidRDefault="005C24B1" w:rsidP="005C24B1">
      <w:pPr>
        <w:ind w:left="1440"/>
      </w:pPr>
    </w:p>
    <w:p w14:paraId="642D3C4C" w14:textId="45441E3B" w:rsidR="006A3EF8" w:rsidRPr="00DC2E37" w:rsidRDefault="0008573B" w:rsidP="006A3EF8">
      <w:pPr>
        <w:pStyle w:val="ListParagraph"/>
        <w:numPr>
          <w:ilvl w:val="1"/>
          <w:numId w:val="15"/>
        </w:numPr>
        <w:rPr>
          <w:b/>
        </w:rPr>
      </w:pPr>
      <w:r w:rsidRPr="00DC2E37">
        <w:rPr>
          <w:b/>
        </w:rPr>
        <w:t>Statistical power</w:t>
      </w:r>
    </w:p>
    <w:p w14:paraId="1C2D786F" w14:textId="77777777" w:rsidR="001A13D5" w:rsidRDefault="0008573B" w:rsidP="0008573B">
      <w:pPr>
        <w:pStyle w:val="ListParagraph"/>
        <w:numPr>
          <w:ilvl w:val="2"/>
          <w:numId w:val="15"/>
        </w:numPr>
        <w:rPr>
          <w:b/>
        </w:rPr>
      </w:pPr>
      <w:r w:rsidRPr="00921BBC">
        <w:rPr>
          <w:b/>
        </w:rPr>
        <w:t>What is the effect size that you will be able to detect?</w:t>
      </w:r>
    </w:p>
    <w:p w14:paraId="28BBE942" w14:textId="76A1B69E" w:rsidR="001925C0" w:rsidRDefault="005C24B1" w:rsidP="00921BBC">
      <w:pPr>
        <w:ind w:left="1440"/>
        <w:rPr>
          <w:rFonts w:asciiTheme="minorHAnsi" w:hAnsiTheme="minorHAnsi"/>
        </w:rPr>
      </w:pPr>
      <w:r>
        <w:lastRenderedPageBreak/>
        <w:t xml:space="preserve">We are powered to detect an </w:t>
      </w:r>
      <w:r w:rsidR="00921BBC">
        <w:t>a</w:t>
      </w:r>
      <w:r w:rsidR="00921BBC" w:rsidRPr="00BE34EE">
        <w:rPr>
          <w:rFonts w:asciiTheme="minorHAnsi" w:hAnsiTheme="minorHAnsi"/>
        </w:rPr>
        <w:t xml:space="preserve">bsolute increase of </w:t>
      </w:r>
      <w:r w:rsidR="00921BBC" w:rsidRPr="00BE34EE">
        <w:rPr>
          <w:rFonts w:asciiTheme="minorHAnsi" w:hAnsiTheme="minorHAnsi"/>
          <w:b/>
          <w:bCs/>
        </w:rPr>
        <w:t xml:space="preserve">10% </w:t>
      </w:r>
      <w:r w:rsidR="00921BBC" w:rsidRPr="00BE34EE">
        <w:rPr>
          <w:rFonts w:asciiTheme="minorHAnsi" w:hAnsiTheme="minorHAnsi"/>
        </w:rPr>
        <w:t>in latrine use among intervention group</w:t>
      </w:r>
      <w:r w:rsidR="001A085C">
        <w:rPr>
          <w:rFonts w:asciiTheme="minorHAnsi" w:hAnsiTheme="minorHAnsi"/>
        </w:rPr>
        <w:t xml:space="preserve">. </w:t>
      </w:r>
    </w:p>
    <w:p w14:paraId="44663ECE" w14:textId="77777777" w:rsidR="00D62031" w:rsidRDefault="00D62031" w:rsidP="0081521E">
      <w:pPr>
        <w:rPr>
          <w:rFonts w:asciiTheme="minorHAnsi" w:hAnsiTheme="minorHAnsi"/>
        </w:rPr>
      </w:pPr>
    </w:p>
    <w:p w14:paraId="635F8F6A" w14:textId="58D122B2" w:rsidR="005E271F" w:rsidRPr="005E271F" w:rsidRDefault="005E271F" w:rsidP="005E271F">
      <w:pPr>
        <w:ind w:left="1440"/>
        <w:rPr>
          <w:rFonts w:asciiTheme="minorHAnsi" w:hAnsiTheme="minorHAnsi"/>
          <w:lang w:val="en-US"/>
        </w:rPr>
      </w:pPr>
      <w:r w:rsidRPr="005E271F">
        <w:rPr>
          <w:rFonts w:asciiTheme="minorHAnsi" w:hAnsiTheme="minorHAnsi"/>
          <w:lang w:val="en-US"/>
        </w:rPr>
        <w:t xml:space="preserve">We used a Monte Carlo simulation approach to determine the sample size required for the proposed cluster-randomized controlled trial of latrine use (Arnold et al 2011).  The simulation parameters were estimated from previously collected data on latrine use among participants in the </w:t>
      </w:r>
      <w:proofErr w:type="spellStart"/>
      <w:r w:rsidRPr="005E271F">
        <w:rPr>
          <w:rFonts w:asciiTheme="minorHAnsi" w:hAnsiTheme="minorHAnsi"/>
          <w:lang w:val="en-US"/>
        </w:rPr>
        <w:t>Odisha</w:t>
      </w:r>
      <w:proofErr w:type="spellEnd"/>
      <w:r w:rsidRPr="005E271F">
        <w:rPr>
          <w:rFonts w:asciiTheme="minorHAnsi" w:hAnsiTheme="minorHAnsi"/>
          <w:lang w:val="en-US"/>
        </w:rPr>
        <w:t xml:space="preserve"> sanitation trial (</w:t>
      </w:r>
      <w:proofErr w:type="spellStart"/>
      <w:r w:rsidRPr="005E271F">
        <w:rPr>
          <w:rFonts w:asciiTheme="minorHAnsi" w:hAnsiTheme="minorHAnsi"/>
          <w:lang w:val="en-US"/>
        </w:rPr>
        <w:t>Clasen</w:t>
      </w:r>
      <w:proofErr w:type="spellEnd"/>
      <w:r w:rsidRPr="005E271F">
        <w:rPr>
          <w:rFonts w:asciiTheme="minorHAnsi" w:hAnsiTheme="minorHAnsi"/>
          <w:lang w:val="en-US"/>
        </w:rPr>
        <w:t xml:space="preserve"> et al 2014). Because the proposed intervention is targeted to households </w:t>
      </w:r>
      <w:r w:rsidRPr="00EA582E">
        <w:rPr>
          <w:rFonts w:asciiTheme="minorHAnsi" w:hAnsiTheme="minorHAnsi" w:cstheme="minorHAnsi"/>
          <w:lang w:val="en-US"/>
        </w:rPr>
        <w:t xml:space="preserve">with existing latrines, only households with a latrine at baseline of the </w:t>
      </w:r>
      <w:proofErr w:type="spellStart"/>
      <w:r w:rsidRPr="00EA582E">
        <w:rPr>
          <w:rFonts w:asciiTheme="minorHAnsi" w:hAnsiTheme="minorHAnsi" w:cstheme="minorHAnsi"/>
          <w:lang w:val="en-US"/>
        </w:rPr>
        <w:t>Odisha</w:t>
      </w:r>
      <w:proofErr w:type="spellEnd"/>
      <w:r w:rsidRPr="00EA582E">
        <w:rPr>
          <w:rFonts w:asciiTheme="minorHAnsi" w:hAnsiTheme="minorHAnsi" w:cstheme="minorHAnsi"/>
          <w:lang w:val="en-US"/>
        </w:rPr>
        <w:t xml:space="preserve"> sanitation trial were used to generate simulation parameters. </w:t>
      </w:r>
      <w:r w:rsidR="00EA582E" w:rsidRPr="00422C30">
        <w:rPr>
          <w:rFonts w:asciiTheme="minorHAnsi" w:hAnsiTheme="minorHAnsi" w:cstheme="minorHAnsi"/>
          <w:color w:val="auto"/>
          <w:lang w:val="en-US"/>
        </w:rPr>
        <w:t>A rapid assessment of villages in the study area was conducted to determine the number of households and latrine coverage rates.</w:t>
      </w:r>
      <w:r w:rsidR="00EA582E">
        <w:rPr>
          <w:rFonts w:asciiTheme="minorHAnsi" w:hAnsiTheme="minorHAnsi" w:cstheme="minorHAnsi"/>
          <w:color w:val="auto"/>
          <w:lang w:val="en-US"/>
        </w:rPr>
        <w:t xml:space="preserve"> </w:t>
      </w:r>
      <w:r w:rsidRPr="00EA582E">
        <w:rPr>
          <w:rFonts w:asciiTheme="minorHAnsi" w:hAnsiTheme="minorHAnsi" w:cstheme="minorHAnsi"/>
          <w:lang w:val="en-US"/>
        </w:rPr>
        <w:t>As the design of the proposed study includes both randomization at the village level and repeated measures (baseline and follow-up) among study parti</w:t>
      </w:r>
      <w:r w:rsidRPr="001925C0">
        <w:rPr>
          <w:rFonts w:asciiTheme="minorHAnsi" w:hAnsiTheme="minorHAnsi" w:cstheme="minorHAnsi"/>
          <w:lang w:val="en-US"/>
        </w:rPr>
        <w:t>cipants, the data-generating model used</w:t>
      </w:r>
      <w:r w:rsidRPr="005E271F">
        <w:rPr>
          <w:rFonts w:asciiTheme="minorHAnsi" w:hAnsiTheme="minorHAnsi"/>
          <w:lang w:val="en-US"/>
        </w:rPr>
        <w:t xml:space="preserve"> for these simulations was a 3-level mixed effects model with cluster (village) level and person-level random effects. The parameters used in our sample size simulations were as follows:</w:t>
      </w:r>
    </w:p>
    <w:p w14:paraId="640DBD22" w14:textId="77777777" w:rsidR="005E271F" w:rsidRPr="005E271F" w:rsidRDefault="005E271F" w:rsidP="0051522C">
      <w:pPr>
        <w:spacing w:after="0"/>
        <w:ind w:left="1440"/>
        <w:rPr>
          <w:rFonts w:asciiTheme="minorHAnsi" w:hAnsiTheme="minorHAnsi"/>
          <w:lang w:val="en-US"/>
        </w:rPr>
      </w:pPr>
    </w:p>
    <w:p w14:paraId="70BD1335"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Average number of households in eligible villages = </w:t>
      </w:r>
      <w:r w:rsidRPr="001925C0">
        <w:rPr>
          <w:rFonts w:asciiTheme="minorHAnsi" w:hAnsiTheme="minorHAnsi"/>
          <w:b/>
          <w:bCs/>
          <w:lang w:val="en-US"/>
        </w:rPr>
        <w:t>98</w:t>
      </w:r>
    </w:p>
    <w:p w14:paraId="2096C919"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Coefficient of variation in village size = </w:t>
      </w:r>
      <w:r w:rsidRPr="001925C0">
        <w:rPr>
          <w:rFonts w:asciiTheme="minorHAnsi" w:hAnsiTheme="minorHAnsi"/>
          <w:b/>
          <w:bCs/>
          <w:lang w:val="en-US"/>
        </w:rPr>
        <w:t>0.35 </w:t>
      </w:r>
      <w:r w:rsidRPr="001925C0">
        <w:rPr>
          <w:rFonts w:asciiTheme="minorHAnsi" w:hAnsiTheme="minorHAnsi"/>
          <w:lang w:val="en-US"/>
        </w:rPr>
        <w:t>(eligible villages ranged in size from 50-150 households)</w:t>
      </w:r>
    </w:p>
    <w:p w14:paraId="53AD8CD6"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Latrine coverage among eligible villages = </w:t>
      </w:r>
      <w:r w:rsidRPr="001925C0">
        <w:rPr>
          <w:rFonts w:asciiTheme="minorHAnsi" w:hAnsiTheme="minorHAnsi"/>
          <w:b/>
          <w:bCs/>
          <w:lang w:val="en-US"/>
        </w:rPr>
        <w:t>75%</w:t>
      </w:r>
      <w:r w:rsidRPr="001925C0">
        <w:rPr>
          <w:rFonts w:asciiTheme="minorHAnsi" w:hAnsiTheme="minorHAnsi"/>
          <w:lang w:val="en-US"/>
        </w:rPr>
        <w:t> (minimum of 60% coverage required for eligibility)</w:t>
      </w:r>
    </w:p>
    <w:p w14:paraId="4400D5E5"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Average number of households per village with latrines = 98*0.75 = </w:t>
      </w:r>
      <w:r w:rsidRPr="001925C0">
        <w:rPr>
          <w:rFonts w:asciiTheme="minorHAnsi" w:hAnsiTheme="minorHAnsi"/>
          <w:b/>
          <w:bCs/>
          <w:lang w:val="en-US"/>
        </w:rPr>
        <w:t>73</w:t>
      </w:r>
    </w:p>
    <w:p w14:paraId="6F1A7819"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Average number of persons per household = </w:t>
      </w:r>
      <w:r w:rsidRPr="001925C0">
        <w:rPr>
          <w:rFonts w:asciiTheme="minorHAnsi" w:hAnsiTheme="minorHAnsi"/>
          <w:b/>
          <w:bCs/>
          <w:lang w:val="en-US"/>
        </w:rPr>
        <w:t>4</w:t>
      </w:r>
    </w:p>
    <w:p w14:paraId="657E42FA"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Average number of eligible persons per village=73*4 = </w:t>
      </w:r>
      <w:r w:rsidRPr="001925C0">
        <w:rPr>
          <w:rFonts w:asciiTheme="minorHAnsi" w:hAnsiTheme="minorHAnsi"/>
          <w:b/>
          <w:bCs/>
          <w:lang w:val="en-US"/>
        </w:rPr>
        <w:t>292</w:t>
      </w:r>
    </w:p>
    <w:p w14:paraId="37DC603D"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Proportion of persons who reported using latrine the previous day = 0.47 (</w:t>
      </w:r>
      <w:r w:rsidRPr="001925C0">
        <w:rPr>
          <w:rFonts w:asciiTheme="minorHAnsi" w:hAnsiTheme="minorHAnsi"/>
          <w:b/>
          <w:bCs/>
          <w:lang w:val="en-US"/>
        </w:rPr>
        <w:t>0.45 </w:t>
      </w:r>
      <w:r w:rsidRPr="001925C0">
        <w:rPr>
          <w:rFonts w:asciiTheme="minorHAnsi" w:hAnsiTheme="minorHAnsi"/>
          <w:lang w:val="en-US"/>
        </w:rPr>
        <w:t>used in simulation)</w:t>
      </w:r>
    </w:p>
    <w:p w14:paraId="1C64E1D3"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Village­-level standard deviation = </w:t>
      </w:r>
      <w:r w:rsidRPr="001925C0">
        <w:rPr>
          <w:rFonts w:asciiTheme="minorHAnsi" w:hAnsiTheme="minorHAnsi"/>
          <w:b/>
          <w:bCs/>
          <w:lang w:val="en-US"/>
        </w:rPr>
        <w:t>1.43</w:t>
      </w:r>
    </w:p>
    <w:p w14:paraId="65381113" w14:textId="77777777" w:rsidR="001925C0" w:rsidRPr="001925C0" w:rsidRDefault="001925C0" w:rsidP="00422C30">
      <w:pPr>
        <w:numPr>
          <w:ilvl w:val="0"/>
          <w:numId w:val="36"/>
        </w:numPr>
        <w:spacing w:after="0"/>
        <w:rPr>
          <w:rFonts w:asciiTheme="minorHAnsi" w:hAnsiTheme="minorHAnsi"/>
          <w:lang w:val="en-US"/>
        </w:rPr>
      </w:pPr>
      <w:r w:rsidRPr="001925C0">
        <w:rPr>
          <w:rFonts w:asciiTheme="minorHAnsi" w:hAnsiTheme="minorHAnsi"/>
          <w:lang w:val="en-US"/>
        </w:rPr>
        <w:t>Person­-level standard deviation = </w:t>
      </w:r>
      <w:r w:rsidRPr="001925C0">
        <w:rPr>
          <w:rFonts w:asciiTheme="minorHAnsi" w:hAnsiTheme="minorHAnsi"/>
          <w:b/>
          <w:bCs/>
          <w:lang w:val="en-US"/>
        </w:rPr>
        <w:t>3.88</w:t>
      </w:r>
    </w:p>
    <w:p w14:paraId="2DDB822B" w14:textId="77777777" w:rsidR="001925C0" w:rsidRDefault="001925C0" w:rsidP="00422C30">
      <w:pPr>
        <w:pStyle w:val="ListParagraph"/>
        <w:numPr>
          <w:ilvl w:val="0"/>
          <w:numId w:val="36"/>
        </w:numPr>
        <w:rPr>
          <w:rFonts w:asciiTheme="minorHAnsi" w:hAnsiTheme="minorHAnsi"/>
          <w:lang w:val="en-US"/>
        </w:rPr>
      </w:pPr>
      <w:r w:rsidRPr="00422C30">
        <w:rPr>
          <w:rFonts w:asciiTheme="minorHAnsi" w:hAnsiTheme="minorHAnsi"/>
          <w:lang w:val="en-US"/>
        </w:rPr>
        <w:t>Village-­level ICC = </w:t>
      </w:r>
      <w:r w:rsidRPr="00422C30">
        <w:rPr>
          <w:rFonts w:asciiTheme="minorHAnsi" w:hAnsiTheme="minorHAnsi"/>
          <w:b/>
          <w:bCs/>
          <w:lang w:val="en-US"/>
        </w:rPr>
        <w:t>0.10</w:t>
      </w:r>
      <w:r w:rsidRPr="00422C30">
        <w:rPr>
          <w:rFonts w:asciiTheme="minorHAnsi" w:hAnsiTheme="minorHAnsi"/>
          <w:lang w:val="en-US"/>
        </w:rPr>
        <w:t xml:space="preserve"> </w:t>
      </w:r>
    </w:p>
    <w:p w14:paraId="5E975F95" w14:textId="591D689D" w:rsidR="001925C0" w:rsidRPr="00422C30" w:rsidRDefault="001925C0" w:rsidP="00422C30">
      <w:pPr>
        <w:pStyle w:val="ListParagraph"/>
        <w:numPr>
          <w:ilvl w:val="0"/>
          <w:numId w:val="36"/>
        </w:numPr>
        <w:rPr>
          <w:rFonts w:asciiTheme="minorHAnsi" w:hAnsiTheme="minorHAnsi"/>
          <w:lang w:val="en-US"/>
        </w:rPr>
      </w:pPr>
      <w:r w:rsidRPr="00422C30">
        <w:rPr>
          <w:rFonts w:asciiTheme="minorHAnsi" w:hAnsiTheme="minorHAnsi"/>
          <w:lang w:val="en-US"/>
        </w:rPr>
        <w:t>Correlation of individual use over time (rainy, winter, and summer seasons) = lowest was </w:t>
      </w:r>
      <w:r w:rsidRPr="00422C30">
        <w:rPr>
          <w:rFonts w:asciiTheme="minorHAnsi" w:hAnsiTheme="minorHAnsi"/>
          <w:b/>
          <w:bCs/>
          <w:lang w:val="en-US"/>
        </w:rPr>
        <w:t>.60 </w:t>
      </w:r>
      <w:r w:rsidRPr="00422C30">
        <w:rPr>
          <w:rFonts w:asciiTheme="minorHAnsi" w:hAnsiTheme="minorHAnsi"/>
          <w:lang w:val="en-US"/>
        </w:rPr>
        <w:t>(most conservative)</w:t>
      </w:r>
    </w:p>
    <w:p w14:paraId="6EB5911A" w14:textId="77777777" w:rsidR="005E271F" w:rsidRPr="005E271F" w:rsidRDefault="005E271F" w:rsidP="00422C30">
      <w:pPr>
        <w:ind w:left="2880"/>
        <w:rPr>
          <w:rFonts w:asciiTheme="minorHAnsi" w:hAnsiTheme="minorHAnsi"/>
          <w:lang w:val="en-US"/>
        </w:rPr>
      </w:pPr>
    </w:p>
    <w:p w14:paraId="17815779" w14:textId="36A3CE83" w:rsidR="005E271F" w:rsidRPr="00422C30" w:rsidRDefault="001925C0" w:rsidP="00422C30">
      <w:pPr>
        <w:ind w:firstLine="360"/>
        <w:rPr>
          <w:rFonts w:asciiTheme="minorHAnsi" w:hAnsiTheme="minorHAnsi"/>
          <w:lang w:val="en-US"/>
        </w:rPr>
      </w:pPr>
      <w:r>
        <w:rPr>
          <w:rFonts w:asciiTheme="minorHAnsi" w:hAnsiTheme="minorHAnsi"/>
          <w:lang w:val="en-US"/>
        </w:rPr>
        <w:t>I</w:t>
      </w:r>
      <w:r w:rsidR="005E271F" w:rsidRPr="00422C30">
        <w:rPr>
          <w:rFonts w:asciiTheme="minorHAnsi" w:hAnsiTheme="minorHAnsi"/>
          <w:lang w:val="en-US"/>
        </w:rPr>
        <w:t xml:space="preserve">n addition, the </w:t>
      </w:r>
      <w:proofErr w:type="gramStart"/>
      <w:r w:rsidR="005E271F" w:rsidRPr="00422C30">
        <w:rPr>
          <w:rFonts w:asciiTheme="minorHAnsi" w:hAnsiTheme="minorHAnsi"/>
          <w:lang w:val="en-US"/>
        </w:rPr>
        <w:t>following parameters were specified by the study team</w:t>
      </w:r>
      <w:proofErr w:type="gramEnd"/>
    </w:p>
    <w:p w14:paraId="58056E42" w14:textId="77777777" w:rsidR="005E271F" w:rsidRPr="005E271F" w:rsidRDefault="005E271F" w:rsidP="00422C30">
      <w:pPr>
        <w:numPr>
          <w:ilvl w:val="0"/>
          <w:numId w:val="32"/>
        </w:numPr>
        <w:spacing w:after="0"/>
        <w:rPr>
          <w:rFonts w:asciiTheme="minorHAnsi" w:hAnsiTheme="minorHAnsi"/>
          <w:lang w:val="en-US"/>
        </w:rPr>
      </w:pPr>
      <w:r w:rsidRPr="005E271F">
        <w:rPr>
          <w:rFonts w:asciiTheme="minorHAnsi" w:hAnsiTheme="minorHAnsi"/>
          <w:lang w:val="en-US"/>
        </w:rPr>
        <w:t xml:space="preserve">Alpha = </w:t>
      </w:r>
      <w:r w:rsidRPr="005E271F">
        <w:rPr>
          <w:rFonts w:asciiTheme="minorHAnsi" w:hAnsiTheme="minorHAnsi"/>
          <w:b/>
          <w:lang w:val="en-US"/>
        </w:rPr>
        <w:t>0.05</w:t>
      </w:r>
    </w:p>
    <w:p w14:paraId="6363C7BF" w14:textId="77777777" w:rsidR="005E271F" w:rsidRPr="005E271F" w:rsidRDefault="005E271F" w:rsidP="00422C30">
      <w:pPr>
        <w:numPr>
          <w:ilvl w:val="0"/>
          <w:numId w:val="32"/>
        </w:numPr>
        <w:spacing w:after="0"/>
        <w:rPr>
          <w:rFonts w:asciiTheme="minorHAnsi" w:hAnsiTheme="minorHAnsi"/>
          <w:lang w:val="en-US"/>
        </w:rPr>
      </w:pPr>
      <w:r w:rsidRPr="005E271F">
        <w:rPr>
          <w:rFonts w:asciiTheme="minorHAnsi" w:hAnsiTheme="minorHAnsi"/>
          <w:lang w:val="en-US"/>
        </w:rPr>
        <w:t xml:space="preserve">Beta = </w:t>
      </w:r>
      <w:r w:rsidRPr="005E271F">
        <w:rPr>
          <w:rFonts w:asciiTheme="minorHAnsi" w:hAnsiTheme="minorHAnsi"/>
          <w:b/>
          <w:lang w:val="en-US"/>
        </w:rPr>
        <w:t>0.80</w:t>
      </w:r>
    </w:p>
    <w:p w14:paraId="05F2C833" w14:textId="77777777" w:rsidR="005E271F" w:rsidRPr="005E271F" w:rsidRDefault="005E271F" w:rsidP="00422C30">
      <w:pPr>
        <w:numPr>
          <w:ilvl w:val="0"/>
          <w:numId w:val="32"/>
        </w:numPr>
        <w:spacing w:after="0"/>
        <w:rPr>
          <w:rFonts w:asciiTheme="minorHAnsi" w:hAnsiTheme="minorHAnsi"/>
          <w:lang w:val="en-US"/>
        </w:rPr>
      </w:pPr>
      <w:r w:rsidRPr="005E271F">
        <w:rPr>
          <w:rFonts w:asciiTheme="minorHAnsi" w:hAnsiTheme="minorHAnsi"/>
          <w:lang w:val="en-US"/>
        </w:rPr>
        <w:t xml:space="preserve">Effect size = Absolute increase of </w:t>
      </w:r>
      <w:r w:rsidRPr="005E271F">
        <w:rPr>
          <w:rFonts w:asciiTheme="minorHAnsi" w:hAnsiTheme="minorHAnsi"/>
          <w:b/>
          <w:lang w:val="en-US"/>
        </w:rPr>
        <w:t>10%</w:t>
      </w:r>
      <w:r w:rsidRPr="005E271F">
        <w:rPr>
          <w:rFonts w:asciiTheme="minorHAnsi" w:hAnsiTheme="minorHAnsi"/>
          <w:lang w:val="en-US"/>
        </w:rPr>
        <w:t xml:space="preserve"> in latrine use among intervention group</w:t>
      </w:r>
    </w:p>
    <w:p w14:paraId="1C05C66E" w14:textId="58432354" w:rsidR="005E271F" w:rsidRDefault="001925C0" w:rsidP="00422C30">
      <w:pPr>
        <w:numPr>
          <w:ilvl w:val="0"/>
          <w:numId w:val="32"/>
        </w:numPr>
        <w:spacing w:after="0"/>
        <w:rPr>
          <w:rFonts w:asciiTheme="minorHAnsi" w:hAnsiTheme="minorHAnsi"/>
          <w:lang w:val="en-US"/>
        </w:rPr>
      </w:pPr>
      <w:r>
        <w:rPr>
          <w:rFonts w:asciiTheme="minorHAnsi" w:hAnsiTheme="minorHAnsi"/>
          <w:lang w:val="en-US"/>
        </w:rPr>
        <w:t xml:space="preserve">Minimum </w:t>
      </w:r>
      <w:r w:rsidR="005E271F" w:rsidRPr="005E271F">
        <w:rPr>
          <w:rFonts w:asciiTheme="minorHAnsi" w:hAnsiTheme="minorHAnsi"/>
          <w:lang w:val="en-US"/>
        </w:rPr>
        <w:t xml:space="preserve">Latrine coverage = </w:t>
      </w:r>
      <w:r w:rsidR="005E271F" w:rsidRPr="005E271F">
        <w:rPr>
          <w:rFonts w:asciiTheme="minorHAnsi" w:hAnsiTheme="minorHAnsi"/>
          <w:b/>
          <w:lang w:val="en-US"/>
        </w:rPr>
        <w:t>60%</w:t>
      </w:r>
    </w:p>
    <w:p w14:paraId="21842F2B" w14:textId="249A3A83" w:rsidR="00D62031" w:rsidRPr="005E271F" w:rsidRDefault="005E271F" w:rsidP="00422C30">
      <w:pPr>
        <w:numPr>
          <w:ilvl w:val="0"/>
          <w:numId w:val="32"/>
        </w:numPr>
        <w:spacing w:after="0"/>
        <w:rPr>
          <w:rFonts w:asciiTheme="minorHAnsi" w:hAnsiTheme="minorHAnsi"/>
          <w:lang w:val="en-US"/>
        </w:rPr>
      </w:pPr>
      <w:r w:rsidRPr="005E271F">
        <w:rPr>
          <w:rFonts w:asciiTheme="minorHAnsi" w:hAnsiTheme="minorHAnsi"/>
          <w:lang w:val="en-US"/>
        </w:rPr>
        <w:t xml:space="preserve">Attrition = </w:t>
      </w:r>
      <w:r w:rsidRPr="005E271F">
        <w:rPr>
          <w:rFonts w:asciiTheme="minorHAnsi" w:hAnsiTheme="minorHAnsi"/>
          <w:b/>
          <w:lang w:val="en-US"/>
        </w:rPr>
        <w:t>10%</w:t>
      </w:r>
      <w:r w:rsidRPr="005E271F">
        <w:rPr>
          <w:rFonts w:asciiTheme="minorHAnsi" w:hAnsiTheme="minorHAnsi"/>
          <w:lang w:val="en-US"/>
        </w:rPr>
        <w:t xml:space="preserve"> loss to follow-up between baseline and follow-up.</w:t>
      </w:r>
    </w:p>
    <w:p w14:paraId="7C44AF35" w14:textId="77777777" w:rsidR="001A085C" w:rsidRDefault="001A085C" w:rsidP="00921BBC">
      <w:pPr>
        <w:ind w:left="1440"/>
        <w:rPr>
          <w:rFonts w:asciiTheme="minorHAnsi" w:hAnsiTheme="minorHAnsi"/>
        </w:rPr>
      </w:pPr>
    </w:p>
    <w:p w14:paraId="0E1ADD03" w14:textId="77777777" w:rsidR="005E271F" w:rsidRDefault="005E271F" w:rsidP="005E271F">
      <w:pPr>
        <w:ind w:left="1440"/>
      </w:pPr>
      <w:r>
        <w:t>Latrine use is a binary outcome for each individual. It will be aggregated to a percentage for the village. This question is in use by all 3ie grant recipients. The question is asked for each household member is:</w:t>
      </w:r>
    </w:p>
    <w:p w14:paraId="379D7689" w14:textId="77777777" w:rsidR="005E271F" w:rsidRPr="00686D75" w:rsidRDefault="005E271F" w:rsidP="005E271F">
      <w:pPr>
        <w:spacing w:after="0" w:line="276" w:lineRule="auto"/>
        <w:ind w:left="2160"/>
        <w:rPr>
          <w:i/>
          <w:sz w:val="21"/>
        </w:rPr>
      </w:pPr>
      <w:r w:rsidRPr="00686D75">
        <w:rPr>
          <w:i/>
          <w:sz w:val="21"/>
        </w:rPr>
        <w:lastRenderedPageBreak/>
        <w:t xml:space="preserve">The last time [NAME] defecated, did [NAME] defecate in the open or use the latrine? </w:t>
      </w:r>
    </w:p>
    <w:p w14:paraId="2ED93352" w14:textId="77777777" w:rsidR="005E271F" w:rsidRDefault="005E271F" w:rsidP="005E271F">
      <w:pPr>
        <w:spacing w:after="0"/>
        <w:ind w:left="2160"/>
        <w:rPr>
          <w:sz w:val="21"/>
        </w:rPr>
      </w:pPr>
      <w:r w:rsidRPr="00686D75">
        <w:rPr>
          <w:sz w:val="21"/>
        </w:rPr>
        <w:t>01= Open</w:t>
      </w:r>
      <w:r>
        <w:rPr>
          <w:sz w:val="21"/>
        </w:rPr>
        <w:t>;</w:t>
      </w:r>
      <w:r w:rsidRPr="00686D75">
        <w:rPr>
          <w:sz w:val="21"/>
        </w:rPr>
        <w:t xml:space="preserve"> 02= Latrine</w:t>
      </w:r>
      <w:r>
        <w:rPr>
          <w:sz w:val="21"/>
        </w:rPr>
        <w:t>;</w:t>
      </w:r>
      <w:r w:rsidRPr="00686D75">
        <w:rPr>
          <w:sz w:val="21"/>
        </w:rPr>
        <w:t xml:space="preserve"> 03= </w:t>
      </w:r>
      <w:proofErr w:type="gramStart"/>
      <w:r w:rsidRPr="00686D75">
        <w:rPr>
          <w:sz w:val="21"/>
        </w:rPr>
        <w:t>Somewhere</w:t>
      </w:r>
      <w:proofErr w:type="gramEnd"/>
      <w:r w:rsidRPr="00686D75">
        <w:rPr>
          <w:sz w:val="21"/>
        </w:rPr>
        <w:t xml:space="preserve"> else (potty, nappy, etc.)</w:t>
      </w:r>
    </w:p>
    <w:p w14:paraId="5D92AA8D" w14:textId="77777777" w:rsidR="005E271F" w:rsidRPr="00686D75" w:rsidRDefault="005E271F" w:rsidP="005E271F">
      <w:pPr>
        <w:spacing w:after="0" w:line="276" w:lineRule="auto"/>
        <w:ind w:left="2160"/>
        <w:rPr>
          <w:sz w:val="21"/>
        </w:rPr>
      </w:pPr>
      <w:r>
        <w:rPr>
          <w:sz w:val="21"/>
        </w:rPr>
        <w:t>*</w:t>
      </w:r>
      <w:proofErr w:type="gramStart"/>
      <w:r>
        <w:rPr>
          <w:sz w:val="21"/>
        </w:rPr>
        <w:t>if</w:t>
      </w:r>
      <w:proofErr w:type="gramEnd"/>
      <w:r>
        <w:rPr>
          <w:sz w:val="21"/>
        </w:rPr>
        <w:t xml:space="preserve"> the respondent chooses 3, the follow-up questions enable classification of the </w:t>
      </w:r>
      <w:proofErr w:type="spellStart"/>
      <w:r>
        <w:rPr>
          <w:sz w:val="21"/>
        </w:rPr>
        <w:t>feces</w:t>
      </w:r>
      <w:proofErr w:type="spellEnd"/>
      <w:r>
        <w:rPr>
          <w:sz w:val="21"/>
        </w:rPr>
        <w:t xml:space="preserve"> disposal as safely disposed of in the latrine or not.</w:t>
      </w:r>
    </w:p>
    <w:p w14:paraId="72028BA6" w14:textId="77777777" w:rsidR="001A085C" w:rsidRPr="00921BBC" w:rsidRDefault="001A085C" w:rsidP="00921BBC">
      <w:pPr>
        <w:ind w:left="1440"/>
      </w:pPr>
    </w:p>
    <w:p w14:paraId="06F1F302" w14:textId="77777777" w:rsidR="001A13D5" w:rsidRDefault="0008573B" w:rsidP="006A3EF8">
      <w:pPr>
        <w:pStyle w:val="ListParagraph"/>
        <w:numPr>
          <w:ilvl w:val="3"/>
          <w:numId w:val="15"/>
        </w:numPr>
        <w:ind w:left="1890" w:hanging="810"/>
        <w:rPr>
          <w:b/>
        </w:rPr>
      </w:pPr>
      <w:r w:rsidRPr="00921BBC">
        <w:rPr>
          <w:b/>
        </w:rPr>
        <w:t>What are your assumptions about your alpha level?</w:t>
      </w:r>
    </w:p>
    <w:p w14:paraId="00615B1D" w14:textId="65D551DC" w:rsidR="00921BBC" w:rsidRDefault="00921BBC" w:rsidP="00921BBC">
      <w:pPr>
        <w:ind w:left="1440"/>
      </w:pPr>
      <w:r w:rsidRPr="00921BBC">
        <w:t xml:space="preserve">The alpha level is 0.05. </w:t>
      </w:r>
    </w:p>
    <w:p w14:paraId="43B24475" w14:textId="088ED2C4" w:rsidR="00921BBC" w:rsidRPr="00921BBC" w:rsidRDefault="00921BBC" w:rsidP="00921BBC">
      <w:pPr>
        <w:ind w:left="1440"/>
      </w:pPr>
      <w:r>
        <w:t xml:space="preserve">We assume </w:t>
      </w:r>
      <w:r w:rsidR="005C24B1">
        <w:t xml:space="preserve">village size between 50-150 households, an average of 5 persons per household, </w:t>
      </w:r>
      <w:r>
        <w:t xml:space="preserve">minimum village level latrine coverage of 60%, 10% loss to follow-up between baseline and </w:t>
      </w:r>
      <w:proofErr w:type="spellStart"/>
      <w:r>
        <w:t>endline</w:t>
      </w:r>
      <w:proofErr w:type="spellEnd"/>
      <w:r w:rsidR="005C24B1">
        <w:t>, village level ICC of 0.1, village level standard deviation of 1.43, person-level standard deviation of 3.88, and correlation of individual use over time of 0.6.</w:t>
      </w:r>
    </w:p>
    <w:p w14:paraId="7EF05AB8" w14:textId="77777777" w:rsidR="00921BBC" w:rsidRPr="00921BBC" w:rsidRDefault="00921BBC" w:rsidP="00921BBC">
      <w:pPr>
        <w:rPr>
          <w:b/>
        </w:rPr>
      </w:pPr>
    </w:p>
    <w:p w14:paraId="691CBA97" w14:textId="77777777" w:rsidR="001A13D5" w:rsidRPr="002933BD" w:rsidRDefault="0008573B" w:rsidP="006A3EF8">
      <w:pPr>
        <w:pStyle w:val="ListParagraph"/>
        <w:numPr>
          <w:ilvl w:val="3"/>
          <w:numId w:val="15"/>
        </w:numPr>
        <w:ind w:left="1890" w:hanging="810"/>
        <w:rPr>
          <w:b/>
        </w:rPr>
      </w:pPr>
      <w:r w:rsidRPr="002933BD">
        <w:rPr>
          <w:rFonts w:cs="Arial"/>
          <w:b/>
        </w:rPr>
        <w:t>What</w:t>
      </w:r>
      <w:r w:rsidRPr="002933BD">
        <w:rPr>
          <w:rFonts w:cs="Arial"/>
          <w:b/>
          <w:spacing w:val="-19"/>
        </w:rPr>
        <w:t xml:space="preserve"> </w:t>
      </w:r>
      <w:r w:rsidRPr="002933BD">
        <w:rPr>
          <w:rFonts w:cs="Arial"/>
          <w:b/>
        </w:rPr>
        <w:t>are</w:t>
      </w:r>
      <w:r w:rsidRPr="002933BD">
        <w:rPr>
          <w:rFonts w:cs="Arial"/>
          <w:b/>
          <w:spacing w:val="-19"/>
        </w:rPr>
        <w:t xml:space="preserve"> </w:t>
      </w:r>
      <w:r w:rsidRPr="002933BD">
        <w:rPr>
          <w:rFonts w:cs="Arial"/>
          <w:b/>
          <w:spacing w:val="-2"/>
        </w:rPr>
        <w:t>y</w:t>
      </w:r>
      <w:r w:rsidRPr="002933BD">
        <w:rPr>
          <w:rFonts w:cs="Arial"/>
          <w:b/>
          <w:spacing w:val="-3"/>
        </w:rPr>
        <w:t>our</w:t>
      </w:r>
      <w:r w:rsidRPr="002933BD">
        <w:rPr>
          <w:rFonts w:cs="Arial"/>
          <w:b/>
          <w:spacing w:val="-19"/>
        </w:rPr>
        <w:t xml:space="preserve"> </w:t>
      </w:r>
      <w:r w:rsidRPr="002933BD">
        <w:rPr>
          <w:rFonts w:cs="Arial"/>
          <w:b/>
        </w:rPr>
        <w:t>assumptions</w:t>
      </w:r>
      <w:r w:rsidRPr="002933BD">
        <w:rPr>
          <w:rFonts w:cs="Arial"/>
          <w:b/>
          <w:spacing w:val="-19"/>
        </w:rPr>
        <w:t xml:space="preserve"> </w:t>
      </w:r>
      <w:r w:rsidRPr="002933BD">
        <w:rPr>
          <w:rFonts w:cs="Arial"/>
          <w:b/>
          <w:spacing w:val="1"/>
        </w:rPr>
        <w:t>about</w:t>
      </w:r>
      <w:r w:rsidRPr="002933BD">
        <w:rPr>
          <w:rFonts w:cs="Arial"/>
          <w:b/>
          <w:spacing w:val="-19"/>
        </w:rPr>
        <w:t xml:space="preserve"> </w:t>
      </w:r>
      <w:r w:rsidRPr="002933BD">
        <w:rPr>
          <w:rFonts w:cs="Arial"/>
          <w:b/>
          <w:spacing w:val="-2"/>
        </w:rPr>
        <w:t>y</w:t>
      </w:r>
      <w:r w:rsidRPr="002933BD">
        <w:rPr>
          <w:rFonts w:cs="Arial"/>
          <w:b/>
          <w:spacing w:val="-3"/>
        </w:rPr>
        <w:t>our</w:t>
      </w:r>
      <w:r w:rsidRPr="002933BD">
        <w:rPr>
          <w:rFonts w:cs="Arial"/>
          <w:b/>
          <w:spacing w:val="-19"/>
        </w:rPr>
        <w:t xml:space="preserve"> </w:t>
      </w:r>
      <w:r w:rsidRPr="002933BD">
        <w:rPr>
          <w:rFonts w:cs="Arial"/>
          <w:b/>
        </w:rPr>
        <w:t>statistical</w:t>
      </w:r>
      <w:r w:rsidRPr="002933BD">
        <w:rPr>
          <w:rFonts w:cs="Arial"/>
          <w:b/>
          <w:spacing w:val="-19"/>
        </w:rPr>
        <w:t xml:space="preserve"> </w:t>
      </w:r>
      <w:r w:rsidRPr="002933BD">
        <w:rPr>
          <w:rFonts w:cs="Arial"/>
          <w:b/>
          <w:spacing w:val="-3"/>
        </w:rPr>
        <w:t>power?</w:t>
      </w:r>
    </w:p>
    <w:p w14:paraId="62B67960" w14:textId="77777777" w:rsidR="005C24B1" w:rsidRPr="002933BD" w:rsidRDefault="005C24B1" w:rsidP="005C24B1">
      <w:pPr>
        <w:rPr>
          <w:b/>
        </w:rPr>
      </w:pPr>
    </w:p>
    <w:p w14:paraId="217E4E0C" w14:textId="42E89C6F" w:rsidR="005C24B1" w:rsidRPr="002933BD" w:rsidRDefault="005C24B1" w:rsidP="005C24B1">
      <w:pPr>
        <w:ind w:left="1440"/>
      </w:pPr>
      <w:r w:rsidRPr="002933BD">
        <w:t xml:space="preserve">The beta is 0.80. </w:t>
      </w:r>
    </w:p>
    <w:p w14:paraId="70C631FA" w14:textId="77777777" w:rsidR="005C24B1" w:rsidRPr="002933BD" w:rsidRDefault="005C24B1" w:rsidP="005C24B1">
      <w:pPr>
        <w:ind w:left="1440"/>
      </w:pPr>
    </w:p>
    <w:p w14:paraId="48DABFC7" w14:textId="77777777" w:rsidR="001A13D5" w:rsidRPr="002933BD" w:rsidRDefault="0008573B" w:rsidP="006A3EF8">
      <w:pPr>
        <w:pStyle w:val="ListParagraph"/>
        <w:numPr>
          <w:ilvl w:val="3"/>
          <w:numId w:val="15"/>
        </w:numPr>
        <w:ind w:left="1890" w:hanging="810"/>
        <w:rPr>
          <w:b/>
        </w:rPr>
      </w:pPr>
      <w:r w:rsidRPr="002933BD">
        <w:rPr>
          <w:rFonts w:cs="Arial"/>
          <w:b/>
        </w:rPr>
        <w:t>What</w:t>
      </w:r>
      <w:r w:rsidRPr="002933BD">
        <w:rPr>
          <w:rFonts w:cs="Arial"/>
          <w:b/>
          <w:spacing w:val="-14"/>
        </w:rPr>
        <w:t xml:space="preserve"> </w:t>
      </w:r>
      <w:r w:rsidRPr="002933BD">
        <w:rPr>
          <w:rFonts w:cs="Arial"/>
          <w:b/>
        </w:rPr>
        <w:t>are</w:t>
      </w:r>
      <w:r w:rsidRPr="002933BD">
        <w:rPr>
          <w:rFonts w:cs="Arial"/>
          <w:b/>
          <w:spacing w:val="-14"/>
        </w:rPr>
        <w:t xml:space="preserve"> </w:t>
      </w:r>
      <w:r w:rsidRPr="002933BD">
        <w:rPr>
          <w:rFonts w:cs="Arial"/>
          <w:b/>
          <w:spacing w:val="-2"/>
        </w:rPr>
        <w:t>y</w:t>
      </w:r>
      <w:r w:rsidRPr="002933BD">
        <w:rPr>
          <w:rFonts w:cs="Arial"/>
          <w:b/>
          <w:spacing w:val="-3"/>
        </w:rPr>
        <w:t>our</w:t>
      </w:r>
      <w:r w:rsidRPr="002933BD">
        <w:rPr>
          <w:rFonts w:cs="Arial"/>
          <w:b/>
          <w:spacing w:val="-14"/>
        </w:rPr>
        <w:t xml:space="preserve"> </w:t>
      </w:r>
      <w:r w:rsidRPr="002933BD">
        <w:rPr>
          <w:rFonts w:cs="Arial"/>
          <w:b/>
        </w:rPr>
        <w:t>assumptions</w:t>
      </w:r>
      <w:r w:rsidRPr="002933BD">
        <w:rPr>
          <w:rFonts w:cs="Arial"/>
          <w:b/>
          <w:spacing w:val="-14"/>
        </w:rPr>
        <w:t xml:space="preserve"> </w:t>
      </w:r>
      <w:r w:rsidRPr="002933BD">
        <w:rPr>
          <w:rFonts w:cs="Arial"/>
          <w:b/>
          <w:spacing w:val="1"/>
        </w:rPr>
        <w:t>about</w:t>
      </w:r>
      <w:r w:rsidRPr="002933BD">
        <w:rPr>
          <w:rFonts w:cs="Arial"/>
          <w:b/>
          <w:spacing w:val="-14"/>
        </w:rPr>
        <w:t xml:space="preserve"> </w:t>
      </w:r>
      <w:r w:rsidRPr="002933BD">
        <w:rPr>
          <w:rFonts w:cs="Arial"/>
          <w:b/>
          <w:spacing w:val="-2"/>
        </w:rPr>
        <w:t>v</w:t>
      </w:r>
      <w:r w:rsidRPr="002933BD">
        <w:rPr>
          <w:rFonts w:cs="Arial"/>
          <w:b/>
          <w:spacing w:val="-3"/>
        </w:rPr>
        <w:t>ariabilit</w:t>
      </w:r>
      <w:r w:rsidRPr="002933BD">
        <w:rPr>
          <w:rFonts w:cs="Arial"/>
          <w:b/>
          <w:spacing w:val="-2"/>
        </w:rPr>
        <w:t>y</w:t>
      </w:r>
      <w:r w:rsidRPr="002933BD">
        <w:rPr>
          <w:rFonts w:cs="Arial"/>
          <w:b/>
          <w:spacing w:val="-14"/>
        </w:rPr>
        <w:t xml:space="preserve"> </w:t>
      </w:r>
      <w:r w:rsidRPr="002933BD">
        <w:rPr>
          <w:rFonts w:cs="Arial"/>
          <w:b/>
        </w:rPr>
        <w:t>in</w:t>
      </w:r>
      <w:r w:rsidRPr="002933BD">
        <w:rPr>
          <w:rFonts w:cs="Arial"/>
          <w:b/>
          <w:spacing w:val="-14"/>
        </w:rPr>
        <w:t xml:space="preserve"> </w:t>
      </w:r>
      <w:r w:rsidRPr="002933BD">
        <w:rPr>
          <w:rFonts w:cs="Arial"/>
          <w:b/>
          <w:spacing w:val="-2"/>
        </w:rPr>
        <w:t>y</w:t>
      </w:r>
      <w:r w:rsidRPr="002933BD">
        <w:rPr>
          <w:rFonts w:cs="Arial"/>
          <w:b/>
          <w:spacing w:val="-3"/>
        </w:rPr>
        <w:t>our</w:t>
      </w:r>
      <w:r w:rsidRPr="002933BD">
        <w:rPr>
          <w:rFonts w:cs="Arial"/>
          <w:b/>
          <w:spacing w:val="-13"/>
        </w:rPr>
        <w:t xml:space="preserve"> </w:t>
      </w:r>
      <w:r w:rsidRPr="002933BD">
        <w:rPr>
          <w:rFonts w:cs="Arial"/>
          <w:b/>
        </w:rPr>
        <w:t>effect</w:t>
      </w:r>
      <w:r w:rsidRPr="002933BD">
        <w:rPr>
          <w:rFonts w:cs="Arial"/>
          <w:b/>
          <w:spacing w:val="-14"/>
        </w:rPr>
        <w:t xml:space="preserve"> </w:t>
      </w:r>
      <w:r w:rsidRPr="002933BD">
        <w:rPr>
          <w:rFonts w:cs="Arial"/>
          <w:b/>
        </w:rPr>
        <w:t>size?</w:t>
      </w:r>
    </w:p>
    <w:p w14:paraId="7EB8BBB7" w14:textId="04B1E257" w:rsidR="00097E07" w:rsidRPr="003D20BE" w:rsidRDefault="00097E07" w:rsidP="00742709">
      <w:pPr>
        <w:ind w:left="1890"/>
      </w:pPr>
      <w:r w:rsidRPr="007D4CA9">
        <w:t xml:space="preserve">Based on our analysis (mixed-effects modelling) of latrine use data from a previous sanitation trial in </w:t>
      </w:r>
      <w:proofErr w:type="spellStart"/>
      <w:r w:rsidRPr="007D4CA9">
        <w:t>Odisha</w:t>
      </w:r>
      <w:proofErr w:type="spellEnd"/>
      <w:r w:rsidRPr="007D4CA9">
        <w:t xml:space="preserve"> state, we assume a </w:t>
      </w:r>
      <w:r w:rsidRPr="003D20BE">
        <w:t>village-level standard deviation of 1.43 and a person-level standard deviation of 3.88. These parameters were used in empirica</w:t>
      </w:r>
      <w:r w:rsidR="003D20BE" w:rsidRPr="003D20BE">
        <w:t>l sample size calculations via Monte C</w:t>
      </w:r>
      <w:r w:rsidRPr="003D20BE">
        <w:t>arlo simulation</w:t>
      </w:r>
      <w:r w:rsidR="002933BD">
        <w:t>.</w:t>
      </w:r>
    </w:p>
    <w:p w14:paraId="47A3060E" w14:textId="77777777" w:rsidR="005C24B1" w:rsidRPr="005C24B1" w:rsidRDefault="005C24B1" w:rsidP="007D4CA9">
      <w:pPr>
        <w:rPr>
          <w:b/>
        </w:rPr>
      </w:pPr>
    </w:p>
    <w:p w14:paraId="623BDD60" w14:textId="63A6D91D" w:rsidR="005C24B1" w:rsidRPr="00742709" w:rsidRDefault="0008573B" w:rsidP="00742709">
      <w:pPr>
        <w:pStyle w:val="ListParagraph"/>
        <w:numPr>
          <w:ilvl w:val="3"/>
          <w:numId w:val="15"/>
        </w:numPr>
        <w:ind w:left="1890" w:hanging="810"/>
        <w:rPr>
          <w:b/>
        </w:rPr>
      </w:pPr>
      <w:r w:rsidRPr="00921BBC">
        <w:rPr>
          <w:rFonts w:cs="Arial"/>
          <w:b/>
          <w:spacing w:val="-4"/>
        </w:rPr>
        <w:t>How</w:t>
      </w:r>
      <w:r w:rsidRPr="00921BBC">
        <w:rPr>
          <w:rFonts w:cs="Arial"/>
          <w:b/>
          <w:spacing w:val="-13"/>
        </w:rPr>
        <w:t xml:space="preserve"> </w:t>
      </w:r>
      <w:r w:rsidRPr="00921BBC">
        <w:rPr>
          <w:rFonts w:cs="Arial"/>
          <w:b/>
          <w:spacing w:val="-3"/>
        </w:rPr>
        <w:t>man</w:t>
      </w:r>
      <w:r w:rsidRPr="00921BBC">
        <w:rPr>
          <w:rFonts w:cs="Arial"/>
          <w:b/>
          <w:spacing w:val="-2"/>
        </w:rPr>
        <w:t>y</w:t>
      </w:r>
      <w:r w:rsidRPr="00921BBC">
        <w:rPr>
          <w:rFonts w:cs="Arial"/>
          <w:b/>
          <w:spacing w:val="-13"/>
        </w:rPr>
        <w:t xml:space="preserve"> </w:t>
      </w:r>
      <w:r w:rsidR="0022559C" w:rsidRPr="00921BBC">
        <w:rPr>
          <w:rFonts w:cs="Arial"/>
          <w:b/>
        </w:rPr>
        <w:t>clusters</w:t>
      </w:r>
      <w:r w:rsidR="0022559C" w:rsidRPr="00921BBC">
        <w:rPr>
          <w:rFonts w:cs="Arial"/>
          <w:b/>
          <w:spacing w:val="-13"/>
        </w:rPr>
        <w:t xml:space="preserve"> </w:t>
      </w:r>
      <w:r w:rsidRPr="00921BBC">
        <w:rPr>
          <w:rFonts w:cs="Arial"/>
          <w:b/>
        </w:rPr>
        <w:t>will</w:t>
      </w:r>
      <w:r w:rsidRPr="00921BBC">
        <w:rPr>
          <w:rFonts w:cs="Arial"/>
          <w:b/>
          <w:spacing w:val="-13"/>
        </w:rPr>
        <w:t xml:space="preserve"> </w:t>
      </w:r>
      <w:r w:rsidRPr="00921BBC">
        <w:rPr>
          <w:rFonts w:cs="Arial"/>
          <w:b/>
          <w:spacing w:val="-3"/>
        </w:rPr>
        <w:t>y</w:t>
      </w:r>
      <w:r w:rsidRPr="00921BBC">
        <w:rPr>
          <w:rFonts w:cs="Arial"/>
          <w:b/>
          <w:spacing w:val="-4"/>
        </w:rPr>
        <w:t>ou</w:t>
      </w:r>
      <w:r w:rsidRPr="00921BBC">
        <w:rPr>
          <w:rFonts w:cs="Arial"/>
          <w:b/>
          <w:spacing w:val="-13"/>
        </w:rPr>
        <w:t xml:space="preserve"> </w:t>
      </w:r>
      <w:r w:rsidRPr="00921BBC">
        <w:rPr>
          <w:rFonts w:cs="Arial"/>
          <w:b/>
          <w:spacing w:val="-4"/>
        </w:rPr>
        <w:t>ha</w:t>
      </w:r>
      <w:r w:rsidRPr="00921BBC">
        <w:rPr>
          <w:rFonts w:cs="Arial"/>
          <w:b/>
          <w:spacing w:val="-3"/>
        </w:rPr>
        <w:t>v</w:t>
      </w:r>
      <w:r w:rsidRPr="00921BBC">
        <w:rPr>
          <w:rFonts w:cs="Arial"/>
          <w:b/>
          <w:spacing w:val="-4"/>
        </w:rPr>
        <w:t>e?</w:t>
      </w:r>
      <w:r w:rsidR="005C24B1">
        <w:rPr>
          <w:rFonts w:cs="Arial"/>
          <w:b/>
          <w:spacing w:val="-4"/>
        </w:rPr>
        <w:t xml:space="preserve">  </w:t>
      </w:r>
    </w:p>
    <w:p w14:paraId="56E84B8A" w14:textId="372FF093" w:rsidR="005C24B1" w:rsidRDefault="005C24B1" w:rsidP="00742709">
      <w:pPr>
        <w:ind w:left="1890"/>
      </w:pPr>
      <w:r>
        <w:t xml:space="preserve">We will have 66 clusters (villages); 33 will receive the intervention, 33 will act as controls. </w:t>
      </w:r>
    </w:p>
    <w:p w14:paraId="7A1DCD92" w14:textId="77777777" w:rsidR="00693881" w:rsidRPr="005C24B1" w:rsidRDefault="00693881" w:rsidP="005C24B1">
      <w:pPr>
        <w:ind w:left="1440"/>
      </w:pPr>
    </w:p>
    <w:p w14:paraId="2BD1F2C4" w14:textId="3F01CE72" w:rsidR="00AC214F" w:rsidRPr="002933BD" w:rsidRDefault="0008573B" w:rsidP="002933BD">
      <w:pPr>
        <w:pStyle w:val="ListParagraph"/>
        <w:numPr>
          <w:ilvl w:val="3"/>
          <w:numId w:val="15"/>
        </w:numPr>
        <w:ind w:left="1890" w:hanging="810"/>
        <w:rPr>
          <w:b/>
        </w:rPr>
      </w:pPr>
      <w:r w:rsidRPr="00921BBC">
        <w:rPr>
          <w:rFonts w:cs="Arial"/>
          <w:b/>
          <w:spacing w:val="-4"/>
        </w:rPr>
        <w:t>How</w:t>
      </w:r>
      <w:r w:rsidRPr="00921BBC">
        <w:rPr>
          <w:rFonts w:cs="Arial"/>
          <w:b/>
          <w:spacing w:val="-14"/>
        </w:rPr>
        <w:t xml:space="preserve"> </w:t>
      </w:r>
      <w:r w:rsidRPr="00921BBC">
        <w:rPr>
          <w:rFonts w:cs="Arial"/>
          <w:b/>
          <w:spacing w:val="-3"/>
        </w:rPr>
        <w:t>man</w:t>
      </w:r>
      <w:r w:rsidRPr="00921BBC">
        <w:rPr>
          <w:rFonts w:cs="Arial"/>
          <w:b/>
          <w:spacing w:val="-2"/>
        </w:rPr>
        <w:t>y</w:t>
      </w:r>
      <w:r w:rsidRPr="00921BBC">
        <w:rPr>
          <w:rFonts w:cs="Arial"/>
          <w:b/>
          <w:spacing w:val="-13"/>
        </w:rPr>
        <w:t xml:space="preserve"> </w:t>
      </w:r>
      <w:r w:rsidRPr="00921BBC">
        <w:rPr>
          <w:rFonts w:cs="Arial"/>
          <w:b/>
          <w:spacing w:val="1"/>
        </w:rPr>
        <w:t>people</w:t>
      </w:r>
      <w:r w:rsidRPr="00921BBC">
        <w:rPr>
          <w:rFonts w:cs="Arial"/>
          <w:b/>
          <w:spacing w:val="-13"/>
        </w:rPr>
        <w:t xml:space="preserve"> </w:t>
      </w:r>
      <w:r w:rsidRPr="00921BBC">
        <w:rPr>
          <w:rFonts w:cs="Arial"/>
          <w:b/>
        </w:rPr>
        <w:t>will</w:t>
      </w:r>
      <w:r w:rsidRPr="00921BBC">
        <w:rPr>
          <w:rFonts w:cs="Arial"/>
          <w:b/>
          <w:spacing w:val="-13"/>
        </w:rPr>
        <w:t xml:space="preserve"> </w:t>
      </w:r>
      <w:r w:rsidRPr="00921BBC">
        <w:rPr>
          <w:rFonts w:cs="Arial"/>
          <w:b/>
          <w:spacing w:val="-3"/>
        </w:rPr>
        <w:t>y</w:t>
      </w:r>
      <w:r w:rsidRPr="00921BBC">
        <w:rPr>
          <w:rFonts w:cs="Arial"/>
          <w:b/>
          <w:spacing w:val="-4"/>
        </w:rPr>
        <w:t>ou</w:t>
      </w:r>
      <w:r w:rsidRPr="00921BBC">
        <w:rPr>
          <w:rFonts w:cs="Arial"/>
          <w:b/>
          <w:spacing w:val="-13"/>
        </w:rPr>
        <w:t xml:space="preserve"> </w:t>
      </w:r>
      <w:r w:rsidRPr="00921BBC">
        <w:rPr>
          <w:rFonts w:cs="Arial"/>
          <w:b/>
          <w:spacing w:val="-5"/>
        </w:rPr>
        <w:t>ha</w:t>
      </w:r>
      <w:r w:rsidRPr="00921BBC">
        <w:rPr>
          <w:rFonts w:cs="Arial"/>
          <w:b/>
          <w:spacing w:val="-4"/>
        </w:rPr>
        <w:t>v</w:t>
      </w:r>
      <w:r w:rsidRPr="00921BBC">
        <w:rPr>
          <w:rFonts w:cs="Arial"/>
          <w:b/>
          <w:spacing w:val="-5"/>
        </w:rPr>
        <w:t>e</w:t>
      </w:r>
      <w:r w:rsidRPr="00921BBC">
        <w:rPr>
          <w:rFonts w:cs="Arial"/>
          <w:b/>
          <w:spacing w:val="-14"/>
        </w:rPr>
        <w:t xml:space="preserve"> </w:t>
      </w:r>
      <w:r w:rsidRPr="00921BBC">
        <w:rPr>
          <w:rFonts w:cs="Arial"/>
          <w:b/>
        </w:rPr>
        <w:t>in</w:t>
      </w:r>
      <w:r w:rsidRPr="00921BBC">
        <w:rPr>
          <w:rFonts w:cs="Arial"/>
          <w:b/>
          <w:spacing w:val="-13"/>
        </w:rPr>
        <w:t xml:space="preserve"> </w:t>
      </w:r>
      <w:r w:rsidRPr="00921BBC">
        <w:rPr>
          <w:rFonts w:cs="Arial"/>
          <w:b/>
          <w:spacing w:val="-3"/>
        </w:rPr>
        <w:t>each</w:t>
      </w:r>
      <w:r w:rsidRPr="00921BBC">
        <w:rPr>
          <w:rFonts w:cs="Arial"/>
          <w:b/>
          <w:spacing w:val="-13"/>
        </w:rPr>
        <w:t xml:space="preserve"> </w:t>
      </w:r>
      <w:r w:rsidR="0022559C" w:rsidRPr="00921BBC">
        <w:rPr>
          <w:rFonts w:cs="Arial"/>
          <w:b/>
        </w:rPr>
        <w:t>cluster</w:t>
      </w:r>
      <w:r w:rsidRPr="00921BBC">
        <w:rPr>
          <w:rFonts w:cs="Arial"/>
          <w:b/>
        </w:rPr>
        <w:t>?</w:t>
      </w:r>
    </w:p>
    <w:p w14:paraId="4A26DB5C" w14:textId="5DDDF7B4" w:rsidR="00AC214F" w:rsidRDefault="00AC214F" w:rsidP="00742709">
      <w:pPr>
        <w:ind w:left="1890"/>
      </w:pPr>
      <w:r>
        <w:t xml:space="preserve">We anticipate collecting latrine use data on all members of households that own latrines. </w:t>
      </w:r>
      <w:r w:rsidR="00422C30">
        <w:t>We will aim for c</w:t>
      </w:r>
      <w:r>
        <w:t xml:space="preserve">lusters </w:t>
      </w:r>
      <w:r w:rsidR="00422C30">
        <w:t xml:space="preserve">sizes that </w:t>
      </w:r>
      <w:r>
        <w:t>will range from 50-150 households, have at least 60% latrine coverage</w:t>
      </w:r>
      <w:r w:rsidR="00AE3681">
        <w:t xml:space="preserve"> </w:t>
      </w:r>
      <w:r w:rsidR="00422C30">
        <w:t xml:space="preserve">and expect that </w:t>
      </w:r>
      <w:r>
        <w:t xml:space="preserve">households will have an average of </w:t>
      </w:r>
      <w:r w:rsidR="002933BD">
        <w:t xml:space="preserve">4 </w:t>
      </w:r>
      <w:r>
        <w:t>people each. As such:</w:t>
      </w:r>
    </w:p>
    <w:p w14:paraId="39328CF0" w14:textId="3E10B373" w:rsidR="00AC214F" w:rsidRDefault="002933BD" w:rsidP="00742709">
      <w:pPr>
        <w:spacing w:after="0"/>
        <w:ind w:left="1890"/>
      </w:pPr>
      <w:r>
        <w:t xml:space="preserve">On average, we anticipate villages will have </w:t>
      </w:r>
      <w:r w:rsidR="00AE3681">
        <w:t xml:space="preserve">an average of 97 </w:t>
      </w:r>
      <w:r>
        <w:t xml:space="preserve">households with </w:t>
      </w:r>
      <w:r w:rsidR="00AE3681">
        <w:t>75</w:t>
      </w:r>
      <w:r>
        <w:t xml:space="preserve">% coverage and 4 people per household. </w:t>
      </w:r>
      <w:r w:rsidR="00422C30">
        <w:t>Thus</w:t>
      </w:r>
      <w:r>
        <w:t xml:space="preserve">, we anticipate collecting latrine use data on an average of </w:t>
      </w:r>
      <w:r w:rsidR="00AE3681">
        <w:t xml:space="preserve">292 </w:t>
      </w:r>
      <w:r>
        <w:t>people per cluster. [</w:t>
      </w:r>
      <w:r w:rsidR="00AE3681">
        <w:t>97</w:t>
      </w:r>
      <w:r>
        <w:t xml:space="preserve"> * 0.</w:t>
      </w:r>
      <w:r w:rsidR="00AE3681">
        <w:t>75</w:t>
      </w:r>
      <w:r>
        <w:t xml:space="preserve"> * 4 = </w:t>
      </w:r>
      <w:r w:rsidR="00AE3681">
        <w:t>292</w:t>
      </w:r>
      <w:r>
        <w:t>]</w:t>
      </w:r>
      <w:r w:rsidR="00422C30">
        <w:t xml:space="preserve"> or 9,636 people per arm.</w:t>
      </w:r>
    </w:p>
    <w:p w14:paraId="6B1B33D5" w14:textId="77777777" w:rsidR="002933BD" w:rsidRDefault="002933BD" w:rsidP="00742709">
      <w:pPr>
        <w:spacing w:after="0"/>
        <w:ind w:left="1890"/>
      </w:pPr>
    </w:p>
    <w:p w14:paraId="6A4E8688" w14:textId="6442658A" w:rsidR="00AC214F" w:rsidRDefault="00AC214F" w:rsidP="00742709">
      <w:pPr>
        <w:spacing w:after="0"/>
        <w:ind w:left="1890"/>
      </w:pPr>
      <w:r>
        <w:lastRenderedPageBreak/>
        <w:t xml:space="preserve">At minimum, in a village of 50 households with 60% coverage and </w:t>
      </w:r>
      <w:r w:rsidR="002933BD">
        <w:t xml:space="preserve">4 </w:t>
      </w:r>
      <w:r>
        <w:t>peo</w:t>
      </w:r>
      <w:r w:rsidR="003F5550">
        <w:t xml:space="preserve">ple per household, we </w:t>
      </w:r>
      <w:r w:rsidR="002933BD">
        <w:t xml:space="preserve">anticipate </w:t>
      </w:r>
      <w:r w:rsidR="003F5550">
        <w:t>collect</w:t>
      </w:r>
      <w:r w:rsidR="002933BD">
        <w:t>ing</w:t>
      </w:r>
      <w:r w:rsidR="003F5550">
        <w:t xml:space="preserve"> latrine use data on </w:t>
      </w:r>
      <w:r w:rsidR="002933BD">
        <w:t xml:space="preserve">120 </w:t>
      </w:r>
      <w:r w:rsidR="003F5550">
        <w:t>people per cluster.</w:t>
      </w:r>
    </w:p>
    <w:p w14:paraId="6934F7EA" w14:textId="19B6B118" w:rsidR="002933BD" w:rsidRDefault="003F5550" w:rsidP="00742709">
      <w:pPr>
        <w:spacing w:after="0"/>
        <w:ind w:left="1890"/>
      </w:pPr>
      <w:r>
        <w:t xml:space="preserve">[50 * 0.6 * </w:t>
      </w:r>
      <w:r w:rsidR="002933BD">
        <w:t xml:space="preserve">4 </w:t>
      </w:r>
      <w:r>
        <w:t xml:space="preserve">= </w:t>
      </w:r>
      <w:r w:rsidR="002933BD">
        <w:t>120</w:t>
      </w:r>
      <w:r>
        <w:t>].</w:t>
      </w:r>
    </w:p>
    <w:p w14:paraId="782949D1" w14:textId="77777777" w:rsidR="003F5550" w:rsidRDefault="003F5550" w:rsidP="00742709">
      <w:pPr>
        <w:spacing w:after="0"/>
        <w:ind w:left="1890"/>
      </w:pPr>
    </w:p>
    <w:p w14:paraId="1AA0919F" w14:textId="4BB1F49C" w:rsidR="003F5550" w:rsidRDefault="003F5550" w:rsidP="00742709">
      <w:pPr>
        <w:spacing w:after="0"/>
        <w:ind w:left="1890"/>
      </w:pPr>
      <w:r>
        <w:t xml:space="preserve">At maximum, in a village of 150 households with 100% coverage and </w:t>
      </w:r>
      <w:r w:rsidR="002933BD">
        <w:t xml:space="preserve">4 </w:t>
      </w:r>
      <w:r>
        <w:t xml:space="preserve">people per household, we </w:t>
      </w:r>
      <w:r w:rsidR="002933BD">
        <w:t xml:space="preserve">anticipate </w:t>
      </w:r>
      <w:r>
        <w:t>collect</w:t>
      </w:r>
      <w:r w:rsidR="002933BD">
        <w:t>ing</w:t>
      </w:r>
      <w:r>
        <w:t xml:space="preserve"> latrine use data on </w:t>
      </w:r>
      <w:r w:rsidR="002933BD">
        <w:t xml:space="preserve">600 </w:t>
      </w:r>
      <w:r>
        <w:t>people per cluster.</w:t>
      </w:r>
    </w:p>
    <w:p w14:paraId="1CFF4B9E" w14:textId="3218AC67" w:rsidR="003F5550" w:rsidRDefault="003F5550" w:rsidP="00742709">
      <w:pPr>
        <w:spacing w:after="0"/>
        <w:ind w:left="1890"/>
      </w:pPr>
      <w:r>
        <w:t>[150 * 1 *</w:t>
      </w:r>
      <w:r w:rsidR="002933BD">
        <w:t>4</w:t>
      </w:r>
      <w:r>
        <w:t xml:space="preserve"> = </w:t>
      </w:r>
      <w:r w:rsidR="002933BD">
        <w:t>600</w:t>
      </w:r>
      <w:r>
        <w:t>].</w:t>
      </w:r>
    </w:p>
    <w:p w14:paraId="093AB22C" w14:textId="77777777" w:rsidR="00AC214F" w:rsidRPr="00AC214F" w:rsidRDefault="00AC214F" w:rsidP="00AC214F">
      <w:pPr>
        <w:rPr>
          <w:b/>
        </w:rPr>
      </w:pPr>
    </w:p>
    <w:p w14:paraId="5FCF0430" w14:textId="77777777" w:rsidR="001A13D5" w:rsidRPr="002933BD" w:rsidRDefault="0008573B" w:rsidP="006A3EF8">
      <w:pPr>
        <w:pStyle w:val="ListParagraph"/>
        <w:numPr>
          <w:ilvl w:val="3"/>
          <w:numId w:val="15"/>
        </w:numPr>
        <w:ind w:left="1890" w:hanging="810"/>
        <w:rPr>
          <w:b/>
        </w:rPr>
      </w:pPr>
      <w:r w:rsidRPr="002933BD">
        <w:rPr>
          <w:rFonts w:cs="Arial"/>
          <w:b/>
          <w:spacing w:val="-4"/>
        </w:rPr>
        <w:t>How</w:t>
      </w:r>
      <w:r w:rsidRPr="002933BD">
        <w:rPr>
          <w:rFonts w:cs="Arial"/>
          <w:b/>
          <w:spacing w:val="-19"/>
        </w:rPr>
        <w:t xml:space="preserve"> </w:t>
      </w:r>
      <w:r w:rsidRPr="002933BD">
        <w:rPr>
          <w:rFonts w:cs="Arial"/>
          <w:b/>
          <w:spacing w:val="-2"/>
        </w:rPr>
        <w:t>sensitive</w:t>
      </w:r>
      <w:r w:rsidRPr="002933BD">
        <w:rPr>
          <w:rFonts w:cs="Arial"/>
          <w:b/>
          <w:spacing w:val="-19"/>
        </w:rPr>
        <w:t xml:space="preserve"> </w:t>
      </w:r>
      <w:r w:rsidRPr="002933BD">
        <w:rPr>
          <w:rFonts w:cs="Arial"/>
          <w:b/>
        </w:rPr>
        <w:t>is</w:t>
      </w:r>
      <w:r w:rsidRPr="002933BD">
        <w:rPr>
          <w:rFonts w:cs="Arial"/>
          <w:b/>
          <w:spacing w:val="-19"/>
        </w:rPr>
        <w:t xml:space="preserve"> </w:t>
      </w:r>
      <w:r w:rsidRPr="002933BD">
        <w:rPr>
          <w:rFonts w:cs="Arial"/>
          <w:b/>
          <w:spacing w:val="-2"/>
        </w:rPr>
        <w:t>y</w:t>
      </w:r>
      <w:r w:rsidRPr="002933BD">
        <w:rPr>
          <w:rFonts w:cs="Arial"/>
          <w:b/>
          <w:spacing w:val="-3"/>
        </w:rPr>
        <w:t>our</w:t>
      </w:r>
      <w:r w:rsidRPr="002933BD">
        <w:rPr>
          <w:rFonts w:cs="Arial"/>
          <w:b/>
          <w:spacing w:val="-19"/>
        </w:rPr>
        <w:t xml:space="preserve"> </w:t>
      </w:r>
      <w:r w:rsidRPr="002933BD">
        <w:rPr>
          <w:rFonts w:cs="Arial"/>
          <w:b/>
        </w:rPr>
        <w:t>effect</w:t>
      </w:r>
      <w:r w:rsidRPr="002933BD">
        <w:rPr>
          <w:rFonts w:cs="Arial"/>
          <w:b/>
          <w:spacing w:val="-19"/>
        </w:rPr>
        <w:t xml:space="preserve"> </w:t>
      </w:r>
      <w:r w:rsidRPr="002933BD">
        <w:rPr>
          <w:rFonts w:cs="Arial"/>
          <w:b/>
        </w:rPr>
        <w:t>size</w:t>
      </w:r>
      <w:r w:rsidRPr="002933BD">
        <w:rPr>
          <w:rFonts w:cs="Arial"/>
          <w:b/>
          <w:spacing w:val="-19"/>
        </w:rPr>
        <w:t xml:space="preserve"> </w:t>
      </w:r>
      <w:r w:rsidRPr="002933BD">
        <w:rPr>
          <w:rFonts w:cs="Arial"/>
          <w:b/>
        </w:rPr>
        <w:t>to</w:t>
      </w:r>
      <w:r w:rsidRPr="002933BD">
        <w:rPr>
          <w:rFonts w:cs="Arial"/>
          <w:b/>
          <w:spacing w:val="-19"/>
        </w:rPr>
        <w:t xml:space="preserve"> </w:t>
      </w:r>
      <w:r w:rsidRPr="002933BD">
        <w:rPr>
          <w:rFonts w:cs="Arial"/>
          <w:b/>
          <w:spacing w:val="-2"/>
        </w:rPr>
        <w:t>changes</w:t>
      </w:r>
      <w:r w:rsidRPr="002933BD">
        <w:rPr>
          <w:rFonts w:cs="Arial"/>
          <w:b/>
          <w:spacing w:val="-19"/>
        </w:rPr>
        <w:t xml:space="preserve"> </w:t>
      </w:r>
      <w:r w:rsidRPr="002933BD">
        <w:rPr>
          <w:rFonts w:cs="Arial"/>
          <w:b/>
        </w:rPr>
        <w:t>in</w:t>
      </w:r>
      <w:r w:rsidRPr="002933BD">
        <w:rPr>
          <w:rFonts w:cs="Arial"/>
          <w:b/>
          <w:spacing w:val="-19"/>
        </w:rPr>
        <w:t xml:space="preserve"> </w:t>
      </w:r>
      <w:r w:rsidRPr="002933BD">
        <w:rPr>
          <w:rFonts w:cs="Arial"/>
          <w:b/>
          <w:spacing w:val="-2"/>
        </w:rPr>
        <w:t>y</w:t>
      </w:r>
      <w:r w:rsidRPr="002933BD">
        <w:rPr>
          <w:rFonts w:cs="Arial"/>
          <w:b/>
          <w:spacing w:val="-3"/>
        </w:rPr>
        <w:t>our</w:t>
      </w:r>
      <w:r w:rsidRPr="002933BD">
        <w:rPr>
          <w:rFonts w:cs="Arial"/>
          <w:b/>
          <w:spacing w:val="-19"/>
        </w:rPr>
        <w:t xml:space="preserve"> </w:t>
      </w:r>
      <w:r w:rsidRPr="002933BD">
        <w:rPr>
          <w:rFonts w:cs="Arial"/>
          <w:b/>
        </w:rPr>
        <w:t>parameters?</w:t>
      </w:r>
    </w:p>
    <w:p w14:paraId="05FBC165" w14:textId="6263564D" w:rsidR="003429C9" w:rsidRPr="002933BD" w:rsidRDefault="00D4521F" w:rsidP="00742709">
      <w:pPr>
        <w:ind w:left="1890"/>
      </w:pPr>
      <w:r w:rsidRPr="002933BD">
        <w:t>O</w:t>
      </w:r>
      <w:r w:rsidR="00C74B4F" w:rsidRPr="002933BD">
        <w:t xml:space="preserve">ur minimum detectable effect size </w:t>
      </w:r>
      <w:r w:rsidRPr="002933BD">
        <w:t xml:space="preserve">(MDES) </w:t>
      </w:r>
      <w:r w:rsidR="00834E54" w:rsidRPr="002933BD">
        <w:t xml:space="preserve">for latrine use </w:t>
      </w:r>
      <w:r w:rsidR="00C74B4F" w:rsidRPr="002933BD">
        <w:t xml:space="preserve">is </w:t>
      </w:r>
      <w:r w:rsidRPr="002933BD">
        <w:t>fairly robust to potential changes in the parameters of our sample size calculations. For example, with an increase in the village-level ICC from 0.10 to 0.15 we are powered for a 12.1% increase in latrine use</w:t>
      </w:r>
      <w:r w:rsidR="00425BD8" w:rsidRPr="002933BD">
        <w:t xml:space="preserve">. </w:t>
      </w:r>
      <w:r w:rsidR="00993BAB" w:rsidRPr="002933BD">
        <w:t xml:space="preserve">Similarly, a reduction in the within-person (pre-post) correlation in latrine use from 0.6 to 0.5 would result in our MDES increasing from 10% to 11%. </w:t>
      </w:r>
      <w:r w:rsidR="00834E54" w:rsidRPr="002933BD">
        <w:t xml:space="preserve">Nevertheless, we are confident in the accuracy of the parameters used in our sample size calculations as they were calculated from recent longitudinal latrine use data collected in </w:t>
      </w:r>
      <w:proofErr w:type="spellStart"/>
      <w:r w:rsidR="00834E54" w:rsidRPr="002933BD">
        <w:t>Odisha</w:t>
      </w:r>
      <w:proofErr w:type="spellEnd"/>
      <w:r w:rsidR="00834E54" w:rsidRPr="002933BD">
        <w:t xml:space="preserve"> state using a similar methodology to that used in the current study. </w:t>
      </w:r>
    </w:p>
    <w:p w14:paraId="4F25474D" w14:textId="77777777" w:rsidR="006A3EF8" w:rsidRPr="001A13D5" w:rsidRDefault="006A3EF8" w:rsidP="006A3EF8">
      <w:pPr>
        <w:pStyle w:val="ListParagraph"/>
        <w:ind w:left="1890" w:hanging="810"/>
        <w:rPr>
          <w:b/>
        </w:rPr>
      </w:pPr>
    </w:p>
    <w:p w14:paraId="03B42E79" w14:textId="77777777" w:rsidR="001A13D5" w:rsidRPr="002B64E3" w:rsidRDefault="00083B6B" w:rsidP="001A13D5">
      <w:pPr>
        <w:pStyle w:val="ListParagraph"/>
        <w:numPr>
          <w:ilvl w:val="2"/>
          <w:numId w:val="15"/>
        </w:numPr>
        <w:ind w:left="1440" w:hanging="720"/>
        <w:rPr>
          <w:b/>
          <w:i/>
        </w:rPr>
      </w:pPr>
      <w:r w:rsidRPr="002B64E3">
        <w:rPr>
          <w:rFonts w:cs="Arial"/>
          <w:b/>
        </w:rPr>
        <w:t>If you plan to include covariates in your analysis, w</w:t>
      </w:r>
      <w:r w:rsidR="00B76C19" w:rsidRPr="002B64E3">
        <w:rPr>
          <w:rFonts w:cs="Arial"/>
          <w:b/>
        </w:rPr>
        <w:t>hat share of variance do you expect to predict with your co-</w:t>
      </w:r>
      <w:proofErr w:type="spellStart"/>
      <w:r w:rsidR="00B76C19" w:rsidRPr="002B64E3">
        <w:rPr>
          <w:rFonts w:cs="Arial"/>
          <w:b/>
        </w:rPr>
        <w:t>variates</w:t>
      </w:r>
      <w:proofErr w:type="spellEnd"/>
      <w:r w:rsidR="00B76C19" w:rsidRPr="002B64E3">
        <w:rPr>
          <w:rFonts w:cs="Arial"/>
          <w:b/>
        </w:rPr>
        <w:t>?</w:t>
      </w:r>
      <w:r w:rsidRPr="002B64E3">
        <w:rPr>
          <w:rFonts w:cs="Arial"/>
          <w:b/>
        </w:rPr>
        <w:t xml:space="preserve"> </w:t>
      </w:r>
    </w:p>
    <w:p w14:paraId="5CAE1DF7" w14:textId="3EC4A1D2" w:rsidR="006A3EF8" w:rsidRDefault="00083B6B" w:rsidP="006A3EF8">
      <w:pPr>
        <w:pStyle w:val="ListParagraph"/>
        <w:ind w:left="1440"/>
        <w:rPr>
          <w:rFonts w:cs="Arial"/>
          <w:i/>
        </w:rPr>
      </w:pPr>
      <w:r w:rsidRPr="001A13D5">
        <w:rPr>
          <w:rFonts w:cs="Arial"/>
          <w:i/>
        </w:rPr>
        <w:t>Note: It is not requir</w:t>
      </w:r>
      <w:r w:rsidR="001A13D5">
        <w:rPr>
          <w:rFonts w:cs="Arial"/>
          <w:i/>
        </w:rPr>
        <w:t>ed that you include covariates</w:t>
      </w:r>
    </w:p>
    <w:p w14:paraId="7B76E84C" w14:textId="77777777" w:rsidR="00A10A0D" w:rsidRDefault="00A10A0D" w:rsidP="006A3EF8">
      <w:pPr>
        <w:pStyle w:val="ListParagraph"/>
        <w:ind w:left="1440"/>
        <w:rPr>
          <w:rFonts w:cs="Arial"/>
          <w:i/>
        </w:rPr>
      </w:pPr>
    </w:p>
    <w:p w14:paraId="2C1D4096" w14:textId="77568D80" w:rsidR="003429C9" w:rsidRPr="00395BF9" w:rsidRDefault="002B64E3" w:rsidP="00395BF9">
      <w:pPr>
        <w:pStyle w:val="ListParagraph"/>
        <w:ind w:left="1440"/>
      </w:pPr>
      <w:r w:rsidRPr="002B64E3">
        <w:rPr>
          <w:rFonts w:cs="Arial"/>
        </w:rPr>
        <w:t xml:space="preserve">Covariates we aim to include are noted in response to 5.1.2. We </w:t>
      </w:r>
      <w:r w:rsidR="00B9608B">
        <w:rPr>
          <w:rFonts w:cs="Arial"/>
        </w:rPr>
        <w:t>did not calculate our sample size based on assumptions about shared variance from covar</w:t>
      </w:r>
      <w:r w:rsidR="00793BB4">
        <w:rPr>
          <w:rFonts w:cs="Arial"/>
        </w:rPr>
        <w:t xml:space="preserve">iates. </w:t>
      </w:r>
      <w:r w:rsidR="007C21FC">
        <w:rPr>
          <w:rFonts w:cs="Arial"/>
        </w:rPr>
        <w:t>Ours</w:t>
      </w:r>
      <w:r w:rsidR="00793BB4">
        <w:rPr>
          <w:rFonts w:cs="Arial"/>
        </w:rPr>
        <w:t xml:space="preserve"> is a more conservative approach. </w:t>
      </w:r>
      <w:r w:rsidRPr="002B64E3">
        <w:rPr>
          <w:rFonts w:cs="Arial"/>
        </w:rPr>
        <w:t xml:space="preserve"> </w:t>
      </w:r>
    </w:p>
    <w:p w14:paraId="1880C0E5" w14:textId="77777777" w:rsidR="006A3EF8" w:rsidRPr="006A3EF8" w:rsidRDefault="006A3EF8" w:rsidP="006A3EF8">
      <w:pPr>
        <w:pStyle w:val="ListParagraph"/>
        <w:ind w:left="1440"/>
        <w:rPr>
          <w:rFonts w:cs="Arial"/>
          <w:i/>
        </w:rPr>
      </w:pPr>
    </w:p>
    <w:p w14:paraId="5FC5C9F6" w14:textId="58E5E3AA" w:rsidR="006A3EF8" w:rsidRPr="006A3EF8" w:rsidRDefault="0008573B" w:rsidP="006A3EF8">
      <w:pPr>
        <w:pStyle w:val="ListParagraph"/>
        <w:numPr>
          <w:ilvl w:val="1"/>
          <w:numId w:val="15"/>
        </w:numPr>
        <w:rPr>
          <w:rFonts w:cs="Arial"/>
          <w:b/>
        </w:rPr>
      </w:pPr>
      <w:r w:rsidRPr="006A3EF8">
        <w:rPr>
          <w:b/>
        </w:rPr>
        <w:t>Assignment to treatment</w:t>
      </w:r>
    </w:p>
    <w:p w14:paraId="3F41FC11" w14:textId="77777777" w:rsidR="006A3EF8" w:rsidRPr="00CA05CC" w:rsidRDefault="0008573B" w:rsidP="006A3EF8">
      <w:pPr>
        <w:pStyle w:val="ListParagraph"/>
        <w:numPr>
          <w:ilvl w:val="2"/>
          <w:numId w:val="15"/>
        </w:numPr>
        <w:rPr>
          <w:rFonts w:cs="Arial"/>
          <w:b/>
        </w:rPr>
      </w:pPr>
      <w:r w:rsidRPr="00CA05CC">
        <w:rPr>
          <w:b/>
          <w:spacing w:val="-4"/>
        </w:rPr>
        <w:t>How</w:t>
      </w:r>
      <w:r w:rsidRPr="00CA05CC">
        <w:rPr>
          <w:b/>
          <w:spacing w:val="-27"/>
        </w:rPr>
        <w:t xml:space="preserve"> </w:t>
      </w:r>
      <w:r w:rsidRPr="00CA05CC">
        <w:rPr>
          <w:b/>
        </w:rPr>
        <w:t>will</w:t>
      </w:r>
      <w:r w:rsidRPr="00CA05CC">
        <w:rPr>
          <w:b/>
          <w:spacing w:val="-27"/>
        </w:rPr>
        <w:t xml:space="preserve"> </w:t>
      </w:r>
      <w:r w:rsidRPr="00CA05CC">
        <w:rPr>
          <w:b/>
        </w:rPr>
        <w:t>individuals</w:t>
      </w:r>
      <w:r w:rsidRPr="00CA05CC">
        <w:rPr>
          <w:b/>
          <w:spacing w:val="-26"/>
        </w:rPr>
        <w:t xml:space="preserve"> </w:t>
      </w:r>
      <w:r w:rsidRPr="00CA05CC">
        <w:rPr>
          <w:b/>
          <w:spacing w:val="3"/>
        </w:rPr>
        <w:t>be</w:t>
      </w:r>
      <w:r w:rsidRPr="00CA05CC">
        <w:rPr>
          <w:b/>
          <w:spacing w:val="-27"/>
        </w:rPr>
        <w:t xml:space="preserve"> </w:t>
      </w:r>
      <w:r w:rsidRPr="00CA05CC">
        <w:rPr>
          <w:b/>
        </w:rPr>
        <w:t>assigned</w:t>
      </w:r>
      <w:r w:rsidRPr="00CA05CC">
        <w:rPr>
          <w:b/>
          <w:spacing w:val="-26"/>
        </w:rPr>
        <w:t xml:space="preserve"> </w:t>
      </w:r>
      <w:r w:rsidRPr="00CA05CC">
        <w:rPr>
          <w:b/>
        </w:rPr>
        <w:t>to</w:t>
      </w:r>
      <w:r w:rsidRPr="00CA05CC">
        <w:rPr>
          <w:b/>
          <w:spacing w:val="-27"/>
        </w:rPr>
        <w:t xml:space="preserve"> </w:t>
      </w:r>
      <w:r w:rsidRPr="00CA05CC">
        <w:rPr>
          <w:b/>
          <w:spacing w:val="-2"/>
        </w:rPr>
        <w:t>treatmen</w:t>
      </w:r>
      <w:r w:rsidRPr="00CA05CC">
        <w:rPr>
          <w:b/>
          <w:spacing w:val="-1"/>
        </w:rPr>
        <w:t>t</w:t>
      </w:r>
      <w:r w:rsidRPr="00CA05CC">
        <w:rPr>
          <w:b/>
          <w:spacing w:val="-26"/>
        </w:rPr>
        <w:t xml:space="preserve"> </w:t>
      </w:r>
      <w:r w:rsidRPr="00CA05CC">
        <w:rPr>
          <w:b/>
        </w:rPr>
        <w:t>and</w:t>
      </w:r>
      <w:r w:rsidRPr="00CA05CC">
        <w:rPr>
          <w:b/>
          <w:spacing w:val="-27"/>
        </w:rPr>
        <w:t xml:space="preserve"> </w:t>
      </w:r>
      <w:r w:rsidRPr="00CA05CC">
        <w:rPr>
          <w:b/>
          <w:spacing w:val="-2"/>
        </w:rPr>
        <w:t>control</w:t>
      </w:r>
      <w:r w:rsidRPr="00CA05CC">
        <w:rPr>
          <w:b/>
          <w:spacing w:val="-26"/>
        </w:rPr>
        <w:t xml:space="preserve"> </w:t>
      </w:r>
      <w:r w:rsidRPr="00CA05CC">
        <w:rPr>
          <w:b/>
        </w:rPr>
        <w:t>conditions?</w:t>
      </w:r>
    </w:p>
    <w:p w14:paraId="047A1697" w14:textId="029A1454" w:rsidR="001A3DA5" w:rsidRPr="009353FB" w:rsidRDefault="001A3DA5" w:rsidP="009353FB">
      <w:pPr>
        <w:ind w:left="1440"/>
        <w:rPr>
          <w:rFonts w:asciiTheme="minorHAnsi" w:hAnsiTheme="minorHAnsi" w:cstheme="minorHAnsi"/>
          <w:szCs w:val="18"/>
        </w:rPr>
      </w:pPr>
      <w:r>
        <w:rPr>
          <w:rFonts w:asciiTheme="minorHAnsi" w:hAnsiTheme="minorHAnsi" w:cstheme="minorHAnsi"/>
          <w:szCs w:val="18"/>
        </w:rPr>
        <w:t xml:space="preserve">We will assign entire villages to treatment and control conditions, not individuals. We </w:t>
      </w:r>
      <w:r w:rsidR="00F361BA">
        <w:rPr>
          <w:rFonts w:asciiTheme="minorHAnsi" w:hAnsiTheme="minorHAnsi" w:cstheme="minorHAnsi"/>
          <w:szCs w:val="18"/>
        </w:rPr>
        <w:t>will engage</w:t>
      </w:r>
      <w:r>
        <w:rPr>
          <w:rFonts w:asciiTheme="minorHAnsi" w:hAnsiTheme="minorHAnsi" w:cstheme="minorHAnsi"/>
          <w:szCs w:val="18"/>
        </w:rPr>
        <w:t xml:space="preserve"> 66 villages in the main trial, 33 of which will receive the intervention and 33 that will serve as controls. We will engage another 6 villages in qualitative work alone</w:t>
      </w:r>
      <w:r w:rsidR="00A844E7">
        <w:rPr>
          <w:rFonts w:asciiTheme="minorHAnsi" w:hAnsiTheme="minorHAnsi" w:cstheme="minorHAnsi"/>
          <w:szCs w:val="18"/>
        </w:rPr>
        <w:t xml:space="preserve"> so that we may learn about experiences and perceptions of the intervention closer to the time of implementation and not post </w:t>
      </w:r>
      <w:proofErr w:type="spellStart"/>
      <w:r w:rsidR="00A844E7">
        <w:rPr>
          <w:rFonts w:asciiTheme="minorHAnsi" w:hAnsiTheme="minorHAnsi" w:cstheme="minorHAnsi"/>
          <w:szCs w:val="18"/>
        </w:rPr>
        <w:t>endline</w:t>
      </w:r>
      <w:proofErr w:type="spellEnd"/>
      <w:r w:rsidR="00A844E7">
        <w:rPr>
          <w:rFonts w:asciiTheme="minorHAnsi" w:hAnsiTheme="minorHAnsi" w:cstheme="minorHAnsi"/>
          <w:szCs w:val="18"/>
        </w:rPr>
        <w:t xml:space="preserve">. Three of these 6 villages will receive the intervention; three will not and will enable us to ask other latrine use related questions. </w:t>
      </w:r>
    </w:p>
    <w:p w14:paraId="5AC163A3" w14:textId="77777777" w:rsidR="001A3DA5" w:rsidRDefault="001A3DA5" w:rsidP="00742709">
      <w:pPr>
        <w:ind w:left="1440"/>
        <w:rPr>
          <w:rFonts w:asciiTheme="minorHAnsi" w:hAnsiTheme="minorHAnsi" w:cstheme="minorHAnsi"/>
          <w:i/>
          <w:szCs w:val="18"/>
        </w:rPr>
      </w:pPr>
    </w:p>
    <w:p w14:paraId="447EEEA0" w14:textId="24771294" w:rsidR="00BD27BA" w:rsidRDefault="00BD27BA" w:rsidP="00742709">
      <w:pPr>
        <w:ind w:left="1440"/>
        <w:rPr>
          <w:rFonts w:asciiTheme="minorHAnsi" w:hAnsiTheme="minorHAnsi" w:cstheme="minorHAnsi"/>
          <w:i/>
          <w:szCs w:val="18"/>
        </w:rPr>
      </w:pPr>
      <w:r>
        <w:rPr>
          <w:rFonts w:asciiTheme="minorHAnsi" w:hAnsiTheme="minorHAnsi" w:cstheme="minorHAnsi"/>
          <w:i/>
          <w:szCs w:val="18"/>
        </w:rPr>
        <w:t>Village selection</w:t>
      </w:r>
      <w:r w:rsidR="001A3DA5">
        <w:rPr>
          <w:rFonts w:asciiTheme="minorHAnsi" w:hAnsiTheme="minorHAnsi" w:cstheme="minorHAnsi"/>
          <w:i/>
          <w:szCs w:val="18"/>
        </w:rPr>
        <w:t>: Trial Villages</w:t>
      </w:r>
    </w:p>
    <w:p w14:paraId="17206004" w14:textId="6C684694" w:rsidR="005E271F" w:rsidRDefault="0051522C" w:rsidP="000046B1">
      <w:pPr>
        <w:ind w:left="1440"/>
        <w:rPr>
          <w:rFonts w:asciiTheme="minorHAnsi" w:hAnsiTheme="minorHAnsi" w:cstheme="minorHAnsi"/>
          <w:szCs w:val="18"/>
        </w:rPr>
      </w:pPr>
      <w:r>
        <w:rPr>
          <w:rFonts w:asciiTheme="minorHAnsi" w:hAnsiTheme="minorHAnsi" w:cstheme="minorHAnsi"/>
          <w:szCs w:val="18"/>
        </w:rPr>
        <w:t xml:space="preserve">In the summer of 2017, our research team carried out a rapid assessment of villages in </w:t>
      </w:r>
      <w:r w:rsidR="007E2FC6">
        <w:rPr>
          <w:rFonts w:asciiTheme="minorHAnsi" w:hAnsiTheme="minorHAnsi" w:cstheme="minorHAnsi"/>
          <w:szCs w:val="18"/>
        </w:rPr>
        <w:t xml:space="preserve">three block in </w:t>
      </w:r>
      <w:proofErr w:type="spellStart"/>
      <w:r w:rsidR="007E2FC6">
        <w:rPr>
          <w:rFonts w:asciiTheme="minorHAnsi" w:hAnsiTheme="minorHAnsi" w:cstheme="minorHAnsi"/>
          <w:szCs w:val="18"/>
        </w:rPr>
        <w:t>Puri</w:t>
      </w:r>
      <w:proofErr w:type="spellEnd"/>
      <w:r w:rsidR="007E2FC6">
        <w:rPr>
          <w:rFonts w:asciiTheme="minorHAnsi" w:hAnsiTheme="minorHAnsi" w:cstheme="minorHAnsi"/>
          <w:szCs w:val="18"/>
        </w:rPr>
        <w:t xml:space="preserve">: </w:t>
      </w:r>
      <w:proofErr w:type="spellStart"/>
      <w:r w:rsidR="007E2FC6">
        <w:rPr>
          <w:rFonts w:asciiTheme="minorHAnsi" w:hAnsiTheme="minorHAnsi" w:cstheme="minorHAnsi"/>
          <w:szCs w:val="18"/>
        </w:rPr>
        <w:t>Delang</w:t>
      </w:r>
      <w:proofErr w:type="spellEnd"/>
      <w:r w:rsidR="007E2FC6">
        <w:rPr>
          <w:rFonts w:asciiTheme="minorHAnsi" w:hAnsiTheme="minorHAnsi" w:cstheme="minorHAnsi"/>
          <w:szCs w:val="18"/>
        </w:rPr>
        <w:t xml:space="preserve">, </w:t>
      </w:r>
      <w:proofErr w:type="spellStart"/>
      <w:r w:rsidR="007E2FC6">
        <w:rPr>
          <w:rFonts w:asciiTheme="minorHAnsi" w:hAnsiTheme="minorHAnsi" w:cstheme="minorHAnsi"/>
          <w:szCs w:val="18"/>
        </w:rPr>
        <w:t>Pipili</w:t>
      </w:r>
      <w:proofErr w:type="spellEnd"/>
      <w:r w:rsidR="007E2FC6">
        <w:rPr>
          <w:rFonts w:asciiTheme="minorHAnsi" w:hAnsiTheme="minorHAnsi" w:cstheme="minorHAnsi"/>
          <w:szCs w:val="18"/>
        </w:rPr>
        <w:t xml:space="preserve">, and </w:t>
      </w:r>
      <w:proofErr w:type="spellStart"/>
      <w:r w:rsidR="007E2FC6">
        <w:rPr>
          <w:rFonts w:asciiTheme="minorHAnsi" w:hAnsiTheme="minorHAnsi" w:cstheme="minorHAnsi"/>
          <w:szCs w:val="18"/>
        </w:rPr>
        <w:t>Nimapada</w:t>
      </w:r>
      <w:proofErr w:type="spellEnd"/>
      <w:r w:rsidR="00CB7A2E">
        <w:rPr>
          <w:rFonts w:asciiTheme="minorHAnsi" w:hAnsiTheme="minorHAnsi" w:cstheme="minorHAnsi"/>
          <w:szCs w:val="18"/>
        </w:rPr>
        <w:t xml:space="preserve"> in order to generate approximate data on village sizes (number of households) and latrine coverage. </w:t>
      </w:r>
      <w:r w:rsidR="001D15EF">
        <w:rPr>
          <w:rFonts w:asciiTheme="minorHAnsi" w:hAnsiTheme="minorHAnsi" w:cstheme="minorHAnsi"/>
          <w:szCs w:val="18"/>
        </w:rPr>
        <w:t xml:space="preserve">We focus on these blocks due to the ability of our team and our partner to access them. </w:t>
      </w:r>
      <w:r w:rsidR="00CB7A2E">
        <w:rPr>
          <w:rFonts w:asciiTheme="minorHAnsi" w:hAnsiTheme="minorHAnsi" w:cstheme="minorHAnsi"/>
          <w:szCs w:val="18"/>
        </w:rPr>
        <w:t>W</w:t>
      </w:r>
      <w:r w:rsidR="00BD27BA">
        <w:rPr>
          <w:rFonts w:asciiTheme="minorHAnsi" w:hAnsiTheme="minorHAnsi" w:cstheme="minorHAnsi"/>
          <w:szCs w:val="18"/>
        </w:rPr>
        <w:t xml:space="preserve">e carried out this </w:t>
      </w:r>
      <w:proofErr w:type="gramStart"/>
      <w:r w:rsidR="00BD27BA">
        <w:rPr>
          <w:rFonts w:asciiTheme="minorHAnsi" w:hAnsiTheme="minorHAnsi" w:cstheme="minorHAnsi"/>
          <w:szCs w:val="18"/>
        </w:rPr>
        <w:t>exercise</w:t>
      </w:r>
      <w:proofErr w:type="gramEnd"/>
      <w:r w:rsidR="00BD27BA">
        <w:rPr>
          <w:rFonts w:asciiTheme="minorHAnsi" w:hAnsiTheme="minorHAnsi" w:cstheme="minorHAnsi"/>
          <w:szCs w:val="18"/>
        </w:rPr>
        <w:t xml:space="preserve"> as we know village sizes and coverage are always changing and that visiting and talking with village leaders would give the </w:t>
      </w:r>
      <w:r w:rsidR="00BD27BA">
        <w:rPr>
          <w:rFonts w:asciiTheme="minorHAnsi" w:hAnsiTheme="minorHAnsi" w:cstheme="minorHAnsi"/>
          <w:szCs w:val="18"/>
        </w:rPr>
        <w:lastRenderedPageBreak/>
        <w:t xml:space="preserve">most up-to-date sense of current village status. In total, 282 villages were visited. We use this list and the data generated as our sampling frame. From this list, we identified all potentially eligible villages that are suitable for inclusion (between 50 and 150 households per village, at least 60% latrine coverage, and not declared open-defecation free). Prior to baseline we will visit the villages </w:t>
      </w:r>
      <w:r w:rsidR="0096641D">
        <w:rPr>
          <w:rFonts w:asciiTheme="minorHAnsi" w:hAnsiTheme="minorHAnsi" w:cstheme="minorHAnsi"/>
          <w:szCs w:val="18"/>
        </w:rPr>
        <w:t>to map the villages for future visits</w:t>
      </w:r>
      <w:r w:rsidR="00906320">
        <w:rPr>
          <w:rFonts w:asciiTheme="minorHAnsi" w:hAnsiTheme="minorHAnsi" w:cstheme="minorHAnsi"/>
          <w:szCs w:val="18"/>
        </w:rPr>
        <w:t xml:space="preserve"> and, during this process, also verify the total number of households</w:t>
      </w:r>
      <w:r w:rsidR="00BD27BA">
        <w:rPr>
          <w:rFonts w:asciiTheme="minorHAnsi" w:hAnsiTheme="minorHAnsi" w:cstheme="minorHAnsi"/>
          <w:szCs w:val="18"/>
        </w:rPr>
        <w:t xml:space="preserve"> </w:t>
      </w:r>
      <w:r w:rsidR="00906320">
        <w:rPr>
          <w:rFonts w:asciiTheme="minorHAnsi" w:hAnsiTheme="minorHAnsi" w:cstheme="minorHAnsi"/>
          <w:szCs w:val="18"/>
        </w:rPr>
        <w:t xml:space="preserve">in the villages and the number that have latrines to confirm latrine coverage. </w:t>
      </w:r>
      <w:r w:rsidR="000046B1">
        <w:rPr>
          <w:rFonts w:asciiTheme="minorHAnsi" w:hAnsiTheme="minorHAnsi" w:cstheme="minorHAnsi"/>
          <w:szCs w:val="18"/>
        </w:rPr>
        <w:t xml:space="preserve">At this time, we will also be able to assess the location of villages and determine their proximity to one another. If villages are immediately adjacent, we will only select one so as to minimize the likelihood of </w:t>
      </w:r>
      <w:proofErr w:type="spellStart"/>
      <w:r w:rsidR="000046B1">
        <w:rPr>
          <w:rFonts w:asciiTheme="minorHAnsi" w:hAnsiTheme="minorHAnsi" w:cstheme="minorHAnsi"/>
          <w:szCs w:val="18"/>
        </w:rPr>
        <w:t>spillover</w:t>
      </w:r>
      <w:proofErr w:type="spellEnd"/>
      <w:r w:rsidR="000046B1">
        <w:rPr>
          <w:rFonts w:asciiTheme="minorHAnsi" w:hAnsiTheme="minorHAnsi" w:cstheme="minorHAnsi"/>
          <w:szCs w:val="18"/>
        </w:rPr>
        <w:t xml:space="preserve">. We will collect baseline data from those villages that we have verified to fit our criteria. </w:t>
      </w:r>
    </w:p>
    <w:p w14:paraId="50103518" w14:textId="77777777" w:rsidR="005E271F" w:rsidRDefault="005E271F" w:rsidP="00742709">
      <w:pPr>
        <w:ind w:left="1440"/>
        <w:rPr>
          <w:rFonts w:asciiTheme="minorHAnsi" w:hAnsiTheme="minorHAnsi" w:cstheme="minorHAnsi"/>
          <w:szCs w:val="18"/>
        </w:rPr>
      </w:pPr>
    </w:p>
    <w:p w14:paraId="23DBD1D7" w14:textId="729A466C" w:rsidR="00CA05CC" w:rsidRDefault="00CA05CC" w:rsidP="00742709">
      <w:pPr>
        <w:ind w:left="1440"/>
        <w:rPr>
          <w:rFonts w:asciiTheme="minorHAnsi" w:hAnsiTheme="minorHAnsi" w:cstheme="minorHAnsi"/>
          <w:szCs w:val="18"/>
        </w:rPr>
      </w:pPr>
      <w:r w:rsidRPr="00CA05CC">
        <w:rPr>
          <w:rFonts w:asciiTheme="minorHAnsi" w:hAnsiTheme="minorHAnsi" w:cstheme="minorHAnsi"/>
          <w:szCs w:val="18"/>
        </w:rPr>
        <w:t>Following the baseline, we will randomize the 6</w:t>
      </w:r>
      <w:r>
        <w:rPr>
          <w:rFonts w:asciiTheme="minorHAnsi" w:hAnsiTheme="minorHAnsi" w:cstheme="minorHAnsi"/>
          <w:szCs w:val="18"/>
        </w:rPr>
        <w:t>6</w:t>
      </w:r>
      <w:r w:rsidRPr="00CA05CC">
        <w:rPr>
          <w:rFonts w:asciiTheme="minorHAnsi" w:hAnsiTheme="minorHAnsi" w:cstheme="minorHAnsi"/>
          <w:szCs w:val="18"/>
        </w:rPr>
        <w:t xml:space="preserve"> villages, 3</w:t>
      </w:r>
      <w:r>
        <w:rPr>
          <w:rFonts w:asciiTheme="minorHAnsi" w:hAnsiTheme="minorHAnsi" w:cstheme="minorHAnsi"/>
          <w:szCs w:val="18"/>
        </w:rPr>
        <w:t>3</w:t>
      </w:r>
      <w:r w:rsidRPr="00CA05CC">
        <w:rPr>
          <w:rFonts w:asciiTheme="minorHAnsi" w:hAnsiTheme="minorHAnsi" w:cstheme="minorHAnsi"/>
          <w:szCs w:val="18"/>
        </w:rPr>
        <w:t xml:space="preserve"> to an intervention group that will receive the intervention package and 3</w:t>
      </w:r>
      <w:r>
        <w:rPr>
          <w:rFonts w:asciiTheme="minorHAnsi" w:hAnsiTheme="minorHAnsi" w:cstheme="minorHAnsi"/>
          <w:szCs w:val="18"/>
        </w:rPr>
        <w:t>3</w:t>
      </w:r>
      <w:r w:rsidRPr="00CA05CC">
        <w:rPr>
          <w:rFonts w:asciiTheme="minorHAnsi" w:hAnsiTheme="minorHAnsi" w:cstheme="minorHAnsi"/>
          <w:szCs w:val="18"/>
        </w:rPr>
        <w:t xml:space="preserve"> to a control group that will not receive any intervention and will serve as comparisons. We will use stratified randomization to ensure balance on significant criteria</w:t>
      </w:r>
      <w:r w:rsidR="00997D62">
        <w:rPr>
          <w:rFonts w:asciiTheme="minorHAnsi" w:hAnsiTheme="minorHAnsi" w:cstheme="minorHAnsi"/>
          <w:szCs w:val="18"/>
        </w:rPr>
        <w:t>. While there are many potential criteria</w:t>
      </w:r>
      <w:r w:rsidR="002A3405">
        <w:rPr>
          <w:rFonts w:asciiTheme="minorHAnsi" w:hAnsiTheme="minorHAnsi" w:cstheme="minorHAnsi"/>
          <w:szCs w:val="18"/>
        </w:rPr>
        <w:t xml:space="preserve"> (program under which latrines were provided, proportion constructed with household funds versus government subsidy, etc.)</w:t>
      </w:r>
      <w:r w:rsidR="00997D62">
        <w:rPr>
          <w:rFonts w:asciiTheme="minorHAnsi" w:hAnsiTheme="minorHAnsi" w:cstheme="minorHAnsi"/>
          <w:szCs w:val="18"/>
        </w:rPr>
        <w:t xml:space="preserve">, we will prioritize </w:t>
      </w:r>
      <w:r w:rsidRPr="00CA05CC">
        <w:rPr>
          <w:rFonts w:asciiTheme="minorHAnsi" w:hAnsiTheme="minorHAnsi" w:cstheme="minorHAnsi"/>
          <w:szCs w:val="18"/>
        </w:rPr>
        <w:t xml:space="preserve">village size and latrine coverage. We also will ensure that villages are not immediately adjacent to minimize the likelihood of </w:t>
      </w:r>
      <w:proofErr w:type="spellStart"/>
      <w:r w:rsidRPr="00CA05CC">
        <w:rPr>
          <w:rFonts w:asciiTheme="minorHAnsi" w:hAnsiTheme="minorHAnsi" w:cstheme="minorHAnsi"/>
          <w:szCs w:val="18"/>
        </w:rPr>
        <w:t>spillover</w:t>
      </w:r>
      <w:proofErr w:type="spellEnd"/>
      <w:r w:rsidRPr="00CA05CC">
        <w:rPr>
          <w:rFonts w:asciiTheme="minorHAnsi" w:hAnsiTheme="minorHAnsi" w:cstheme="minorHAnsi"/>
          <w:szCs w:val="18"/>
        </w:rPr>
        <w:t xml:space="preserve"> or might otherwise be influenced by contamination.  </w:t>
      </w:r>
    </w:p>
    <w:p w14:paraId="7BB9B5B0" w14:textId="77777777" w:rsidR="009C724E" w:rsidRDefault="009C724E" w:rsidP="00742709">
      <w:pPr>
        <w:ind w:left="1440"/>
        <w:rPr>
          <w:rFonts w:asciiTheme="minorHAnsi" w:hAnsiTheme="minorHAnsi" w:cstheme="minorHAnsi"/>
          <w:szCs w:val="18"/>
        </w:rPr>
      </w:pPr>
    </w:p>
    <w:p w14:paraId="37C4B703" w14:textId="77777777" w:rsidR="00CA05CC" w:rsidRDefault="00CA05CC" w:rsidP="00742709">
      <w:pPr>
        <w:ind w:left="1440"/>
        <w:rPr>
          <w:rFonts w:asciiTheme="minorHAnsi" w:hAnsiTheme="minorHAnsi" w:cstheme="minorHAnsi"/>
          <w:szCs w:val="18"/>
        </w:rPr>
      </w:pPr>
    </w:p>
    <w:p w14:paraId="3F47CB85" w14:textId="378F0330" w:rsidR="001A3DA5" w:rsidRPr="001A3DA5" w:rsidRDefault="001A3DA5" w:rsidP="001A3DA5">
      <w:pPr>
        <w:ind w:left="1440"/>
        <w:rPr>
          <w:rFonts w:asciiTheme="minorHAnsi" w:hAnsiTheme="minorHAnsi" w:cstheme="minorHAnsi"/>
          <w:i/>
          <w:szCs w:val="18"/>
        </w:rPr>
      </w:pPr>
      <w:r>
        <w:rPr>
          <w:rFonts w:asciiTheme="minorHAnsi" w:hAnsiTheme="minorHAnsi" w:cstheme="minorHAnsi"/>
          <w:i/>
          <w:szCs w:val="18"/>
        </w:rPr>
        <w:t>Village selection: Qualitative Villages</w:t>
      </w:r>
    </w:p>
    <w:p w14:paraId="7F814FF3" w14:textId="77777777" w:rsidR="00134656" w:rsidRDefault="00B321E4" w:rsidP="00742709">
      <w:pPr>
        <w:ind w:left="1440"/>
        <w:rPr>
          <w:rFonts w:asciiTheme="minorHAnsi" w:hAnsiTheme="minorHAnsi" w:cstheme="minorHAnsi"/>
          <w:szCs w:val="18"/>
        </w:rPr>
      </w:pPr>
      <w:r w:rsidRPr="00CA05CC">
        <w:rPr>
          <w:rFonts w:asciiTheme="minorHAnsi" w:hAnsiTheme="minorHAnsi" w:cstheme="minorHAnsi"/>
          <w:szCs w:val="18"/>
        </w:rPr>
        <w:t xml:space="preserve"> </w:t>
      </w:r>
      <w:r w:rsidR="00CA05CC" w:rsidRPr="00CA05CC">
        <w:rPr>
          <w:rFonts w:asciiTheme="minorHAnsi" w:hAnsiTheme="minorHAnsi" w:cstheme="minorHAnsi"/>
          <w:szCs w:val="18"/>
        </w:rPr>
        <w:t xml:space="preserve">We will engage 6 additional </w:t>
      </w:r>
      <w:proofErr w:type="gramStart"/>
      <w:r w:rsidR="00CA05CC" w:rsidRPr="00CA05CC">
        <w:rPr>
          <w:rFonts w:asciiTheme="minorHAnsi" w:hAnsiTheme="minorHAnsi" w:cstheme="minorHAnsi"/>
          <w:szCs w:val="18"/>
        </w:rPr>
        <w:t>village</w:t>
      </w:r>
      <w:proofErr w:type="gramEnd"/>
      <w:r w:rsidR="00CA05CC" w:rsidRPr="00CA05CC">
        <w:rPr>
          <w:rFonts w:asciiTheme="minorHAnsi" w:hAnsiTheme="minorHAnsi" w:cstheme="minorHAnsi"/>
          <w:szCs w:val="18"/>
        </w:rPr>
        <w:t xml:space="preserve"> in qualitative activities only. </w:t>
      </w:r>
      <w:r w:rsidR="00DA3B8E">
        <w:rPr>
          <w:rFonts w:asciiTheme="minorHAnsi" w:hAnsiTheme="minorHAnsi" w:cstheme="minorHAnsi"/>
          <w:szCs w:val="18"/>
        </w:rPr>
        <w:t xml:space="preserve">These villages will be selected from the same pool as the 66 trial villages using the same processes noted. </w:t>
      </w:r>
      <w:r w:rsidR="00CA05CC" w:rsidRPr="00CA05CC">
        <w:rPr>
          <w:rFonts w:asciiTheme="minorHAnsi" w:hAnsiTheme="minorHAnsi" w:cstheme="minorHAnsi"/>
          <w:szCs w:val="18"/>
        </w:rPr>
        <w:t xml:space="preserve">We will not collect baseline data on these villages, but will collect basic information from community stakeholders to understand under what program (TSC, NBA, SBM) the village received their latrines, whether a large portion was constructed at the cost of the householder rather than by subsidy, village size, and latrine coverage. As with the 66 villages engaged in the trial, we will randomize the 6 villages along these criteria, assigning 3 to the intervention and 3 to serve as controls. </w:t>
      </w:r>
    </w:p>
    <w:p w14:paraId="608ADDEC" w14:textId="1C17C94A" w:rsidR="00CA05CC" w:rsidRPr="00CA05CC" w:rsidRDefault="00134656" w:rsidP="00742709">
      <w:pPr>
        <w:ind w:left="1440"/>
        <w:rPr>
          <w:rFonts w:asciiTheme="minorHAnsi" w:hAnsiTheme="minorHAnsi" w:cstheme="minorHAnsi"/>
          <w:szCs w:val="18"/>
        </w:rPr>
      </w:pPr>
      <w:r>
        <w:rPr>
          <w:rFonts w:asciiTheme="minorHAnsi" w:hAnsiTheme="minorHAnsi" w:cstheme="minorHAnsi"/>
          <w:szCs w:val="18"/>
        </w:rPr>
        <w:t xml:space="preserve">The implementers will not be made aware which villages are in the formal trial (with </w:t>
      </w:r>
      <w:proofErr w:type="spellStart"/>
      <w:r>
        <w:rPr>
          <w:rFonts w:asciiTheme="minorHAnsi" w:hAnsiTheme="minorHAnsi" w:cstheme="minorHAnsi"/>
          <w:szCs w:val="18"/>
        </w:rPr>
        <w:t>endline</w:t>
      </w:r>
      <w:proofErr w:type="spellEnd"/>
      <w:r>
        <w:rPr>
          <w:rFonts w:asciiTheme="minorHAnsi" w:hAnsiTheme="minorHAnsi" w:cstheme="minorHAnsi"/>
          <w:szCs w:val="18"/>
        </w:rPr>
        <w:t xml:space="preserve"> and baseline data collection on latrine use, etc.) and which will be engaged in qualitative work. We want to be sure that all villages receiving the intervention do so as consistently as possible. </w:t>
      </w:r>
    </w:p>
    <w:p w14:paraId="43A6ABC3" w14:textId="77777777" w:rsidR="003429C9" w:rsidRPr="003429C9" w:rsidRDefault="003429C9" w:rsidP="003429C9">
      <w:pPr>
        <w:rPr>
          <w:rFonts w:cs="Arial"/>
          <w:b/>
        </w:rPr>
      </w:pPr>
    </w:p>
    <w:p w14:paraId="4DFE2BC3" w14:textId="62123628" w:rsidR="006A6D27" w:rsidRPr="00742709" w:rsidRDefault="006979CC" w:rsidP="00742709">
      <w:pPr>
        <w:pStyle w:val="ListParagraph"/>
        <w:numPr>
          <w:ilvl w:val="2"/>
          <w:numId w:val="15"/>
        </w:numPr>
        <w:ind w:left="1440" w:hanging="720"/>
        <w:rPr>
          <w:rFonts w:cs="Arial"/>
          <w:b/>
        </w:rPr>
      </w:pPr>
      <w:r w:rsidRPr="00CA05CC">
        <w:rPr>
          <w:b/>
        </w:rPr>
        <w:t>How will you check that individuals in the treatme</w:t>
      </w:r>
      <w:r w:rsidR="006A3EF8" w:rsidRPr="00CA05CC">
        <w:rPr>
          <w:b/>
        </w:rPr>
        <w:t xml:space="preserve">nt condition received treatment </w:t>
      </w:r>
      <w:r w:rsidRPr="00CA05CC">
        <w:rPr>
          <w:b/>
        </w:rPr>
        <w:t xml:space="preserve">as anticipated? </w:t>
      </w:r>
      <w:bookmarkStart w:id="2" w:name="Attrition_from_the_Sample"/>
      <w:bookmarkStart w:id="3" w:name="bookmark9"/>
      <w:bookmarkEnd w:id="2"/>
      <w:bookmarkEnd w:id="3"/>
    </w:p>
    <w:p w14:paraId="4F3FEA40" w14:textId="7ACF9E0F" w:rsidR="006A6D27" w:rsidRPr="006A6D27" w:rsidRDefault="006A6D27" w:rsidP="006A6D27">
      <w:pPr>
        <w:ind w:left="1440"/>
        <w:rPr>
          <w:rFonts w:cs="Arial"/>
        </w:rPr>
      </w:pPr>
      <w:r w:rsidRPr="006A6D27">
        <w:rPr>
          <w:rFonts w:cs="Arial"/>
          <w:lang w:val="en-US"/>
        </w:rPr>
        <w:t xml:space="preserve">We will monitor but not participate in the intervention delivery. Guided by the approach noted by Saunders et al (2005), we will use quantitative and qualitative tools to carry out a process evaluation of the intervention, which will include observations of the activities to understand recruitment, reach, dose delivered, </w:t>
      </w:r>
      <w:r w:rsidRPr="006A6D27">
        <w:rPr>
          <w:rFonts w:cs="Arial"/>
          <w:lang w:val="en-US"/>
        </w:rPr>
        <w:lastRenderedPageBreak/>
        <w:t xml:space="preserve">fidelity, and dose received. To understand </w:t>
      </w:r>
      <w:r w:rsidRPr="006A6D27">
        <w:rPr>
          <w:rFonts w:cs="Arial"/>
          <w:i/>
          <w:lang w:val="en-US"/>
        </w:rPr>
        <w:t>satisfaction</w:t>
      </w:r>
      <w:r w:rsidRPr="006A6D27">
        <w:rPr>
          <w:rFonts w:cs="Arial"/>
          <w:lang w:val="en-US"/>
        </w:rPr>
        <w:t xml:space="preserve"> with the intervention, we will carry out qualitative research with household members who received the intervention after </w:t>
      </w:r>
      <w:proofErr w:type="spellStart"/>
      <w:r w:rsidRPr="006A6D27">
        <w:rPr>
          <w:rFonts w:cs="Arial"/>
          <w:lang w:val="en-US"/>
        </w:rPr>
        <w:t>endline</w:t>
      </w:r>
      <w:proofErr w:type="spellEnd"/>
      <w:r w:rsidRPr="006A6D27">
        <w:rPr>
          <w:rFonts w:cs="Arial"/>
          <w:lang w:val="en-US"/>
        </w:rPr>
        <w:t xml:space="preserve"> and with a subset of households shortly after intervention delivery from a distinct set of villages not engaged in the impact evaluation.  We will also conduct interviews with the partner staff to understand contextual factors that may have influenced delivery, challenges associated with delivery, and recommendations for improvements.</w:t>
      </w:r>
    </w:p>
    <w:p w14:paraId="075DC78F" w14:textId="77777777" w:rsidR="00CA05CC" w:rsidRPr="00CA05CC" w:rsidRDefault="00CA05CC" w:rsidP="00CA05CC">
      <w:pPr>
        <w:rPr>
          <w:rFonts w:cs="Arial"/>
          <w:b/>
        </w:rPr>
      </w:pPr>
    </w:p>
    <w:p w14:paraId="0364FA7A" w14:textId="77777777" w:rsidR="00472C50" w:rsidRDefault="00ED751F" w:rsidP="00472C50">
      <w:pPr>
        <w:pStyle w:val="Heading2"/>
        <w:numPr>
          <w:ilvl w:val="0"/>
          <w:numId w:val="15"/>
        </w:numPr>
      </w:pPr>
      <w:bookmarkStart w:id="4" w:name="Fieldwork"/>
      <w:bookmarkStart w:id="5" w:name="bookmark10"/>
      <w:bookmarkEnd w:id="4"/>
      <w:bookmarkEnd w:id="5"/>
      <w:r>
        <w:t>Data Collection</w:t>
      </w:r>
      <w:bookmarkStart w:id="6" w:name="Instruments"/>
      <w:bookmarkStart w:id="7" w:name="bookmark11"/>
      <w:bookmarkEnd w:id="6"/>
      <w:bookmarkEnd w:id="7"/>
    </w:p>
    <w:p w14:paraId="3A15AD3A" w14:textId="77777777" w:rsidR="00472C50" w:rsidRDefault="00472C50" w:rsidP="00472C50">
      <w:pPr>
        <w:pStyle w:val="ListParagraph"/>
        <w:numPr>
          <w:ilvl w:val="1"/>
          <w:numId w:val="15"/>
        </w:numPr>
        <w:rPr>
          <w:b/>
        </w:rPr>
      </w:pPr>
      <w:r w:rsidRPr="006A6D27">
        <w:rPr>
          <w:b/>
        </w:rPr>
        <w:t xml:space="preserve"> </w:t>
      </w:r>
      <w:r w:rsidR="00C547FE" w:rsidRPr="006A6D27">
        <w:rPr>
          <w:b/>
        </w:rPr>
        <w:t xml:space="preserve">Primary data collection </w:t>
      </w:r>
      <w:r w:rsidR="00C475B9" w:rsidRPr="006A6D27">
        <w:rPr>
          <w:b/>
        </w:rPr>
        <w:t>i</w:t>
      </w:r>
      <w:r w:rsidR="0008573B" w:rsidRPr="006A6D27">
        <w:rPr>
          <w:b/>
        </w:rPr>
        <w:t>nstruments</w:t>
      </w:r>
    </w:p>
    <w:p w14:paraId="161C4747" w14:textId="77777777" w:rsidR="00693881" w:rsidRPr="006A6D27" w:rsidRDefault="00693881" w:rsidP="00693881">
      <w:pPr>
        <w:pStyle w:val="ListParagraph"/>
        <w:ind w:left="792"/>
        <w:rPr>
          <w:b/>
        </w:rPr>
      </w:pPr>
    </w:p>
    <w:p w14:paraId="5FEB4260" w14:textId="3D864BBD" w:rsidR="00B321E4" w:rsidRPr="00D23709" w:rsidRDefault="0008573B" w:rsidP="00B321E4">
      <w:pPr>
        <w:pStyle w:val="ListParagraph"/>
        <w:numPr>
          <w:ilvl w:val="2"/>
          <w:numId w:val="15"/>
        </w:numPr>
        <w:ind w:left="1350" w:hanging="630"/>
        <w:rPr>
          <w:b/>
        </w:rPr>
      </w:pPr>
      <w:r w:rsidRPr="006A6D27">
        <w:rPr>
          <w:b/>
        </w:rPr>
        <w:t>What</w:t>
      </w:r>
      <w:r w:rsidRPr="006A6D27">
        <w:rPr>
          <w:b/>
          <w:spacing w:val="-21"/>
        </w:rPr>
        <w:t xml:space="preserve"> </w:t>
      </w:r>
      <w:r w:rsidRPr="006A6D27">
        <w:rPr>
          <w:b/>
        </w:rPr>
        <w:t>data</w:t>
      </w:r>
      <w:r w:rsidRPr="006A6D27">
        <w:rPr>
          <w:b/>
          <w:spacing w:val="-21"/>
        </w:rPr>
        <w:t xml:space="preserve"> </w:t>
      </w:r>
      <w:r w:rsidRPr="006A6D27">
        <w:rPr>
          <w:b/>
        </w:rPr>
        <w:t>collections</w:t>
      </w:r>
      <w:r w:rsidRPr="006A6D27">
        <w:rPr>
          <w:b/>
          <w:spacing w:val="-21"/>
        </w:rPr>
        <w:t xml:space="preserve"> </w:t>
      </w:r>
      <w:r w:rsidRPr="006A6D27">
        <w:rPr>
          <w:b/>
          <w:spacing w:val="-2"/>
        </w:rPr>
        <w:t>instrumen</w:t>
      </w:r>
      <w:r w:rsidRPr="006A6D27">
        <w:rPr>
          <w:b/>
        </w:rPr>
        <w:t>ts</w:t>
      </w:r>
      <w:r w:rsidRPr="006A6D27">
        <w:rPr>
          <w:b/>
          <w:spacing w:val="-21"/>
        </w:rPr>
        <w:t xml:space="preserve"> </w:t>
      </w:r>
      <w:r w:rsidRPr="006A6D27">
        <w:rPr>
          <w:b/>
        </w:rPr>
        <w:t>will</w:t>
      </w:r>
      <w:r w:rsidRPr="006A6D27">
        <w:rPr>
          <w:b/>
          <w:spacing w:val="-21"/>
        </w:rPr>
        <w:t xml:space="preserve"> </w:t>
      </w:r>
      <w:r w:rsidRPr="006A6D27">
        <w:rPr>
          <w:b/>
          <w:spacing w:val="-3"/>
        </w:rPr>
        <w:t>y</w:t>
      </w:r>
      <w:r w:rsidRPr="006A6D27">
        <w:rPr>
          <w:b/>
          <w:spacing w:val="-4"/>
        </w:rPr>
        <w:t>ou</w:t>
      </w:r>
      <w:r w:rsidRPr="006A6D27">
        <w:rPr>
          <w:b/>
          <w:spacing w:val="-21"/>
        </w:rPr>
        <w:t xml:space="preserve"> </w:t>
      </w:r>
      <w:r w:rsidRPr="006A6D27">
        <w:rPr>
          <w:b/>
          <w:spacing w:val="-2"/>
        </w:rPr>
        <w:t>emplo</w:t>
      </w:r>
      <w:r w:rsidRPr="006A6D27">
        <w:rPr>
          <w:b/>
        </w:rPr>
        <w:t>y for quantitative and qualitative analysis?</w:t>
      </w:r>
      <w:r w:rsidR="00935256" w:rsidRPr="006A6D27">
        <w:rPr>
          <w:b/>
        </w:rPr>
        <w:t xml:space="preserve"> </w:t>
      </w:r>
    </w:p>
    <w:p w14:paraId="058E6223" w14:textId="21DA6454" w:rsidR="00D23709" w:rsidRDefault="00B321E4" w:rsidP="00742709">
      <w:pPr>
        <w:ind w:left="1350"/>
      </w:pPr>
      <w:r>
        <w:t xml:space="preserve">The table below provides details regarding the proposed instruments (Q 4.1.1), </w:t>
      </w:r>
      <w:r w:rsidR="00D23709">
        <w:t xml:space="preserve">and </w:t>
      </w:r>
      <w:r>
        <w:t xml:space="preserve">the </w:t>
      </w:r>
      <w:r w:rsidR="002A3F5E">
        <w:t>target interviewees (Q 4.1.2)</w:t>
      </w:r>
      <w:r w:rsidR="00D23709">
        <w:t>.</w:t>
      </w:r>
    </w:p>
    <w:tbl>
      <w:tblPr>
        <w:tblStyle w:val="TableGrid"/>
        <w:tblpPr w:leftFromText="180" w:rightFromText="180" w:vertAnchor="text" w:horzAnchor="page" w:tblpX="1909" w:tblpY="-1327"/>
        <w:tblW w:w="8748" w:type="dxa"/>
        <w:tblLayout w:type="fixed"/>
        <w:tblLook w:val="04A0" w:firstRow="1" w:lastRow="0" w:firstColumn="1" w:lastColumn="0" w:noHBand="0" w:noVBand="1"/>
      </w:tblPr>
      <w:tblGrid>
        <w:gridCol w:w="1615"/>
        <w:gridCol w:w="23"/>
        <w:gridCol w:w="1800"/>
        <w:gridCol w:w="1800"/>
        <w:gridCol w:w="3510"/>
      </w:tblGrid>
      <w:tr w:rsidR="00D23709" w:rsidRPr="00D23709" w14:paraId="27B88D0E" w14:textId="77777777" w:rsidTr="006F009A">
        <w:tc>
          <w:tcPr>
            <w:tcW w:w="8748" w:type="dxa"/>
            <w:gridSpan w:val="5"/>
            <w:shd w:val="clear" w:color="auto" w:fill="D9D9D9" w:themeFill="background1" w:themeFillShade="D9"/>
          </w:tcPr>
          <w:p w14:paraId="44B9D1F5" w14:textId="77777777" w:rsidR="00D23709" w:rsidRPr="00D23709" w:rsidRDefault="00D23709" w:rsidP="00D23709">
            <w:pPr>
              <w:rPr>
                <w:b/>
                <w:lang w:val="en-US"/>
              </w:rPr>
            </w:pPr>
            <w:r w:rsidRPr="00D23709">
              <w:rPr>
                <w:b/>
                <w:lang w:val="en-US"/>
              </w:rPr>
              <w:lastRenderedPageBreak/>
              <w:t>Activities during the 66 village impact evaluation (CRT)</w:t>
            </w:r>
          </w:p>
        </w:tc>
      </w:tr>
      <w:tr w:rsidR="00D23709" w:rsidRPr="00D23709" w14:paraId="697A23FB" w14:textId="77777777" w:rsidTr="009727BF">
        <w:tc>
          <w:tcPr>
            <w:tcW w:w="1615" w:type="dxa"/>
          </w:tcPr>
          <w:p w14:paraId="6E081EE3" w14:textId="77777777" w:rsidR="00D23709" w:rsidRPr="00A52019" w:rsidRDefault="00D23709" w:rsidP="00A52019">
            <w:pPr>
              <w:jc w:val="center"/>
              <w:rPr>
                <w:b/>
                <w:sz w:val="20"/>
                <w:lang w:val="en-US"/>
              </w:rPr>
            </w:pPr>
            <w:r w:rsidRPr="00A52019">
              <w:rPr>
                <w:b/>
                <w:sz w:val="20"/>
                <w:lang w:val="en-US"/>
              </w:rPr>
              <w:t>Activity</w:t>
            </w:r>
          </w:p>
        </w:tc>
        <w:tc>
          <w:tcPr>
            <w:tcW w:w="1823" w:type="dxa"/>
            <w:gridSpan w:val="2"/>
          </w:tcPr>
          <w:p w14:paraId="4895CB46" w14:textId="77777777" w:rsidR="00D23709" w:rsidRPr="00A52019" w:rsidRDefault="00D23709" w:rsidP="00A52019">
            <w:pPr>
              <w:jc w:val="center"/>
              <w:rPr>
                <w:b/>
                <w:sz w:val="20"/>
                <w:lang w:val="en-US"/>
              </w:rPr>
            </w:pPr>
            <w:r w:rsidRPr="00A52019">
              <w:rPr>
                <w:b/>
                <w:sz w:val="20"/>
                <w:lang w:val="en-US"/>
              </w:rPr>
              <w:t>Participant type</w:t>
            </w:r>
          </w:p>
        </w:tc>
        <w:tc>
          <w:tcPr>
            <w:tcW w:w="1800" w:type="dxa"/>
          </w:tcPr>
          <w:p w14:paraId="35A409FB" w14:textId="77777777" w:rsidR="00D23709" w:rsidRPr="00A52019" w:rsidRDefault="00D23709" w:rsidP="00A52019">
            <w:pPr>
              <w:jc w:val="center"/>
              <w:rPr>
                <w:b/>
                <w:sz w:val="20"/>
                <w:lang w:val="en-US"/>
              </w:rPr>
            </w:pPr>
            <w:r w:rsidRPr="00A52019">
              <w:rPr>
                <w:b/>
                <w:sz w:val="20"/>
                <w:lang w:val="en-US"/>
              </w:rPr>
              <w:t>Sample Size</w:t>
            </w:r>
          </w:p>
        </w:tc>
        <w:tc>
          <w:tcPr>
            <w:tcW w:w="3510" w:type="dxa"/>
          </w:tcPr>
          <w:p w14:paraId="711FBBF2" w14:textId="77777777" w:rsidR="00D23709" w:rsidRPr="00A52019" w:rsidRDefault="00D23709" w:rsidP="00A52019">
            <w:pPr>
              <w:jc w:val="center"/>
              <w:rPr>
                <w:b/>
                <w:sz w:val="20"/>
                <w:lang w:val="en-US"/>
              </w:rPr>
            </w:pPr>
            <w:r w:rsidRPr="00A52019">
              <w:rPr>
                <w:b/>
                <w:sz w:val="20"/>
                <w:lang w:val="en-US"/>
              </w:rPr>
              <w:t>Purpose</w:t>
            </w:r>
          </w:p>
        </w:tc>
      </w:tr>
      <w:tr w:rsidR="00D23709" w:rsidRPr="00D23709" w14:paraId="4426F84B" w14:textId="77777777" w:rsidTr="006F009A">
        <w:tc>
          <w:tcPr>
            <w:tcW w:w="1638" w:type="dxa"/>
            <w:gridSpan w:val="2"/>
          </w:tcPr>
          <w:p w14:paraId="56447F09" w14:textId="77777777" w:rsidR="00D23709" w:rsidRDefault="00D23709" w:rsidP="00D23709">
            <w:pPr>
              <w:rPr>
                <w:sz w:val="20"/>
                <w:szCs w:val="20"/>
                <w:lang w:val="en-US"/>
              </w:rPr>
            </w:pPr>
            <w:r w:rsidRPr="006F009A">
              <w:rPr>
                <w:sz w:val="20"/>
                <w:szCs w:val="20"/>
                <w:lang w:val="en-US"/>
              </w:rPr>
              <w:t>Census</w:t>
            </w:r>
          </w:p>
          <w:p w14:paraId="1CCA5FED" w14:textId="77777777" w:rsidR="006F009A" w:rsidRDefault="006F009A" w:rsidP="00D23709">
            <w:pPr>
              <w:rPr>
                <w:sz w:val="20"/>
                <w:szCs w:val="20"/>
                <w:lang w:val="en-US"/>
              </w:rPr>
            </w:pPr>
          </w:p>
          <w:p w14:paraId="0DC331C6" w14:textId="1ACED0E8" w:rsidR="006F009A" w:rsidRPr="006F009A" w:rsidRDefault="006F009A" w:rsidP="00D23709">
            <w:pPr>
              <w:rPr>
                <w:i/>
                <w:sz w:val="20"/>
                <w:szCs w:val="20"/>
                <w:lang w:val="en-US"/>
              </w:rPr>
            </w:pPr>
            <w:r w:rsidRPr="006F009A">
              <w:rPr>
                <w:i/>
                <w:sz w:val="20"/>
                <w:szCs w:val="20"/>
                <w:lang w:val="en-US"/>
              </w:rPr>
              <w:t xml:space="preserve">To be carried out at baseline and </w:t>
            </w:r>
            <w:proofErr w:type="spellStart"/>
            <w:r w:rsidRPr="006F009A">
              <w:rPr>
                <w:i/>
                <w:sz w:val="20"/>
                <w:szCs w:val="20"/>
                <w:lang w:val="en-US"/>
              </w:rPr>
              <w:t>endline</w:t>
            </w:r>
            <w:proofErr w:type="spellEnd"/>
            <w:r w:rsidRPr="006F009A">
              <w:rPr>
                <w:i/>
                <w:sz w:val="20"/>
                <w:szCs w:val="20"/>
                <w:lang w:val="en-US"/>
              </w:rPr>
              <w:t>.</w:t>
            </w:r>
          </w:p>
        </w:tc>
        <w:tc>
          <w:tcPr>
            <w:tcW w:w="1800" w:type="dxa"/>
          </w:tcPr>
          <w:p w14:paraId="14592763" w14:textId="7B2F13DD" w:rsidR="00D23709" w:rsidRPr="006F009A" w:rsidRDefault="00D23709" w:rsidP="006F009A">
            <w:pPr>
              <w:rPr>
                <w:sz w:val="20"/>
                <w:szCs w:val="20"/>
                <w:lang w:val="en-US"/>
              </w:rPr>
            </w:pPr>
            <w:r w:rsidRPr="006F009A">
              <w:rPr>
                <w:sz w:val="20"/>
                <w:szCs w:val="20"/>
                <w:lang w:val="en-US"/>
              </w:rPr>
              <w:t xml:space="preserve">Representative from </w:t>
            </w:r>
            <w:r w:rsidR="006F009A">
              <w:rPr>
                <w:sz w:val="20"/>
                <w:szCs w:val="20"/>
                <w:lang w:val="en-US"/>
              </w:rPr>
              <w:t xml:space="preserve">each village household. </w:t>
            </w:r>
          </w:p>
        </w:tc>
        <w:tc>
          <w:tcPr>
            <w:tcW w:w="1800" w:type="dxa"/>
          </w:tcPr>
          <w:p w14:paraId="3B48CC1E" w14:textId="5FC1ABF8" w:rsidR="00D23709" w:rsidRPr="006F009A" w:rsidRDefault="00D23709" w:rsidP="00D23709">
            <w:pPr>
              <w:rPr>
                <w:sz w:val="20"/>
                <w:szCs w:val="20"/>
                <w:lang w:val="en-US"/>
              </w:rPr>
            </w:pPr>
            <w:r w:rsidRPr="006F009A">
              <w:rPr>
                <w:sz w:val="20"/>
                <w:szCs w:val="20"/>
                <w:lang w:val="en-US"/>
              </w:rPr>
              <w:t>~6600-7260 HHs</w:t>
            </w:r>
            <w:r w:rsidR="00FA43A4" w:rsidRPr="00FA43A4">
              <w:rPr>
                <w:rFonts w:ascii="Times New Roman" w:eastAsia="Times New Roman" w:hAnsi="Times New Roman" w:cs="Times New Roman"/>
                <w:color w:val="292934" w:themeColor="text1"/>
                <w:sz w:val="20"/>
                <w:szCs w:val="20"/>
                <w:lang w:val="en-US" w:eastAsia="en-US"/>
              </w:rPr>
              <w:t xml:space="preserve"> </w:t>
            </w:r>
            <w:r w:rsidR="00FA43A4" w:rsidRPr="00FA43A4">
              <w:rPr>
                <w:sz w:val="20"/>
                <w:szCs w:val="20"/>
                <w:lang w:val="en-US"/>
              </w:rPr>
              <w:t xml:space="preserve">per round; 13,200-14,520 inclusive of baseline and </w:t>
            </w:r>
            <w:proofErr w:type="spellStart"/>
            <w:r w:rsidR="00FA43A4" w:rsidRPr="00FA43A4">
              <w:rPr>
                <w:sz w:val="20"/>
                <w:szCs w:val="20"/>
                <w:lang w:val="en-US"/>
              </w:rPr>
              <w:t>endline</w:t>
            </w:r>
            <w:proofErr w:type="spellEnd"/>
            <w:r w:rsidR="00FA43A4" w:rsidRPr="00FA43A4">
              <w:rPr>
                <w:sz w:val="20"/>
                <w:szCs w:val="20"/>
                <w:lang w:val="en-US"/>
              </w:rPr>
              <w:t xml:space="preserve"> </w:t>
            </w:r>
            <w:r w:rsidRPr="006F009A">
              <w:rPr>
                <w:sz w:val="20"/>
                <w:szCs w:val="20"/>
                <w:lang w:val="en-US"/>
              </w:rPr>
              <w:t xml:space="preserve"> </w:t>
            </w:r>
          </w:p>
          <w:p w14:paraId="035B5C0D" w14:textId="2C762F26" w:rsidR="00D23709" w:rsidRPr="006F009A" w:rsidRDefault="00A753AC" w:rsidP="00D23709">
            <w:pPr>
              <w:rPr>
                <w:sz w:val="20"/>
                <w:szCs w:val="20"/>
                <w:lang w:val="en-US"/>
              </w:rPr>
            </w:pPr>
            <w:r w:rsidRPr="006F009A">
              <w:rPr>
                <w:sz w:val="20"/>
                <w:szCs w:val="20"/>
                <w:lang w:val="en-US"/>
              </w:rPr>
              <w:t xml:space="preserve"> </w:t>
            </w:r>
            <w:r w:rsidR="00D23709" w:rsidRPr="006F009A">
              <w:rPr>
                <w:sz w:val="20"/>
                <w:szCs w:val="20"/>
                <w:lang w:val="en-US"/>
              </w:rPr>
              <w:t>(</w:t>
            </w:r>
            <w:proofErr w:type="gramStart"/>
            <w:r w:rsidR="00D23709" w:rsidRPr="006F009A">
              <w:rPr>
                <w:sz w:val="20"/>
                <w:szCs w:val="20"/>
                <w:lang w:val="en-US"/>
              </w:rPr>
              <w:t>assuming</w:t>
            </w:r>
            <w:proofErr w:type="gramEnd"/>
            <w:r w:rsidR="00D23709" w:rsidRPr="006F009A">
              <w:rPr>
                <w:sz w:val="20"/>
                <w:szCs w:val="20"/>
                <w:lang w:val="en-US"/>
              </w:rPr>
              <w:t xml:space="preserve"> average community size</w:t>
            </w:r>
            <w:r>
              <w:rPr>
                <w:sz w:val="20"/>
                <w:szCs w:val="20"/>
                <w:lang w:val="en-US"/>
              </w:rPr>
              <w:t xml:space="preserve"> is</w:t>
            </w:r>
            <w:r w:rsidR="00D23709" w:rsidRPr="006F009A">
              <w:rPr>
                <w:sz w:val="20"/>
                <w:szCs w:val="20"/>
                <w:lang w:val="en-US"/>
              </w:rPr>
              <w:t xml:space="preserve"> 100-110 households</w:t>
            </w:r>
            <w:r>
              <w:rPr>
                <w:sz w:val="20"/>
                <w:szCs w:val="20"/>
                <w:lang w:val="en-US"/>
              </w:rPr>
              <w:t xml:space="preserve"> across 66 villages)</w:t>
            </w:r>
          </w:p>
          <w:p w14:paraId="62E709F4" w14:textId="77777777" w:rsidR="00D23709" w:rsidRPr="006F009A" w:rsidRDefault="00D23709" w:rsidP="00D23709">
            <w:pPr>
              <w:rPr>
                <w:sz w:val="20"/>
                <w:szCs w:val="20"/>
                <w:lang w:val="en-US"/>
              </w:rPr>
            </w:pPr>
          </w:p>
        </w:tc>
        <w:tc>
          <w:tcPr>
            <w:tcW w:w="3510" w:type="dxa"/>
          </w:tcPr>
          <w:p w14:paraId="5475CE6D" w14:textId="7B888CB4" w:rsidR="00D23709" w:rsidRPr="006F009A" w:rsidRDefault="00D23709" w:rsidP="00D23709">
            <w:pPr>
              <w:rPr>
                <w:sz w:val="20"/>
                <w:szCs w:val="20"/>
                <w:lang w:val="en-US"/>
              </w:rPr>
            </w:pPr>
            <w:r w:rsidRPr="006F009A">
              <w:rPr>
                <w:sz w:val="20"/>
                <w:szCs w:val="20"/>
                <w:lang w:val="en-US"/>
              </w:rPr>
              <w:t xml:space="preserve">To </w:t>
            </w:r>
            <w:r w:rsidR="006F009A">
              <w:rPr>
                <w:sz w:val="20"/>
                <w:szCs w:val="20"/>
                <w:lang w:val="en-US"/>
              </w:rPr>
              <w:t>determine</w:t>
            </w:r>
            <w:r w:rsidRPr="006F009A">
              <w:rPr>
                <w:sz w:val="20"/>
                <w:szCs w:val="20"/>
                <w:lang w:val="en-US"/>
              </w:rPr>
              <w:t xml:space="preserve"> latrine coverage rates; </w:t>
            </w:r>
          </w:p>
          <w:p w14:paraId="5819FE85" w14:textId="6ED3B01D" w:rsidR="006F009A" w:rsidRDefault="00D23709" w:rsidP="006F009A">
            <w:pPr>
              <w:rPr>
                <w:sz w:val="20"/>
                <w:szCs w:val="20"/>
                <w:lang w:val="en-US"/>
              </w:rPr>
            </w:pPr>
            <w:r w:rsidRPr="006F009A">
              <w:rPr>
                <w:sz w:val="20"/>
                <w:szCs w:val="20"/>
                <w:lang w:val="en-US"/>
              </w:rPr>
              <w:t xml:space="preserve">To identify households with latrines for additional questions on use, latrine history/funding. </w:t>
            </w:r>
          </w:p>
          <w:p w14:paraId="78460A42" w14:textId="74D44040" w:rsidR="006F009A" w:rsidRDefault="006F009A" w:rsidP="006F009A">
            <w:pPr>
              <w:rPr>
                <w:sz w:val="20"/>
                <w:szCs w:val="20"/>
                <w:lang w:val="en-US"/>
              </w:rPr>
            </w:pPr>
            <w:proofErr w:type="gramStart"/>
            <w:r>
              <w:rPr>
                <w:sz w:val="20"/>
                <w:szCs w:val="20"/>
                <w:lang w:val="en-US"/>
              </w:rPr>
              <w:t>Non latrine</w:t>
            </w:r>
            <w:proofErr w:type="gramEnd"/>
            <w:r>
              <w:rPr>
                <w:sz w:val="20"/>
                <w:szCs w:val="20"/>
                <w:lang w:val="en-US"/>
              </w:rPr>
              <w:t xml:space="preserve"> owning households will provide basic demographic information. Latrine owning households will provide expanded information o</w:t>
            </w:r>
            <w:r w:rsidR="00944123">
              <w:rPr>
                <w:sz w:val="20"/>
                <w:szCs w:val="20"/>
                <w:lang w:val="en-US"/>
              </w:rPr>
              <w:t xml:space="preserve">n demographics, latrine use, etc. </w:t>
            </w:r>
            <w:r>
              <w:rPr>
                <w:sz w:val="20"/>
                <w:szCs w:val="20"/>
                <w:lang w:val="en-US"/>
              </w:rPr>
              <w:t xml:space="preserve">See following table for more information. </w:t>
            </w:r>
          </w:p>
          <w:p w14:paraId="467CFDF2" w14:textId="142122E6" w:rsidR="006F009A" w:rsidRPr="006F009A" w:rsidRDefault="006F009A" w:rsidP="006F009A">
            <w:pPr>
              <w:rPr>
                <w:sz w:val="20"/>
                <w:szCs w:val="20"/>
                <w:lang w:val="en-US"/>
              </w:rPr>
            </w:pPr>
          </w:p>
        </w:tc>
      </w:tr>
      <w:tr w:rsidR="00944123" w:rsidRPr="00D23709" w14:paraId="320A8AF8" w14:textId="77777777" w:rsidTr="006F009A">
        <w:tc>
          <w:tcPr>
            <w:tcW w:w="1638" w:type="dxa"/>
            <w:gridSpan w:val="2"/>
          </w:tcPr>
          <w:p w14:paraId="43FD427C" w14:textId="77777777" w:rsidR="00944123" w:rsidRDefault="00944123" w:rsidP="00944123">
            <w:pPr>
              <w:rPr>
                <w:sz w:val="20"/>
                <w:szCs w:val="20"/>
                <w:lang w:val="en-US"/>
              </w:rPr>
            </w:pPr>
            <w:r w:rsidRPr="006F009A">
              <w:rPr>
                <w:sz w:val="20"/>
                <w:szCs w:val="20"/>
                <w:lang w:val="en-US"/>
              </w:rPr>
              <w:t>Latrine Observations</w:t>
            </w:r>
          </w:p>
          <w:p w14:paraId="2153F4A3" w14:textId="65EC6DFB" w:rsidR="00944123" w:rsidRDefault="00944123" w:rsidP="00944123">
            <w:pPr>
              <w:rPr>
                <w:sz w:val="20"/>
                <w:szCs w:val="20"/>
                <w:lang w:val="en-US"/>
              </w:rPr>
            </w:pPr>
            <w:r w:rsidRPr="006F009A">
              <w:rPr>
                <w:i/>
                <w:sz w:val="20"/>
                <w:szCs w:val="20"/>
                <w:lang w:val="en-US"/>
              </w:rPr>
              <w:t xml:space="preserve">To be carried out at baseline and </w:t>
            </w:r>
            <w:proofErr w:type="spellStart"/>
            <w:r w:rsidRPr="006F009A">
              <w:rPr>
                <w:i/>
                <w:sz w:val="20"/>
                <w:szCs w:val="20"/>
                <w:lang w:val="en-US"/>
              </w:rPr>
              <w:t>endline</w:t>
            </w:r>
            <w:proofErr w:type="spellEnd"/>
            <w:r w:rsidRPr="006F009A">
              <w:rPr>
                <w:i/>
                <w:sz w:val="20"/>
                <w:szCs w:val="20"/>
                <w:lang w:val="en-US"/>
              </w:rPr>
              <w:t>.</w:t>
            </w:r>
          </w:p>
        </w:tc>
        <w:tc>
          <w:tcPr>
            <w:tcW w:w="1800" w:type="dxa"/>
          </w:tcPr>
          <w:p w14:paraId="2CDCE822" w14:textId="3A4420CF" w:rsidR="00944123" w:rsidRDefault="00944123" w:rsidP="00944123">
            <w:pPr>
              <w:rPr>
                <w:sz w:val="20"/>
                <w:szCs w:val="20"/>
                <w:lang w:val="en-US"/>
              </w:rPr>
            </w:pPr>
            <w:r w:rsidRPr="006F009A">
              <w:rPr>
                <w:sz w:val="20"/>
                <w:szCs w:val="20"/>
                <w:lang w:val="en-US"/>
              </w:rPr>
              <w:t xml:space="preserve">To be carried out </w:t>
            </w:r>
            <w:r>
              <w:rPr>
                <w:sz w:val="20"/>
                <w:szCs w:val="20"/>
                <w:lang w:val="en-US"/>
              </w:rPr>
              <w:t>after administration of</w:t>
            </w:r>
            <w:r w:rsidRPr="006F009A">
              <w:rPr>
                <w:sz w:val="20"/>
                <w:szCs w:val="20"/>
                <w:lang w:val="en-US"/>
              </w:rPr>
              <w:t xml:space="preserve"> census at all households with latrines</w:t>
            </w:r>
          </w:p>
        </w:tc>
        <w:tc>
          <w:tcPr>
            <w:tcW w:w="1800" w:type="dxa"/>
          </w:tcPr>
          <w:p w14:paraId="62AB6AE1" w14:textId="77777777" w:rsidR="00944123" w:rsidRPr="006F009A" w:rsidRDefault="00944123" w:rsidP="00944123">
            <w:pPr>
              <w:rPr>
                <w:sz w:val="20"/>
                <w:szCs w:val="20"/>
                <w:lang w:val="en-US"/>
              </w:rPr>
            </w:pPr>
            <w:r w:rsidRPr="006F009A">
              <w:rPr>
                <w:sz w:val="20"/>
                <w:szCs w:val="20"/>
                <w:lang w:val="en-US"/>
              </w:rPr>
              <w:t>~ 5</w:t>
            </w:r>
            <w:r>
              <w:rPr>
                <w:sz w:val="20"/>
                <w:szCs w:val="20"/>
                <w:lang w:val="en-US"/>
              </w:rPr>
              <w:t>808</w:t>
            </w:r>
          </w:p>
          <w:p w14:paraId="31C22ECD" w14:textId="65303717" w:rsidR="00944123" w:rsidRDefault="00944123" w:rsidP="00944123">
            <w:pPr>
              <w:rPr>
                <w:sz w:val="20"/>
                <w:szCs w:val="20"/>
                <w:lang w:val="en-US"/>
              </w:rPr>
            </w:pPr>
            <w:r w:rsidRPr="006F009A">
              <w:rPr>
                <w:sz w:val="20"/>
                <w:szCs w:val="20"/>
                <w:lang w:val="en-US"/>
              </w:rPr>
              <w:t>[Assuming 110 households per village with 80% latrine coverage]</w:t>
            </w:r>
          </w:p>
        </w:tc>
        <w:tc>
          <w:tcPr>
            <w:tcW w:w="3510" w:type="dxa"/>
          </w:tcPr>
          <w:p w14:paraId="018A4F22" w14:textId="05BE6924" w:rsidR="00944123" w:rsidRPr="006F009A" w:rsidRDefault="00944123" w:rsidP="00944123">
            <w:pPr>
              <w:rPr>
                <w:sz w:val="20"/>
                <w:szCs w:val="20"/>
                <w:lang w:val="en-US"/>
              </w:rPr>
            </w:pPr>
            <w:r w:rsidRPr="006F009A">
              <w:rPr>
                <w:sz w:val="20"/>
                <w:szCs w:val="20"/>
                <w:lang w:val="en-US"/>
              </w:rPr>
              <w:t xml:space="preserve">Aim is to understand if latrines are functional, if repairs are needed, what repairs are needed, and if latrine meets criteria for repair.  To be carried out at baseline and </w:t>
            </w:r>
            <w:proofErr w:type="spellStart"/>
            <w:r w:rsidRPr="006F009A">
              <w:rPr>
                <w:sz w:val="20"/>
                <w:szCs w:val="20"/>
                <w:lang w:val="en-US"/>
              </w:rPr>
              <w:t>endline</w:t>
            </w:r>
            <w:proofErr w:type="spellEnd"/>
            <w:r w:rsidRPr="006F009A">
              <w:rPr>
                <w:sz w:val="20"/>
                <w:szCs w:val="20"/>
                <w:lang w:val="en-US"/>
              </w:rPr>
              <w:t>.</w:t>
            </w:r>
          </w:p>
        </w:tc>
      </w:tr>
      <w:tr w:rsidR="00944123" w:rsidRPr="00D23709" w14:paraId="22390C6D" w14:textId="77777777" w:rsidTr="006F009A">
        <w:tc>
          <w:tcPr>
            <w:tcW w:w="1638" w:type="dxa"/>
            <w:gridSpan w:val="2"/>
          </w:tcPr>
          <w:p w14:paraId="58A71609" w14:textId="17919886" w:rsidR="00944123" w:rsidRDefault="00944123" w:rsidP="00944123">
            <w:pPr>
              <w:rPr>
                <w:sz w:val="20"/>
                <w:szCs w:val="20"/>
                <w:lang w:val="en-US"/>
              </w:rPr>
            </w:pPr>
            <w:r>
              <w:rPr>
                <w:sz w:val="20"/>
                <w:szCs w:val="20"/>
                <w:lang w:val="en-US"/>
              </w:rPr>
              <w:t xml:space="preserve">Child </w:t>
            </w:r>
            <w:proofErr w:type="spellStart"/>
            <w:r>
              <w:rPr>
                <w:sz w:val="20"/>
                <w:szCs w:val="20"/>
                <w:lang w:val="en-US"/>
              </w:rPr>
              <w:t>Feaces</w:t>
            </w:r>
            <w:proofErr w:type="spellEnd"/>
            <w:r>
              <w:rPr>
                <w:sz w:val="20"/>
                <w:szCs w:val="20"/>
                <w:lang w:val="en-US"/>
              </w:rPr>
              <w:t xml:space="preserve"> Behavioral</w:t>
            </w:r>
            <w:r w:rsidRPr="006F009A">
              <w:rPr>
                <w:sz w:val="20"/>
                <w:szCs w:val="20"/>
                <w:lang w:val="en-US"/>
              </w:rPr>
              <w:t xml:space="preserve"> Determinants</w:t>
            </w:r>
            <w:r>
              <w:rPr>
                <w:sz w:val="20"/>
                <w:szCs w:val="20"/>
                <w:lang w:val="en-US"/>
              </w:rPr>
              <w:t xml:space="preserve"> Supplement </w:t>
            </w:r>
          </w:p>
          <w:p w14:paraId="54DD9CD5" w14:textId="1D0545A4" w:rsidR="00944123" w:rsidRPr="006F009A" w:rsidRDefault="00944123" w:rsidP="00944123">
            <w:pPr>
              <w:rPr>
                <w:sz w:val="20"/>
                <w:szCs w:val="20"/>
                <w:lang w:val="en-US"/>
              </w:rPr>
            </w:pPr>
            <w:r w:rsidRPr="006F009A">
              <w:rPr>
                <w:i/>
                <w:sz w:val="20"/>
                <w:szCs w:val="20"/>
                <w:lang w:val="en-US"/>
              </w:rPr>
              <w:t xml:space="preserve">To be carried out at baseline and </w:t>
            </w:r>
            <w:proofErr w:type="spellStart"/>
            <w:r w:rsidRPr="006F009A">
              <w:rPr>
                <w:i/>
                <w:sz w:val="20"/>
                <w:szCs w:val="20"/>
                <w:lang w:val="en-US"/>
              </w:rPr>
              <w:t>endline</w:t>
            </w:r>
            <w:proofErr w:type="spellEnd"/>
            <w:r w:rsidRPr="006F009A">
              <w:rPr>
                <w:i/>
                <w:sz w:val="20"/>
                <w:szCs w:val="20"/>
                <w:lang w:val="en-US"/>
              </w:rPr>
              <w:t>.</w:t>
            </w:r>
          </w:p>
        </w:tc>
        <w:tc>
          <w:tcPr>
            <w:tcW w:w="1800" w:type="dxa"/>
          </w:tcPr>
          <w:p w14:paraId="54D66F45" w14:textId="1E06F3EE" w:rsidR="00944123" w:rsidRPr="006F009A" w:rsidRDefault="00944123" w:rsidP="00944123">
            <w:pPr>
              <w:rPr>
                <w:sz w:val="20"/>
                <w:szCs w:val="20"/>
                <w:lang w:val="en-US"/>
              </w:rPr>
            </w:pPr>
            <w:r>
              <w:rPr>
                <w:sz w:val="20"/>
                <w:szCs w:val="20"/>
                <w:lang w:val="en-US"/>
              </w:rPr>
              <w:t>Caregivers from all</w:t>
            </w:r>
            <w:r w:rsidRPr="006F009A">
              <w:rPr>
                <w:sz w:val="20"/>
                <w:szCs w:val="20"/>
                <w:lang w:val="en-US"/>
              </w:rPr>
              <w:t xml:space="preserve"> latrine-owning households </w:t>
            </w:r>
            <w:r>
              <w:rPr>
                <w:sz w:val="20"/>
                <w:szCs w:val="20"/>
                <w:lang w:val="en-US"/>
              </w:rPr>
              <w:t xml:space="preserve">with children under age 5 </w:t>
            </w:r>
            <w:r w:rsidRPr="006F009A">
              <w:rPr>
                <w:sz w:val="20"/>
                <w:szCs w:val="20"/>
                <w:lang w:val="en-US"/>
              </w:rPr>
              <w:t>per village</w:t>
            </w:r>
          </w:p>
        </w:tc>
        <w:tc>
          <w:tcPr>
            <w:tcW w:w="1800" w:type="dxa"/>
          </w:tcPr>
          <w:p w14:paraId="2B6B1DE7" w14:textId="57546F11" w:rsidR="00944123" w:rsidRPr="006F009A" w:rsidRDefault="00944123" w:rsidP="00944123">
            <w:pPr>
              <w:rPr>
                <w:sz w:val="20"/>
                <w:szCs w:val="20"/>
                <w:lang w:val="en-US"/>
              </w:rPr>
            </w:pPr>
            <w:r>
              <w:rPr>
                <w:sz w:val="20"/>
                <w:szCs w:val="20"/>
                <w:lang w:val="en-US"/>
              </w:rPr>
              <w:t xml:space="preserve">660 </w:t>
            </w:r>
            <w:r w:rsidRPr="00FA43A4">
              <w:rPr>
                <w:sz w:val="20"/>
                <w:szCs w:val="20"/>
                <w:lang w:val="en-US"/>
              </w:rPr>
              <w:t xml:space="preserve">per round; 1,320 inclusive of baseline and </w:t>
            </w:r>
            <w:proofErr w:type="spellStart"/>
            <w:r w:rsidRPr="00FA43A4">
              <w:rPr>
                <w:sz w:val="20"/>
                <w:szCs w:val="20"/>
                <w:lang w:val="en-US"/>
              </w:rPr>
              <w:t>endline</w:t>
            </w:r>
            <w:proofErr w:type="spellEnd"/>
          </w:p>
          <w:p w14:paraId="4766E8C8" w14:textId="5305615A" w:rsidR="00944123" w:rsidRPr="006F009A" w:rsidRDefault="00944123" w:rsidP="00944123">
            <w:pPr>
              <w:rPr>
                <w:sz w:val="20"/>
                <w:szCs w:val="20"/>
                <w:lang w:val="en-US"/>
              </w:rPr>
            </w:pPr>
            <w:r w:rsidRPr="006F009A">
              <w:rPr>
                <w:sz w:val="20"/>
                <w:szCs w:val="20"/>
                <w:lang w:val="en-US"/>
              </w:rPr>
              <w:t>[</w:t>
            </w:r>
            <w:proofErr w:type="gramStart"/>
            <w:r>
              <w:rPr>
                <w:sz w:val="20"/>
                <w:szCs w:val="20"/>
                <w:lang w:val="en-US"/>
              </w:rPr>
              <w:t>assuming</w:t>
            </w:r>
            <w:proofErr w:type="gramEnd"/>
            <w:r>
              <w:rPr>
                <w:sz w:val="20"/>
                <w:szCs w:val="20"/>
                <w:lang w:val="en-US"/>
              </w:rPr>
              <w:t xml:space="preserve"> average of 10 households per village with latrines </w:t>
            </w:r>
            <w:r w:rsidRPr="00A753AC">
              <w:rPr>
                <w:i/>
                <w:sz w:val="20"/>
                <w:szCs w:val="20"/>
                <w:lang w:val="en-US"/>
              </w:rPr>
              <w:t>and</w:t>
            </w:r>
            <w:r>
              <w:rPr>
                <w:sz w:val="20"/>
                <w:szCs w:val="20"/>
                <w:lang w:val="en-US"/>
              </w:rPr>
              <w:t xml:space="preserve"> children under age 5: 66 villages * 1</w:t>
            </w:r>
            <w:r w:rsidRPr="006F009A">
              <w:rPr>
                <w:sz w:val="20"/>
                <w:szCs w:val="20"/>
                <w:lang w:val="en-US"/>
              </w:rPr>
              <w:t>0 households]</w:t>
            </w:r>
          </w:p>
          <w:p w14:paraId="41778661" w14:textId="77777777" w:rsidR="00944123" w:rsidRPr="006F009A" w:rsidRDefault="00944123" w:rsidP="00944123">
            <w:pPr>
              <w:rPr>
                <w:sz w:val="20"/>
                <w:szCs w:val="20"/>
                <w:lang w:val="en-US"/>
              </w:rPr>
            </w:pPr>
          </w:p>
        </w:tc>
        <w:tc>
          <w:tcPr>
            <w:tcW w:w="3510" w:type="dxa"/>
          </w:tcPr>
          <w:p w14:paraId="216B08B0" w14:textId="7AF2C840" w:rsidR="00944123" w:rsidRPr="006F009A" w:rsidRDefault="00944123" w:rsidP="00944123">
            <w:pPr>
              <w:rPr>
                <w:sz w:val="20"/>
                <w:szCs w:val="20"/>
                <w:lang w:val="en-US"/>
              </w:rPr>
            </w:pPr>
            <w:r w:rsidRPr="006F009A">
              <w:rPr>
                <w:sz w:val="20"/>
                <w:szCs w:val="20"/>
                <w:lang w:val="en-US"/>
              </w:rPr>
              <w:t xml:space="preserve">To identify drivers of </w:t>
            </w:r>
            <w:r>
              <w:rPr>
                <w:sz w:val="20"/>
                <w:szCs w:val="20"/>
                <w:lang w:val="en-US"/>
              </w:rPr>
              <w:t>child feces handling behavior</w:t>
            </w:r>
            <w:r w:rsidRPr="006F009A">
              <w:rPr>
                <w:sz w:val="20"/>
                <w:szCs w:val="20"/>
                <w:lang w:val="en-US"/>
              </w:rPr>
              <w:t xml:space="preserve"> in latrine owning households</w:t>
            </w:r>
            <w:r>
              <w:rPr>
                <w:sz w:val="20"/>
                <w:szCs w:val="20"/>
                <w:lang w:val="en-US"/>
              </w:rPr>
              <w:t xml:space="preserve"> that have children under age 5</w:t>
            </w:r>
            <w:r w:rsidRPr="006F009A">
              <w:rPr>
                <w:sz w:val="20"/>
                <w:szCs w:val="20"/>
                <w:lang w:val="en-US"/>
              </w:rPr>
              <w:t xml:space="preserve">.  </w:t>
            </w:r>
          </w:p>
        </w:tc>
      </w:tr>
      <w:tr w:rsidR="00944123" w:rsidRPr="00D23709" w14:paraId="2EE7EC15" w14:textId="77777777" w:rsidTr="006F009A">
        <w:tc>
          <w:tcPr>
            <w:tcW w:w="1638" w:type="dxa"/>
            <w:gridSpan w:val="2"/>
          </w:tcPr>
          <w:p w14:paraId="42763074" w14:textId="04F073A8" w:rsidR="00944123" w:rsidRDefault="00944123" w:rsidP="00944123">
            <w:pPr>
              <w:rPr>
                <w:sz w:val="20"/>
                <w:szCs w:val="20"/>
                <w:lang w:val="en-US"/>
              </w:rPr>
            </w:pPr>
            <w:r w:rsidRPr="006F009A">
              <w:rPr>
                <w:sz w:val="20"/>
                <w:szCs w:val="20"/>
                <w:lang w:val="en-US"/>
              </w:rPr>
              <w:t>Latrine Use Determinants</w:t>
            </w:r>
            <w:r>
              <w:rPr>
                <w:sz w:val="20"/>
                <w:szCs w:val="20"/>
                <w:lang w:val="en-US"/>
              </w:rPr>
              <w:t xml:space="preserve"> Supplement</w:t>
            </w:r>
          </w:p>
          <w:p w14:paraId="261024BF" w14:textId="4B2DA8AF" w:rsidR="00944123" w:rsidRPr="006F009A" w:rsidRDefault="00944123" w:rsidP="00944123">
            <w:pPr>
              <w:rPr>
                <w:sz w:val="20"/>
                <w:szCs w:val="20"/>
                <w:lang w:val="en-US"/>
              </w:rPr>
            </w:pPr>
            <w:r w:rsidRPr="006F009A">
              <w:rPr>
                <w:i/>
                <w:sz w:val="20"/>
                <w:szCs w:val="20"/>
                <w:lang w:val="en-US"/>
              </w:rPr>
              <w:t xml:space="preserve">To be carried out at baseline and </w:t>
            </w:r>
            <w:proofErr w:type="spellStart"/>
            <w:r w:rsidRPr="006F009A">
              <w:rPr>
                <w:i/>
                <w:sz w:val="20"/>
                <w:szCs w:val="20"/>
                <w:lang w:val="en-US"/>
              </w:rPr>
              <w:t>endline</w:t>
            </w:r>
            <w:proofErr w:type="spellEnd"/>
            <w:r w:rsidRPr="006F009A">
              <w:rPr>
                <w:i/>
                <w:sz w:val="20"/>
                <w:szCs w:val="20"/>
                <w:lang w:val="en-US"/>
              </w:rPr>
              <w:t>.</w:t>
            </w:r>
          </w:p>
        </w:tc>
        <w:tc>
          <w:tcPr>
            <w:tcW w:w="1800" w:type="dxa"/>
          </w:tcPr>
          <w:p w14:paraId="545E8283" w14:textId="4EF94560" w:rsidR="00944123" w:rsidRPr="006F009A" w:rsidRDefault="00944123" w:rsidP="00944123">
            <w:pPr>
              <w:rPr>
                <w:sz w:val="20"/>
                <w:szCs w:val="20"/>
                <w:lang w:val="en-US"/>
              </w:rPr>
            </w:pPr>
            <w:r w:rsidRPr="006F009A">
              <w:rPr>
                <w:sz w:val="20"/>
                <w:szCs w:val="20"/>
                <w:lang w:val="en-US"/>
              </w:rPr>
              <w:t xml:space="preserve">Representative from 20 </w:t>
            </w:r>
            <w:r>
              <w:rPr>
                <w:sz w:val="20"/>
                <w:szCs w:val="20"/>
                <w:lang w:val="en-US"/>
              </w:rPr>
              <w:t xml:space="preserve">randomly selected </w:t>
            </w:r>
            <w:r w:rsidRPr="006F009A">
              <w:rPr>
                <w:sz w:val="20"/>
                <w:szCs w:val="20"/>
                <w:lang w:val="en-US"/>
              </w:rPr>
              <w:t>latrine-owning households per village</w:t>
            </w:r>
          </w:p>
        </w:tc>
        <w:tc>
          <w:tcPr>
            <w:tcW w:w="1800" w:type="dxa"/>
          </w:tcPr>
          <w:p w14:paraId="48C1AE3C" w14:textId="77777777" w:rsidR="00944123" w:rsidRPr="006F009A" w:rsidRDefault="00944123" w:rsidP="00944123">
            <w:pPr>
              <w:rPr>
                <w:sz w:val="20"/>
                <w:szCs w:val="20"/>
                <w:lang w:val="en-US"/>
              </w:rPr>
            </w:pPr>
            <w:r w:rsidRPr="006F009A">
              <w:rPr>
                <w:sz w:val="20"/>
                <w:szCs w:val="20"/>
                <w:lang w:val="en-US"/>
              </w:rPr>
              <w:t>1320 per round</w:t>
            </w:r>
          </w:p>
          <w:p w14:paraId="49461B0C" w14:textId="77777777" w:rsidR="00944123" w:rsidRPr="006F009A" w:rsidRDefault="00944123" w:rsidP="00944123">
            <w:pPr>
              <w:rPr>
                <w:sz w:val="20"/>
                <w:szCs w:val="20"/>
                <w:lang w:val="en-US"/>
              </w:rPr>
            </w:pPr>
            <w:r w:rsidRPr="006F009A">
              <w:rPr>
                <w:sz w:val="20"/>
                <w:szCs w:val="20"/>
                <w:lang w:val="en-US"/>
              </w:rPr>
              <w:t>[66 villages * 20 households]</w:t>
            </w:r>
          </w:p>
          <w:p w14:paraId="218880BD" w14:textId="77777777" w:rsidR="00944123" w:rsidRPr="006F009A" w:rsidRDefault="00944123" w:rsidP="00944123">
            <w:pPr>
              <w:rPr>
                <w:i/>
                <w:sz w:val="20"/>
                <w:szCs w:val="20"/>
                <w:lang w:val="en-US"/>
              </w:rPr>
            </w:pPr>
          </w:p>
        </w:tc>
        <w:tc>
          <w:tcPr>
            <w:tcW w:w="3510" w:type="dxa"/>
          </w:tcPr>
          <w:p w14:paraId="0CBFA349" w14:textId="53B882F0" w:rsidR="00944123" w:rsidRPr="006F009A" w:rsidRDefault="00944123" w:rsidP="00944123">
            <w:pPr>
              <w:rPr>
                <w:sz w:val="20"/>
                <w:szCs w:val="20"/>
                <w:lang w:val="en-US"/>
              </w:rPr>
            </w:pPr>
            <w:r w:rsidRPr="006F009A">
              <w:rPr>
                <w:sz w:val="20"/>
                <w:szCs w:val="20"/>
                <w:lang w:val="en-US"/>
              </w:rPr>
              <w:t xml:space="preserve">To identify drivers of latrine use among a subset of adults in latrine owning households. </w:t>
            </w:r>
            <w:r>
              <w:rPr>
                <w:sz w:val="20"/>
                <w:szCs w:val="20"/>
                <w:lang w:val="en-US"/>
              </w:rPr>
              <w:t xml:space="preserve">The same respondents answering at baseline will be followed-up with at </w:t>
            </w:r>
            <w:proofErr w:type="spellStart"/>
            <w:r>
              <w:rPr>
                <w:sz w:val="20"/>
                <w:szCs w:val="20"/>
                <w:lang w:val="en-US"/>
              </w:rPr>
              <w:t>endline</w:t>
            </w:r>
            <w:proofErr w:type="spellEnd"/>
            <w:r>
              <w:rPr>
                <w:sz w:val="20"/>
                <w:szCs w:val="20"/>
                <w:lang w:val="en-US"/>
              </w:rPr>
              <w:t xml:space="preserve">. </w:t>
            </w:r>
          </w:p>
        </w:tc>
      </w:tr>
      <w:tr w:rsidR="00944123" w:rsidRPr="00D23709" w14:paraId="7F3F7922" w14:textId="77777777" w:rsidTr="006F009A">
        <w:tc>
          <w:tcPr>
            <w:tcW w:w="3438" w:type="dxa"/>
            <w:gridSpan w:val="3"/>
          </w:tcPr>
          <w:p w14:paraId="6FFFD7CA" w14:textId="7874F090" w:rsidR="00944123" w:rsidRPr="006F009A" w:rsidRDefault="00944123" w:rsidP="00944123">
            <w:pPr>
              <w:rPr>
                <w:sz w:val="20"/>
                <w:szCs w:val="20"/>
                <w:lang w:val="en-US"/>
              </w:rPr>
            </w:pPr>
            <w:r w:rsidRPr="006F009A">
              <w:rPr>
                <w:b/>
                <w:sz w:val="20"/>
                <w:szCs w:val="20"/>
                <w:lang w:val="en-US"/>
              </w:rPr>
              <w:t>Total for Impact evaluation/CRT related activities in 6</w:t>
            </w:r>
            <w:r>
              <w:rPr>
                <w:b/>
                <w:sz w:val="20"/>
                <w:szCs w:val="20"/>
                <w:lang w:val="en-US"/>
              </w:rPr>
              <w:t>6</w:t>
            </w:r>
            <w:r w:rsidRPr="006F009A">
              <w:rPr>
                <w:b/>
                <w:sz w:val="20"/>
                <w:szCs w:val="20"/>
                <w:lang w:val="en-US"/>
              </w:rPr>
              <w:t xml:space="preserve"> villages</w:t>
            </w:r>
            <w:r>
              <w:rPr>
                <w:b/>
                <w:sz w:val="20"/>
                <w:szCs w:val="20"/>
                <w:lang w:val="en-US"/>
              </w:rPr>
              <w:t xml:space="preserve">, at both baseline and </w:t>
            </w:r>
            <w:proofErr w:type="spellStart"/>
            <w:r>
              <w:rPr>
                <w:b/>
                <w:sz w:val="20"/>
                <w:szCs w:val="20"/>
                <w:lang w:val="en-US"/>
              </w:rPr>
              <w:t>endline</w:t>
            </w:r>
            <w:proofErr w:type="spellEnd"/>
          </w:p>
        </w:tc>
        <w:tc>
          <w:tcPr>
            <w:tcW w:w="1800" w:type="dxa"/>
          </w:tcPr>
          <w:p w14:paraId="1E52C7A9" w14:textId="5F56FB97" w:rsidR="00944123" w:rsidRPr="006F009A" w:rsidRDefault="00944123" w:rsidP="00944123">
            <w:pPr>
              <w:rPr>
                <w:sz w:val="20"/>
                <w:szCs w:val="20"/>
                <w:lang w:val="en-US"/>
              </w:rPr>
            </w:pPr>
            <w:r w:rsidRPr="006F009A">
              <w:rPr>
                <w:sz w:val="20"/>
                <w:szCs w:val="20"/>
                <w:lang w:val="en-US"/>
              </w:rPr>
              <w:t>1</w:t>
            </w:r>
            <w:r>
              <w:rPr>
                <w:sz w:val="20"/>
                <w:szCs w:val="20"/>
                <w:lang w:val="en-US"/>
              </w:rPr>
              <w:t>8,48</w:t>
            </w:r>
            <w:r w:rsidRPr="006F009A">
              <w:rPr>
                <w:sz w:val="20"/>
                <w:szCs w:val="20"/>
                <w:lang w:val="en-US"/>
              </w:rPr>
              <w:t>0 [Max, for survey activities]</w:t>
            </w:r>
          </w:p>
          <w:p w14:paraId="68C24FB2" w14:textId="0E0B3759" w:rsidR="00944123" w:rsidRPr="006F009A" w:rsidRDefault="00944123" w:rsidP="00944123">
            <w:pPr>
              <w:rPr>
                <w:sz w:val="20"/>
                <w:szCs w:val="20"/>
                <w:lang w:val="en-US"/>
              </w:rPr>
            </w:pPr>
            <w:r>
              <w:rPr>
                <w:sz w:val="20"/>
                <w:szCs w:val="20"/>
                <w:lang w:val="en-US"/>
              </w:rPr>
              <w:t>11,616</w:t>
            </w:r>
            <w:r w:rsidRPr="006F009A">
              <w:rPr>
                <w:sz w:val="20"/>
                <w:szCs w:val="20"/>
                <w:lang w:val="en-US"/>
              </w:rPr>
              <w:t xml:space="preserve"> for observation activities</w:t>
            </w:r>
          </w:p>
        </w:tc>
        <w:tc>
          <w:tcPr>
            <w:tcW w:w="3510" w:type="dxa"/>
          </w:tcPr>
          <w:p w14:paraId="01784D70" w14:textId="77777777" w:rsidR="00944123" w:rsidRPr="006F009A" w:rsidRDefault="00944123" w:rsidP="00944123">
            <w:pPr>
              <w:rPr>
                <w:sz w:val="20"/>
                <w:szCs w:val="20"/>
                <w:lang w:val="en-US"/>
              </w:rPr>
            </w:pPr>
          </w:p>
        </w:tc>
      </w:tr>
      <w:tr w:rsidR="00944123" w:rsidRPr="00D23709" w14:paraId="78BAE91F" w14:textId="77777777" w:rsidTr="00A52019">
        <w:tc>
          <w:tcPr>
            <w:tcW w:w="8748" w:type="dxa"/>
            <w:gridSpan w:val="5"/>
            <w:shd w:val="clear" w:color="auto" w:fill="D9D9D9" w:themeFill="background1" w:themeFillShade="D9"/>
          </w:tcPr>
          <w:p w14:paraId="061BEF60" w14:textId="77777777" w:rsidR="00944123" w:rsidRPr="006F009A" w:rsidRDefault="00944123" w:rsidP="00944123">
            <w:pPr>
              <w:rPr>
                <w:sz w:val="20"/>
                <w:szCs w:val="20"/>
                <w:lang w:val="en-US"/>
              </w:rPr>
            </w:pPr>
            <w:r w:rsidRPr="006F009A">
              <w:rPr>
                <w:b/>
                <w:sz w:val="20"/>
                <w:szCs w:val="20"/>
                <w:lang w:val="en-US"/>
              </w:rPr>
              <w:lastRenderedPageBreak/>
              <w:t xml:space="preserve">Qualitative Activities post trial </w:t>
            </w:r>
            <w:proofErr w:type="spellStart"/>
            <w:r w:rsidRPr="006F009A">
              <w:rPr>
                <w:b/>
                <w:sz w:val="20"/>
                <w:szCs w:val="20"/>
                <w:lang w:val="en-US"/>
              </w:rPr>
              <w:t>endline</w:t>
            </w:r>
            <w:proofErr w:type="spellEnd"/>
          </w:p>
        </w:tc>
      </w:tr>
      <w:tr w:rsidR="00944123" w:rsidRPr="00D23709" w14:paraId="044B863E" w14:textId="77777777" w:rsidTr="00A52019">
        <w:tc>
          <w:tcPr>
            <w:tcW w:w="1638" w:type="dxa"/>
            <w:gridSpan w:val="2"/>
          </w:tcPr>
          <w:p w14:paraId="3E398033" w14:textId="33006A5F" w:rsidR="00944123" w:rsidRPr="006F009A" w:rsidRDefault="00944123" w:rsidP="00944123">
            <w:pPr>
              <w:jc w:val="center"/>
              <w:rPr>
                <w:sz w:val="20"/>
                <w:szCs w:val="20"/>
                <w:lang w:val="en-US"/>
              </w:rPr>
            </w:pPr>
            <w:r w:rsidRPr="00A52019">
              <w:rPr>
                <w:b/>
                <w:sz w:val="20"/>
                <w:lang w:val="en-US"/>
              </w:rPr>
              <w:t>Activity</w:t>
            </w:r>
          </w:p>
        </w:tc>
        <w:tc>
          <w:tcPr>
            <w:tcW w:w="1800" w:type="dxa"/>
          </w:tcPr>
          <w:p w14:paraId="3EF7F394" w14:textId="31FD8B3D" w:rsidR="00944123" w:rsidRPr="006F009A" w:rsidRDefault="00944123" w:rsidP="00944123">
            <w:pPr>
              <w:jc w:val="center"/>
              <w:rPr>
                <w:sz w:val="20"/>
                <w:szCs w:val="20"/>
                <w:lang w:val="en-US"/>
              </w:rPr>
            </w:pPr>
            <w:r w:rsidRPr="00A52019">
              <w:rPr>
                <w:b/>
                <w:sz w:val="20"/>
                <w:lang w:val="en-US"/>
              </w:rPr>
              <w:t>Participant type</w:t>
            </w:r>
          </w:p>
        </w:tc>
        <w:tc>
          <w:tcPr>
            <w:tcW w:w="1800" w:type="dxa"/>
          </w:tcPr>
          <w:p w14:paraId="49484071" w14:textId="66D37CFF" w:rsidR="00944123" w:rsidRPr="006F009A" w:rsidRDefault="00944123" w:rsidP="00944123">
            <w:pPr>
              <w:jc w:val="center"/>
              <w:rPr>
                <w:sz w:val="20"/>
                <w:szCs w:val="20"/>
                <w:lang w:val="en-US"/>
              </w:rPr>
            </w:pPr>
            <w:r w:rsidRPr="00A52019">
              <w:rPr>
                <w:b/>
                <w:sz w:val="20"/>
                <w:lang w:val="en-US"/>
              </w:rPr>
              <w:t>Sample Size</w:t>
            </w:r>
          </w:p>
        </w:tc>
        <w:tc>
          <w:tcPr>
            <w:tcW w:w="3510" w:type="dxa"/>
          </w:tcPr>
          <w:p w14:paraId="73DD1A6C" w14:textId="5A6F3AAC" w:rsidR="00944123" w:rsidRPr="006F009A" w:rsidRDefault="00944123" w:rsidP="00944123">
            <w:pPr>
              <w:jc w:val="center"/>
              <w:rPr>
                <w:sz w:val="20"/>
                <w:szCs w:val="20"/>
                <w:lang w:val="en-US"/>
              </w:rPr>
            </w:pPr>
            <w:r w:rsidRPr="00A52019">
              <w:rPr>
                <w:b/>
                <w:sz w:val="20"/>
                <w:lang w:val="en-US"/>
              </w:rPr>
              <w:t>Purpose</w:t>
            </w:r>
          </w:p>
        </w:tc>
      </w:tr>
      <w:tr w:rsidR="00944123" w:rsidRPr="00D23709" w14:paraId="05099CD0" w14:textId="77777777" w:rsidTr="00A52019">
        <w:tc>
          <w:tcPr>
            <w:tcW w:w="1638" w:type="dxa"/>
            <w:gridSpan w:val="2"/>
          </w:tcPr>
          <w:p w14:paraId="358E53C2" w14:textId="77777777" w:rsidR="00944123" w:rsidRPr="006F009A" w:rsidRDefault="00944123" w:rsidP="00944123">
            <w:pPr>
              <w:rPr>
                <w:sz w:val="20"/>
                <w:szCs w:val="20"/>
                <w:lang w:val="en-US"/>
              </w:rPr>
            </w:pPr>
            <w:r w:rsidRPr="006F009A">
              <w:rPr>
                <w:sz w:val="20"/>
                <w:szCs w:val="20"/>
                <w:lang w:val="en-US"/>
              </w:rPr>
              <w:t>In Depth Interview</w:t>
            </w:r>
          </w:p>
        </w:tc>
        <w:tc>
          <w:tcPr>
            <w:tcW w:w="1800" w:type="dxa"/>
          </w:tcPr>
          <w:p w14:paraId="302FF8F1"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with latrines </w:t>
            </w:r>
          </w:p>
        </w:tc>
        <w:tc>
          <w:tcPr>
            <w:tcW w:w="1800" w:type="dxa"/>
          </w:tcPr>
          <w:p w14:paraId="3B6E099F"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0773EAF6"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if/how the intervention may have influenced personal behavior</w:t>
            </w:r>
          </w:p>
        </w:tc>
      </w:tr>
      <w:tr w:rsidR="00944123" w:rsidRPr="00D23709" w14:paraId="53032966" w14:textId="77777777" w:rsidTr="00A52019">
        <w:tc>
          <w:tcPr>
            <w:tcW w:w="1638" w:type="dxa"/>
            <w:gridSpan w:val="2"/>
          </w:tcPr>
          <w:p w14:paraId="5CD188F0" w14:textId="77777777" w:rsidR="00944123" w:rsidRPr="006F009A" w:rsidRDefault="00944123" w:rsidP="00944123">
            <w:pPr>
              <w:rPr>
                <w:sz w:val="20"/>
                <w:szCs w:val="20"/>
                <w:lang w:val="en-US"/>
              </w:rPr>
            </w:pPr>
            <w:r w:rsidRPr="006F009A">
              <w:rPr>
                <w:sz w:val="20"/>
                <w:szCs w:val="20"/>
                <w:lang w:val="en-US"/>
              </w:rPr>
              <w:t>In Depth Interview</w:t>
            </w:r>
          </w:p>
        </w:tc>
        <w:tc>
          <w:tcPr>
            <w:tcW w:w="1800" w:type="dxa"/>
          </w:tcPr>
          <w:p w14:paraId="6D7F53EC"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without latrines</w:t>
            </w:r>
          </w:p>
        </w:tc>
        <w:tc>
          <w:tcPr>
            <w:tcW w:w="1800" w:type="dxa"/>
          </w:tcPr>
          <w:p w14:paraId="48C384C9"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0FC9FD32"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if/how the intervention may have influenced perceptions of latrine use and interest in building a household latrine</w:t>
            </w:r>
          </w:p>
        </w:tc>
      </w:tr>
      <w:tr w:rsidR="00944123" w:rsidRPr="00D23709" w14:paraId="74F58B66" w14:textId="77777777" w:rsidTr="00A52019">
        <w:tc>
          <w:tcPr>
            <w:tcW w:w="1638" w:type="dxa"/>
            <w:gridSpan w:val="2"/>
          </w:tcPr>
          <w:p w14:paraId="3B581DC6" w14:textId="77777777" w:rsidR="00944123" w:rsidRPr="006F009A" w:rsidRDefault="00944123" w:rsidP="00944123">
            <w:pPr>
              <w:rPr>
                <w:sz w:val="20"/>
                <w:szCs w:val="20"/>
                <w:lang w:val="en-US"/>
              </w:rPr>
            </w:pPr>
            <w:r w:rsidRPr="006F009A">
              <w:rPr>
                <w:sz w:val="20"/>
                <w:szCs w:val="20"/>
                <w:lang w:val="en-US"/>
              </w:rPr>
              <w:t>In Depth Interview</w:t>
            </w:r>
          </w:p>
        </w:tc>
        <w:tc>
          <w:tcPr>
            <w:tcW w:w="1800" w:type="dxa"/>
          </w:tcPr>
          <w:p w14:paraId="3E7B081A"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with latrines </w:t>
            </w:r>
          </w:p>
        </w:tc>
        <w:tc>
          <w:tcPr>
            <w:tcW w:w="1800" w:type="dxa"/>
          </w:tcPr>
          <w:p w14:paraId="10F298C0"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45DAC648" w14:textId="77777777" w:rsidR="00944123" w:rsidRPr="006F009A" w:rsidRDefault="00944123" w:rsidP="00944123">
            <w:pPr>
              <w:rPr>
                <w:sz w:val="20"/>
                <w:szCs w:val="20"/>
                <w:lang w:val="en-US"/>
              </w:rPr>
            </w:pPr>
            <w:r w:rsidRPr="006F009A">
              <w:rPr>
                <w:sz w:val="20"/>
                <w:szCs w:val="20"/>
                <w:lang w:val="en-US"/>
              </w:rPr>
              <w:t xml:space="preserve">To identify emerging barriers and drivers to latrine use and not-use (in villages not receiving interventions) </w:t>
            </w:r>
          </w:p>
        </w:tc>
      </w:tr>
      <w:tr w:rsidR="00944123" w:rsidRPr="00D23709" w14:paraId="4694EF13" w14:textId="77777777" w:rsidTr="00A52019">
        <w:tc>
          <w:tcPr>
            <w:tcW w:w="1638" w:type="dxa"/>
            <w:gridSpan w:val="2"/>
          </w:tcPr>
          <w:p w14:paraId="0AF1C0B1" w14:textId="77777777" w:rsidR="00944123" w:rsidRPr="006F009A" w:rsidRDefault="00944123" w:rsidP="00944123">
            <w:pPr>
              <w:rPr>
                <w:sz w:val="20"/>
                <w:szCs w:val="20"/>
                <w:lang w:val="en-US"/>
              </w:rPr>
            </w:pPr>
            <w:r w:rsidRPr="006F009A">
              <w:rPr>
                <w:sz w:val="20"/>
                <w:szCs w:val="20"/>
                <w:lang w:val="en-US"/>
              </w:rPr>
              <w:t>Focus Group Discussion</w:t>
            </w:r>
          </w:p>
        </w:tc>
        <w:tc>
          <w:tcPr>
            <w:tcW w:w="1800" w:type="dxa"/>
          </w:tcPr>
          <w:p w14:paraId="777A0ADB"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who became latrine users in intervention villages</w:t>
            </w:r>
          </w:p>
        </w:tc>
        <w:tc>
          <w:tcPr>
            <w:tcW w:w="1800" w:type="dxa"/>
          </w:tcPr>
          <w:p w14:paraId="1FFF7B7B" w14:textId="77777777" w:rsidR="00944123" w:rsidRPr="006F009A" w:rsidRDefault="00944123" w:rsidP="00944123">
            <w:pPr>
              <w:rPr>
                <w:sz w:val="20"/>
                <w:szCs w:val="20"/>
                <w:lang w:val="en-US"/>
              </w:rPr>
            </w:pPr>
            <w:r w:rsidRPr="006F009A">
              <w:rPr>
                <w:sz w:val="20"/>
                <w:szCs w:val="20"/>
                <w:lang w:val="en-US"/>
              </w:rPr>
              <w:t>40</w:t>
            </w:r>
          </w:p>
          <w:p w14:paraId="2730E458" w14:textId="77777777" w:rsidR="00944123" w:rsidRPr="006F009A" w:rsidRDefault="00944123" w:rsidP="00944123">
            <w:pPr>
              <w:rPr>
                <w:sz w:val="20"/>
                <w:szCs w:val="20"/>
                <w:lang w:val="en-US"/>
              </w:rPr>
            </w:pPr>
            <w:r w:rsidRPr="006F009A">
              <w:rPr>
                <w:sz w:val="20"/>
                <w:szCs w:val="20"/>
                <w:lang w:val="en-US"/>
              </w:rPr>
              <w:t>Approx. 4 FGDs</w:t>
            </w:r>
            <w:r>
              <w:rPr>
                <w:sz w:val="20"/>
                <w:szCs w:val="20"/>
                <w:lang w:val="en-US"/>
              </w:rPr>
              <w:t xml:space="preserve"> (sex specific</w:t>
            </w:r>
            <w:proofErr w:type="gramStart"/>
            <w:r>
              <w:rPr>
                <w:sz w:val="20"/>
                <w:szCs w:val="20"/>
                <w:lang w:val="en-US"/>
              </w:rPr>
              <w:t xml:space="preserve">) </w:t>
            </w:r>
            <w:r w:rsidRPr="006F009A">
              <w:rPr>
                <w:sz w:val="20"/>
                <w:szCs w:val="20"/>
                <w:lang w:val="en-US"/>
              </w:rPr>
              <w:t xml:space="preserve"> with</w:t>
            </w:r>
            <w:proofErr w:type="gramEnd"/>
            <w:r w:rsidRPr="006F009A">
              <w:rPr>
                <w:sz w:val="20"/>
                <w:szCs w:val="20"/>
                <w:lang w:val="en-US"/>
              </w:rPr>
              <w:t xml:space="preserve"> 6-10 participants each</w:t>
            </w:r>
          </w:p>
        </w:tc>
        <w:tc>
          <w:tcPr>
            <w:tcW w:w="3510" w:type="dxa"/>
          </w:tcPr>
          <w:p w14:paraId="19B4C276"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if/how the intervention may have influenced personal behavior; to discuss if and how the intervention influence social norms</w:t>
            </w:r>
          </w:p>
        </w:tc>
      </w:tr>
      <w:tr w:rsidR="00944123" w:rsidRPr="00D23709" w14:paraId="2BEF671B" w14:textId="77777777" w:rsidTr="00A52019">
        <w:tc>
          <w:tcPr>
            <w:tcW w:w="1638" w:type="dxa"/>
            <w:gridSpan w:val="2"/>
          </w:tcPr>
          <w:p w14:paraId="5AA48D4F" w14:textId="77777777" w:rsidR="00944123" w:rsidRPr="006F009A" w:rsidRDefault="00944123" w:rsidP="00944123">
            <w:pPr>
              <w:rPr>
                <w:sz w:val="20"/>
                <w:szCs w:val="20"/>
                <w:lang w:val="en-US"/>
              </w:rPr>
            </w:pPr>
            <w:r w:rsidRPr="006F009A">
              <w:rPr>
                <w:sz w:val="20"/>
                <w:szCs w:val="20"/>
                <w:lang w:val="en-US"/>
              </w:rPr>
              <w:t>Focus Group Discussion</w:t>
            </w:r>
          </w:p>
        </w:tc>
        <w:tc>
          <w:tcPr>
            <w:tcW w:w="1800" w:type="dxa"/>
          </w:tcPr>
          <w:p w14:paraId="75CDEEA1"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who continued to not use latrines in intervention villages</w:t>
            </w:r>
            <w:r w:rsidRPr="006F009A" w:rsidDel="00E45273">
              <w:rPr>
                <w:sz w:val="20"/>
                <w:szCs w:val="20"/>
                <w:lang w:val="en-US"/>
              </w:rPr>
              <w:t xml:space="preserve"> </w:t>
            </w:r>
          </w:p>
        </w:tc>
        <w:tc>
          <w:tcPr>
            <w:tcW w:w="1800" w:type="dxa"/>
          </w:tcPr>
          <w:p w14:paraId="78489C02" w14:textId="77777777" w:rsidR="00944123" w:rsidRPr="006F009A" w:rsidRDefault="00944123" w:rsidP="00944123">
            <w:pPr>
              <w:rPr>
                <w:sz w:val="20"/>
                <w:szCs w:val="20"/>
                <w:lang w:val="en-US"/>
              </w:rPr>
            </w:pPr>
            <w:r w:rsidRPr="006F009A">
              <w:rPr>
                <w:sz w:val="20"/>
                <w:szCs w:val="20"/>
                <w:lang w:val="en-US"/>
              </w:rPr>
              <w:t>40</w:t>
            </w:r>
          </w:p>
          <w:p w14:paraId="1495ECF1" w14:textId="77777777" w:rsidR="00944123" w:rsidRPr="006F009A" w:rsidRDefault="00944123" w:rsidP="00944123">
            <w:pPr>
              <w:rPr>
                <w:sz w:val="20"/>
                <w:szCs w:val="20"/>
                <w:lang w:val="en-US"/>
              </w:rPr>
            </w:pPr>
            <w:r w:rsidRPr="006F009A">
              <w:rPr>
                <w:sz w:val="20"/>
                <w:szCs w:val="20"/>
                <w:lang w:val="en-US"/>
              </w:rPr>
              <w:t xml:space="preserve">Approx. 4 FGDs </w:t>
            </w:r>
            <w:r>
              <w:rPr>
                <w:sz w:val="20"/>
                <w:szCs w:val="20"/>
                <w:lang w:val="en-US"/>
              </w:rPr>
              <w:t xml:space="preserve">(sex specific) </w:t>
            </w:r>
            <w:r w:rsidRPr="006F009A">
              <w:rPr>
                <w:sz w:val="20"/>
                <w:szCs w:val="20"/>
                <w:lang w:val="en-US"/>
              </w:rPr>
              <w:t>with 6-10 participants each</w:t>
            </w:r>
          </w:p>
        </w:tc>
        <w:tc>
          <w:tcPr>
            <w:tcW w:w="3510" w:type="dxa"/>
          </w:tcPr>
          <w:p w14:paraId="56AFA8E6"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why the intervention did not influence behavior</w:t>
            </w:r>
          </w:p>
        </w:tc>
      </w:tr>
      <w:tr w:rsidR="00944123" w:rsidRPr="00D23709" w14:paraId="7857B789" w14:textId="77777777" w:rsidTr="00A52019">
        <w:tc>
          <w:tcPr>
            <w:tcW w:w="1638" w:type="dxa"/>
            <w:gridSpan w:val="2"/>
          </w:tcPr>
          <w:p w14:paraId="1A5351B3" w14:textId="77777777" w:rsidR="00944123" w:rsidRPr="006F009A" w:rsidRDefault="00944123" w:rsidP="00944123">
            <w:pPr>
              <w:rPr>
                <w:sz w:val="20"/>
                <w:szCs w:val="20"/>
                <w:lang w:val="en-US"/>
              </w:rPr>
            </w:pPr>
            <w:r w:rsidRPr="006F009A">
              <w:rPr>
                <w:sz w:val="20"/>
                <w:szCs w:val="20"/>
                <w:lang w:val="en-US"/>
              </w:rPr>
              <w:t>In Depth Interview</w:t>
            </w:r>
          </w:p>
        </w:tc>
        <w:tc>
          <w:tcPr>
            <w:tcW w:w="1800" w:type="dxa"/>
          </w:tcPr>
          <w:p w14:paraId="0972002B" w14:textId="77777777" w:rsidR="00944123" w:rsidRPr="006F009A" w:rsidRDefault="00944123" w:rsidP="00944123">
            <w:pPr>
              <w:rPr>
                <w:sz w:val="20"/>
                <w:szCs w:val="20"/>
                <w:lang w:val="en-US"/>
              </w:rPr>
            </w:pPr>
            <w:r w:rsidRPr="006F009A">
              <w:rPr>
                <w:sz w:val="20"/>
                <w:szCs w:val="20"/>
                <w:lang w:val="en-US"/>
              </w:rPr>
              <w:t>NGO Partner Staff</w:t>
            </w:r>
            <w:r>
              <w:rPr>
                <w:sz w:val="20"/>
                <w:szCs w:val="20"/>
                <w:lang w:val="en-US"/>
              </w:rPr>
              <w:t xml:space="preserve"> (men and women)</w:t>
            </w:r>
          </w:p>
        </w:tc>
        <w:tc>
          <w:tcPr>
            <w:tcW w:w="1800" w:type="dxa"/>
          </w:tcPr>
          <w:p w14:paraId="757D37AD"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5FCDE1AE" w14:textId="77777777" w:rsidR="00944123" w:rsidRPr="006F009A" w:rsidRDefault="00944123" w:rsidP="00944123">
            <w:pPr>
              <w:rPr>
                <w:sz w:val="20"/>
                <w:szCs w:val="20"/>
                <w:lang w:val="en-US"/>
              </w:rPr>
            </w:pPr>
            <w:r w:rsidRPr="006F009A">
              <w:rPr>
                <w:sz w:val="20"/>
                <w:szCs w:val="20"/>
                <w:lang w:val="en-US"/>
              </w:rPr>
              <w:t>To gin perceptions of the intervention from the implementer, how it can be improved, challenges faced, etc.</w:t>
            </w:r>
          </w:p>
        </w:tc>
      </w:tr>
      <w:tr w:rsidR="00944123" w:rsidRPr="00D23709" w14:paraId="2B15A083" w14:textId="77777777" w:rsidTr="00A52019">
        <w:tc>
          <w:tcPr>
            <w:tcW w:w="3438" w:type="dxa"/>
            <w:gridSpan w:val="3"/>
          </w:tcPr>
          <w:p w14:paraId="5828EF1D" w14:textId="77777777" w:rsidR="00944123" w:rsidRPr="006F009A" w:rsidRDefault="00944123" w:rsidP="00944123">
            <w:pPr>
              <w:rPr>
                <w:sz w:val="20"/>
                <w:szCs w:val="20"/>
                <w:lang w:val="en-US"/>
              </w:rPr>
            </w:pPr>
            <w:r w:rsidRPr="006F009A">
              <w:rPr>
                <w:b/>
                <w:sz w:val="20"/>
                <w:szCs w:val="20"/>
                <w:lang w:val="en-US"/>
              </w:rPr>
              <w:t xml:space="preserve">Total Qualitative Activities post trial </w:t>
            </w:r>
            <w:proofErr w:type="spellStart"/>
            <w:r w:rsidRPr="006F009A">
              <w:rPr>
                <w:b/>
                <w:sz w:val="20"/>
                <w:szCs w:val="20"/>
                <w:lang w:val="en-US"/>
              </w:rPr>
              <w:t>endline</w:t>
            </w:r>
            <w:proofErr w:type="spellEnd"/>
          </w:p>
        </w:tc>
        <w:tc>
          <w:tcPr>
            <w:tcW w:w="1800" w:type="dxa"/>
          </w:tcPr>
          <w:p w14:paraId="356A1E8D" w14:textId="77777777" w:rsidR="00944123" w:rsidRPr="006F009A" w:rsidRDefault="00944123" w:rsidP="00944123">
            <w:pPr>
              <w:rPr>
                <w:sz w:val="20"/>
                <w:szCs w:val="20"/>
                <w:lang w:val="en-US"/>
              </w:rPr>
            </w:pPr>
            <w:r w:rsidRPr="006F009A">
              <w:rPr>
                <w:sz w:val="20"/>
                <w:szCs w:val="20"/>
                <w:lang w:val="en-US"/>
              </w:rPr>
              <w:t>120</w:t>
            </w:r>
          </w:p>
        </w:tc>
        <w:tc>
          <w:tcPr>
            <w:tcW w:w="3510" w:type="dxa"/>
          </w:tcPr>
          <w:p w14:paraId="4322DA18" w14:textId="77777777" w:rsidR="00944123" w:rsidRPr="006F009A" w:rsidRDefault="00944123" w:rsidP="00944123">
            <w:pPr>
              <w:rPr>
                <w:sz w:val="20"/>
                <w:szCs w:val="20"/>
                <w:lang w:val="en-US"/>
              </w:rPr>
            </w:pPr>
          </w:p>
        </w:tc>
      </w:tr>
      <w:tr w:rsidR="00944123" w:rsidRPr="00D23709" w14:paraId="7326FE0D" w14:textId="77777777" w:rsidTr="00A52019">
        <w:tc>
          <w:tcPr>
            <w:tcW w:w="8748" w:type="dxa"/>
            <w:gridSpan w:val="5"/>
            <w:shd w:val="clear" w:color="auto" w:fill="D9D9D9" w:themeFill="background1" w:themeFillShade="D9"/>
          </w:tcPr>
          <w:p w14:paraId="77BB9A9A" w14:textId="77777777" w:rsidR="00944123" w:rsidRPr="006F009A" w:rsidRDefault="00944123" w:rsidP="00944123">
            <w:pPr>
              <w:rPr>
                <w:sz w:val="20"/>
                <w:szCs w:val="20"/>
                <w:lang w:val="en-US"/>
              </w:rPr>
            </w:pPr>
            <w:r w:rsidRPr="006F009A">
              <w:rPr>
                <w:b/>
                <w:sz w:val="20"/>
                <w:szCs w:val="20"/>
                <w:lang w:val="en-US"/>
              </w:rPr>
              <w:t>Qualitative Activities in a subset of 6 villages not engaged in the trial (3 receiving intervention, 3 not)</w:t>
            </w:r>
          </w:p>
        </w:tc>
      </w:tr>
      <w:tr w:rsidR="00944123" w:rsidRPr="00D23709" w14:paraId="739D7BEF" w14:textId="77777777" w:rsidTr="00A52019">
        <w:tc>
          <w:tcPr>
            <w:tcW w:w="1638" w:type="dxa"/>
            <w:gridSpan w:val="2"/>
          </w:tcPr>
          <w:p w14:paraId="39ED3F85" w14:textId="77777777" w:rsidR="00944123" w:rsidRPr="006F009A" w:rsidRDefault="00944123" w:rsidP="00944123">
            <w:pPr>
              <w:jc w:val="center"/>
              <w:rPr>
                <w:sz w:val="20"/>
                <w:szCs w:val="20"/>
                <w:lang w:val="en-US"/>
              </w:rPr>
            </w:pPr>
            <w:r w:rsidRPr="006F009A">
              <w:rPr>
                <w:b/>
                <w:sz w:val="20"/>
                <w:szCs w:val="20"/>
                <w:lang w:val="en-US"/>
              </w:rPr>
              <w:t>Activity</w:t>
            </w:r>
          </w:p>
        </w:tc>
        <w:tc>
          <w:tcPr>
            <w:tcW w:w="1800" w:type="dxa"/>
          </w:tcPr>
          <w:p w14:paraId="5DAAA276" w14:textId="77777777" w:rsidR="00944123" w:rsidRPr="006F009A" w:rsidRDefault="00944123" w:rsidP="00944123">
            <w:pPr>
              <w:jc w:val="center"/>
              <w:rPr>
                <w:sz w:val="20"/>
                <w:szCs w:val="20"/>
                <w:lang w:val="en-US"/>
              </w:rPr>
            </w:pPr>
            <w:r w:rsidRPr="006F009A">
              <w:rPr>
                <w:b/>
                <w:sz w:val="20"/>
                <w:szCs w:val="20"/>
                <w:lang w:val="en-US"/>
              </w:rPr>
              <w:t>Participant type</w:t>
            </w:r>
          </w:p>
        </w:tc>
        <w:tc>
          <w:tcPr>
            <w:tcW w:w="1800" w:type="dxa"/>
          </w:tcPr>
          <w:p w14:paraId="76277E34" w14:textId="77777777" w:rsidR="00944123" w:rsidRPr="006F009A" w:rsidRDefault="00944123" w:rsidP="00944123">
            <w:pPr>
              <w:jc w:val="center"/>
              <w:rPr>
                <w:sz w:val="20"/>
                <w:szCs w:val="20"/>
                <w:lang w:val="en-US"/>
              </w:rPr>
            </w:pPr>
            <w:r w:rsidRPr="006F009A">
              <w:rPr>
                <w:b/>
                <w:sz w:val="20"/>
                <w:szCs w:val="20"/>
                <w:lang w:val="en-US"/>
              </w:rPr>
              <w:t>Sample Size</w:t>
            </w:r>
          </w:p>
        </w:tc>
        <w:tc>
          <w:tcPr>
            <w:tcW w:w="3510" w:type="dxa"/>
          </w:tcPr>
          <w:p w14:paraId="64217BF6" w14:textId="77777777" w:rsidR="00944123" w:rsidRPr="006F009A" w:rsidRDefault="00944123" w:rsidP="00944123">
            <w:pPr>
              <w:jc w:val="center"/>
              <w:rPr>
                <w:sz w:val="20"/>
                <w:szCs w:val="20"/>
                <w:lang w:val="en-US"/>
              </w:rPr>
            </w:pPr>
            <w:r w:rsidRPr="006F009A">
              <w:rPr>
                <w:b/>
                <w:sz w:val="20"/>
                <w:szCs w:val="20"/>
                <w:lang w:val="en-US"/>
              </w:rPr>
              <w:t>Purpose</w:t>
            </w:r>
          </w:p>
        </w:tc>
      </w:tr>
      <w:tr w:rsidR="00944123" w:rsidRPr="00D23709" w14:paraId="5C46B4D4" w14:textId="77777777" w:rsidTr="00A52019">
        <w:tc>
          <w:tcPr>
            <w:tcW w:w="1638" w:type="dxa"/>
            <w:gridSpan w:val="2"/>
          </w:tcPr>
          <w:p w14:paraId="7BA86B6B" w14:textId="77777777" w:rsidR="00944123" w:rsidRPr="006F009A" w:rsidRDefault="00944123" w:rsidP="00944123">
            <w:pPr>
              <w:rPr>
                <w:sz w:val="20"/>
                <w:szCs w:val="20"/>
                <w:lang w:val="en-US"/>
              </w:rPr>
            </w:pPr>
            <w:r w:rsidRPr="006F009A">
              <w:rPr>
                <w:sz w:val="20"/>
                <w:szCs w:val="20"/>
                <w:lang w:val="en-US"/>
              </w:rPr>
              <w:t>In Depth Interview</w:t>
            </w:r>
          </w:p>
        </w:tc>
        <w:tc>
          <w:tcPr>
            <w:tcW w:w="1800" w:type="dxa"/>
          </w:tcPr>
          <w:p w14:paraId="072DE1C9" w14:textId="77777777" w:rsidR="00944123" w:rsidRPr="006F009A" w:rsidRDefault="00944123" w:rsidP="00944123">
            <w:pPr>
              <w:rPr>
                <w:sz w:val="20"/>
                <w:szCs w:val="20"/>
                <w:lang w:val="en-US"/>
              </w:rPr>
            </w:pPr>
            <w:r w:rsidRPr="006F009A">
              <w:rPr>
                <w:sz w:val="20"/>
                <w:szCs w:val="20"/>
                <w:lang w:val="en-US"/>
              </w:rPr>
              <w:t>Adults</w:t>
            </w:r>
            <w:r>
              <w:rPr>
                <w:sz w:val="20"/>
                <w:szCs w:val="20"/>
                <w:lang w:val="en-US"/>
              </w:rPr>
              <w:t xml:space="preserve"> (men and women)</w:t>
            </w:r>
            <w:r w:rsidRPr="006F009A">
              <w:rPr>
                <w:sz w:val="20"/>
                <w:szCs w:val="20"/>
                <w:lang w:val="en-US"/>
              </w:rPr>
              <w:t xml:space="preserve"> with latrines </w:t>
            </w:r>
          </w:p>
        </w:tc>
        <w:tc>
          <w:tcPr>
            <w:tcW w:w="1800" w:type="dxa"/>
          </w:tcPr>
          <w:p w14:paraId="063B7D84"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334AEBD9"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if/how the intervention may have influenced personal behavior</w:t>
            </w:r>
          </w:p>
        </w:tc>
      </w:tr>
      <w:tr w:rsidR="00944123" w:rsidRPr="00D23709" w14:paraId="75E90647" w14:textId="77777777" w:rsidTr="00A52019">
        <w:tc>
          <w:tcPr>
            <w:tcW w:w="1638" w:type="dxa"/>
            <w:gridSpan w:val="2"/>
          </w:tcPr>
          <w:p w14:paraId="1F94106B" w14:textId="77777777" w:rsidR="00944123" w:rsidRPr="006F009A" w:rsidRDefault="00944123" w:rsidP="00944123">
            <w:pPr>
              <w:rPr>
                <w:sz w:val="20"/>
                <w:szCs w:val="20"/>
                <w:lang w:val="en-US"/>
              </w:rPr>
            </w:pPr>
            <w:r w:rsidRPr="006F009A">
              <w:rPr>
                <w:sz w:val="20"/>
                <w:szCs w:val="20"/>
                <w:lang w:val="en-US"/>
              </w:rPr>
              <w:t>In Depth Interview</w:t>
            </w:r>
          </w:p>
        </w:tc>
        <w:tc>
          <w:tcPr>
            <w:tcW w:w="1800" w:type="dxa"/>
          </w:tcPr>
          <w:p w14:paraId="0E46A5D3"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without latrines</w:t>
            </w:r>
          </w:p>
        </w:tc>
        <w:tc>
          <w:tcPr>
            <w:tcW w:w="1800" w:type="dxa"/>
          </w:tcPr>
          <w:p w14:paraId="47545808"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09C21695" w14:textId="77777777" w:rsidR="00944123" w:rsidRPr="006F009A" w:rsidRDefault="00944123" w:rsidP="00944123">
            <w:pPr>
              <w:rPr>
                <w:sz w:val="20"/>
                <w:szCs w:val="20"/>
                <w:lang w:val="en-US"/>
              </w:rPr>
            </w:pPr>
            <w:r w:rsidRPr="006F009A">
              <w:rPr>
                <w:sz w:val="20"/>
                <w:szCs w:val="20"/>
                <w:lang w:val="en-US"/>
              </w:rPr>
              <w:t xml:space="preserve">To identify perceptions of various intervention components and if/how the intervention may have influenced perceptions of latrine use and </w:t>
            </w:r>
            <w:r w:rsidRPr="006F009A">
              <w:rPr>
                <w:sz w:val="20"/>
                <w:szCs w:val="20"/>
                <w:lang w:val="en-US"/>
              </w:rPr>
              <w:lastRenderedPageBreak/>
              <w:t>interest in building a household latrine</w:t>
            </w:r>
          </w:p>
        </w:tc>
      </w:tr>
      <w:tr w:rsidR="00944123" w:rsidRPr="00D23709" w14:paraId="5F72A3DC" w14:textId="77777777" w:rsidTr="00A52019">
        <w:tc>
          <w:tcPr>
            <w:tcW w:w="1638" w:type="dxa"/>
            <w:gridSpan w:val="2"/>
          </w:tcPr>
          <w:p w14:paraId="07A2BBD2" w14:textId="77777777" w:rsidR="00944123" w:rsidRPr="006F009A" w:rsidRDefault="00944123" w:rsidP="00944123">
            <w:pPr>
              <w:rPr>
                <w:sz w:val="20"/>
                <w:szCs w:val="20"/>
                <w:lang w:val="en-US"/>
              </w:rPr>
            </w:pPr>
            <w:r w:rsidRPr="006F009A">
              <w:rPr>
                <w:sz w:val="20"/>
                <w:szCs w:val="20"/>
                <w:lang w:val="en-US"/>
              </w:rPr>
              <w:lastRenderedPageBreak/>
              <w:t>In Depth Interview</w:t>
            </w:r>
          </w:p>
        </w:tc>
        <w:tc>
          <w:tcPr>
            <w:tcW w:w="1800" w:type="dxa"/>
          </w:tcPr>
          <w:p w14:paraId="090C1BAB"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with latrines </w:t>
            </w:r>
          </w:p>
        </w:tc>
        <w:tc>
          <w:tcPr>
            <w:tcW w:w="1800" w:type="dxa"/>
          </w:tcPr>
          <w:p w14:paraId="308E2153" w14:textId="77777777" w:rsidR="00944123" w:rsidRPr="006F009A" w:rsidRDefault="00944123" w:rsidP="00944123">
            <w:pPr>
              <w:rPr>
                <w:sz w:val="20"/>
                <w:szCs w:val="20"/>
                <w:lang w:val="en-US"/>
              </w:rPr>
            </w:pPr>
            <w:r w:rsidRPr="006F009A">
              <w:rPr>
                <w:sz w:val="20"/>
                <w:szCs w:val="20"/>
                <w:lang w:val="en-US"/>
              </w:rPr>
              <w:t>10</w:t>
            </w:r>
          </w:p>
        </w:tc>
        <w:tc>
          <w:tcPr>
            <w:tcW w:w="3510" w:type="dxa"/>
          </w:tcPr>
          <w:p w14:paraId="57A13B74" w14:textId="77777777" w:rsidR="00944123" w:rsidRPr="006F009A" w:rsidRDefault="00944123" w:rsidP="00944123">
            <w:pPr>
              <w:rPr>
                <w:sz w:val="20"/>
                <w:szCs w:val="20"/>
                <w:lang w:val="en-US"/>
              </w:rPr>
            </w:pPr>
            <w:r w:rsidRPr="006F009A">
              <w:rPr>
                <w:sz w:val="20"/>
                <w:szCs w:val="20"/>
                <w:lang w:val="en-US"/>
              </w:rPr>
              <w:t xml:space="preserve">To identify emerging barriers and drivers to latrine use and not-use (in villages not receiving interventions) </w:t>
            </w:r>
          </w:p>
        </w:tc>
      </w:tr>
      <w:tr w:rsidR="00944123" w:rsidRPr="00D23709" w14:paraId="42EBC5FA" w14:textId="77777777" w:rsidTr="00A52019">
        <w:tc>
          <w:tcPr>
            <w:tcW w:w="1638" w:type="dxa"/>
            <w:gridSpan w:val="2"/>
          </w:tcPr>
          <w:p w14:paraId="4C051D24" w14:textId="77777777" w:rsidR="00944123" w:rsidRPr="006F009A" w:rsidRDefault="00944123" w:rsidP="00944123">
            <w:pPr>
              <w:rPr>
                <w:sz w:val="20"/>
                <w:szCs w:val="20"/>
                <w:lang w:val="en-US"/>
              </w:rPr>
            </w:pPr>
            <w:r w:rsidRPr="006F009A">
              <w:rPr>
                <w:sz w:val="20"/>
                <w:szCs w:val="20"/>
                <w:lang w:val="en-US"/>
              </w:rPr>
              <w:t>Focus Group Discussion</w:t>
            </w:r>
          </w:p>
        </w:tc>
        <w:tc>
          <w:tcPr>
            <w:tcW w:w="1800" w:type="dxa"/>
          </w:tcPr>
          <w:p w14:paraId="7B3BCF55"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who became latrine users in intervention villages</w:t>
            </w:r>
          </w:p>
        </w:tc>
        <w:tc>
          <w:tcPr>
            <w:tcW w:w="1800" w:type="dxa"/>
          </w:tcPr>
          <w:p w14:paraId="408DE73D" w14:textId="77777777" w:rsidR="00944123" w:rsidRPr="006F009A" w:rsidRDefault="00944123" w:rsidP="00944123">
            <w:pPr>
              <w:rPr>
                <w:sz w:val="20"/>
                <w:szCs w:val="20"/>
                <w:lang w:val="en-US"/>
              </w:rPr>
            </w:pPr>
            <w:r w:rsidRPr="006F009A">
              <w:rPr>
                <w:sz w:val="20"/>
                <w:szCs w:val="20"/>
                <w:lang w:val="en-US"/>
              </w:rPr>
              <w:t>40</w:t>
            </w:r>
          </w:p>
          <w:p w14:paraId="1EECF6A3" w14:textId="77777777" w:rsidR="00944123" w:rsidRPr="006F009A" w:rsidRDefault="00944123" w:rsidP="00944123">
            <w:pPr>
              <w:rPr>
                <w:sz w:val="20"/>
                <w:szCs w:val="20"/>
                <w:lang w:val="en-US"/>
              </w:rPr>
            </w:pPr>
            <w:r w:rsidRPr="006F009A">
              <w:rPr>
                <w:sz w:val="20"/>
                <w:szCs w:val="20"/>
                <w:lang w:val="en-US"/>
              </w:rPr>
              <w:t xml:space="preserve">Approx. 4 FGDs </w:t>
            </w:r>
            <w:r>
              <w:rPr>
                <w:sz w:val="20"/>
                <w:szCs w:val="20"/>
                <w:lang w:val="en-US"/>
              </w:rPr>
              <w:t xml:space="preserve">(sex specific) </w:t>
            </w:r>
            <w:r w:rsidRPr="006F009A">
              <w:rPr>
                <w:sz w:val="20"/>
                <w:szCs w:val="20"/>
                <w:lang w:val="en-US"/>
              </w:rPr>
              <w:t>with 6-10 participants each</w:t>
            </w:r>
          </w:p>
        </w:tc>
        <w:tc>
          <w:tcPr>
            <w:tcW w:w="3510" w:type="dxa"/>
          </w:tcPr>
          <w:p w14:paraId="03BE9F23"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if/how the intervention may have influenced personal behavior; to discuss if and how the intervention influence social norms</w:t>
            </w:r>
          </w:p>
        </w:tc>
      </w:tr>
      <w:tr w:rsidR="00944123" w:rsidRPr="00D23709" w14:paraId="18ACACA2" w14:textId="77777777" w:rsidTr="00A52019">
        <w:tc>
          <w:tcPr>
            <w:tcW w:w="1638" w:type="dxa"/>
            <w:gridSpan w:val="2"/>
          </w:tcPr>
          <w:p w14:paraId="6A16CD80" w14:textId="77777777" w:rsidR="00944123" w:rsidRPr="006F009A" w:rsidRDefault="00944123" w:rsidP="00944123">
            <w:pPr>
              <w:rPr>
                <w:sz w:val="20"/>
                <w:szCs w:val="20"/>
                <w:lang w:val="en-US"/>
              </w:rPr>
            </w:pPr>
            <w:r w:rsidRPr="006F009A">
              <w:rPr>
                <w:sz w:val="20"/>
                <w:szCs w:val="20"/>
                <w:lang w:val="en-US"/>
              </w:rPr>
              <w:t>Focus Group Discussion</w:t>
            </w:r>
          </w:p>
        </w:tc>
        <w:tc>
          <w:tcPr>
            <w:tcW w:w="1800" w:type="dxa"/>
          </w:tcPr>
          <w:p w14:paraId="07D6A4DC" w14:textId="77777777" w:rsidR="00944123" w:rsidRPr="006F009A" w:rsidRDefault="00944123" w:rsidP="00944123">
            <w:pPr>
              <w:rPr>
                <w:sz w:val="20"/>
                <w:szCs w:val="20"/>
                <w:lang w:val="en-US"/>
              </w:rPr>
            </w:pPr>
            <w:r w:rsidRPr="006F009A">
              <w:rPr>
                <w:sz w:val="20"/>
                <w:szCs w:val="20"/>
                <w:lang w:val="en-US"/>
              </w:rPr>
              <w:t xml:space="preserve">Adults </w:t>
            </w:r>
            <w:r>
              <w:rPr>
                <w:sz w:val="20"/>
                <w:szCs w:val="20"/>
                <w:lang w:val="en-US"/>
              </w:rPr>
              <w:t>(men and women)</w:t>
            </w:r>
            <w:r w:rsidRPr="006F009A">
              <w:rPr>
                <w:sz w:val="20"/>
                <w:szCs w:val="20"/>
                <w:lang w:val="en-US"/>
              </w:rPr>
              <w:t xml:space="preserve"> who continued to not use latrines in intervention villages</w:t>
            </w:r>
            <w:r w:rsidRPr="006F009A" w:rsidDel="00E45273">
              <w:rPr>
                <w:sz w:val="20"/>
                <w:szCs w:val="20"/>
                <w:lang w:val="en-US"/>
              </w:rPr>
              <w:t xml:space="preserve"> </w:t>
            </w:r>
          </w:p>
        </w:tc>
        <w:tc>
          <w:tcPr>
            <w:tcW w:w="1800" w:type="dxa"/>
          </w:tcPr>
          <w:p w14:paraId="507F3AFA" w14:textId="77777777" w:rsidR="00944123" w:rsidRPr="006F009A" w:rsidRDefault="00944123" w:rsidP="00944123">
            <w:pPr>
              <w:rPr>
                <w:sz w:val="20"/>
                <w:szCs w:val="20"/>
                <w:lang w:val="en-US"/>
              </w:rPr>
            </w:pPr>
            <w:r w:rsidRPr="006F009A">
              <w:rPr>
                <w:sz w:val="20"/>
                <w:szCs w:val="20"/>
                <w:lang w:val="en-US"/>
              </w:rPr>
              <w:t>40</w:t>
            </w:r>
          </w:p>
          <w:p w14:paraId="3C06655B" w14:textId="77777777" w:rsidR="00944123" w:rsidRPr="006F009A" w:rsidRDefault="00944123" w:rsidP="00944123">
            <w:pPr>
              <w:rPr>
                <w:b/>
                <w:i/>
                <w:sz w:val="20"/>
                <w:szCs w:val="20"/>
                <w:lang w:val="en-US"/>
              </w:rPr>
            </w:pPr>
            <w:r w:rsidRPr="006F009A">
              <w:rPr>
                <w:sz w:val="20"/>
                <w:szCs w:val="20"/>
                <w:lang w:val="en-US"/>
              </w:rPr>
              <w:t xml:space="preserve">Approx. 4 FGDs </w:t>
            </w:r>
            <w:r>
              <w:rPr>
                <w:sz w:val="20"/>
                <w:szCs w:val="20"/>
                <w:lang w:val="en-US"/>
              </w:rPr>
              <w:t xml:space="preserve">(sex specific) </w:t>
            </w:r>
            <w:r w:rsidRPr="006F009A">
              <w:rPr>
                <w:sz w:val="20"/>
                <w:szCs w:val="20"/>
                <w:lang w:val="en-US"/>
              </w:rPr>
              <w:t>with 6-10 participants each</w:t>
            </w:r>
          </w:p>
        </w:tc>
        <w:tc>
          <w:tcPr>
            <w:tcW w:w="3510" w:type="dxa"/>
          </w:tcPr>
          <w:p w14:paraId="5C6B3A69" w14:textId="77777777" w:rsidR="00944123" w:rsidRPr="006F009A" w:rsidRDefault="00944123" w:rsidP="00944123">
            <w:pPr>
              <w:rPr>
                <w:sz w:val="20"/>
                <w:szCs w:val="20"/>
                <w:lang w:val="en-US"/>
              </w:rPr>
            </w:pPr>
            <w:r w:rsidRPr="006F009A">
              <w:rPr>
                <w:sz w:val="20"/>
                <w:szCs w:val="20"/>
                <w:lang w:val="en-US"/>
              </w:rPr>
              <w:t>To identify perceptions of various intervention components and why the intervention did not influence behavior</w:t>
            </w:r>
          </w:p>
        </w:tc>
      </w:tr>
      <w:tr w:rsidR="00944123" w:rsidRPr="00D23709" w14:paraId="7554004F" w14:textId="77777777" w:rsidTr="00A52019">
        <w:tc>
          <w:tcPr>
            <w:tcW w:w="3438" w:type="dxa"/>
            <w:gridSpan w:val="3"/>
          </w:tcPr>
          <w:p w14:paraId="33677834" w14:textId="77777777" w:rsidR="00944123" w:rsidRPr="006F009A" w:rsidRDefault="00944123" w:rsidP="00944123">
            <w:pPr>
              <w:rPr>
                <w:sz w:val="20"/>
                <w:szCs w:val="20"/>
                <w:lang w:val="en-US"/>
              </w:rPr>
            </w:pPr>
            <w:r w:rsidRPr="006F009A">
              <w:rPr>
                <w:b/>
                <w:sz w:val="20"/>
                <w:szCs w:val="20"/>
                <w:lang w:val="en-US"/>
              </w:rPr>
              <w:t>Total for qualitative activities in subset of 6 villages</w:t>
            </w:r>
            <w:r w:rsidRPr="006F009A" w:rsidDel="0002552D">
              <w:rPr>
                <w:sz w:val="20"/>
                <w:szCs w:val="20"/>
                <w:lang w:val="en-US"/>
              </w:rPr>
              <w:t xml:space="preserve"> </w:t>
            </w:r>
          </w:p>
        </w:tc>
        <w:tc>
          <w:tcPr>
            <w:tcW w:w="1800" w:type="dxa"/>
          </w:tcPr>
          <w:p w14:paraId="237B22F5" w14:textId="77777777" w:rsidR="00944123" w:rsidRPr="006F009A" w:rsidRDefault="00944123" w:rsidP="00944123">
            <w:pPr>
              <w:rPr>
                <w:sz w:val="20"/>
                <w:szCs w:val="20"/>
                <w:lang w:val="en-US"/>
              </w:rPr>
            </w:pPr>
            <w:r w:rsidRPr="006F009A">
              <w:rPr>
                <w:sz w:val="20"/>
                <w:szCs w:val="20"/>
                <w:lang w:val="en-US"/>
              </w:rPr>
              <w:t>110</w:t>
            </w:r>
          </w:p>
        </w:tc>
        <w:tc>
          <w:tcPr>
            <w:tcW w:w="3510" w:type="dxa"/>
          </w:tcPr>
          <w:p w14:paraId="45F8D018" w14:textId="77777777" w:rsidR="00944123" w:rsidRPr="006F009A" w:rsidRDefault="00944123" w:rsidP="00944123">
            <w:pPr>
              <w:rPr>
                <w:sz w:val="20"/>
                <w:szCs w:val="20"/>
                <w:lang w:val="en-US"/>
              </w:rPr>
            </w:pPr>
          </w:p>
        </w:tc>
      </w:tr>
    </w:tbl>
    <w:p w14:paraId="1419E6C7" w14:textId="77777777" w:rsidR="00CA05CC" w:rsidRPr="006A6D27" w:rsidRDefault="00CA05CC" w:rsidP="00CA05CC">
      <w:pPr>
        <w:rPr>
          <w:b/>
        </w:rPr>
      </w:pPr>
    </w:p>
    <w:p w14:paraId="1FBFE6B0" w14:textId="77777777" w:rsidR="00472C50" w:rsidRDefault="00CC3D25" w:rsidP="002B7F94">
      <w:pPr>
        <w:pStyle w:val="ListParagraph"/>
        <w:numPr>
          <w:ilvl w:val="2"/>
          <w:numId w:val="15"/>
        </w:numPr>
        <w:ind w:left="1350" w:hanging="630"/>
        <w:rPr>
          <w:b/>
        </w:rPr>
      </w:pPr>
      <w:r w:rsidRPr="006A6D27">
        <w:rPr>
          <w:b/>
        </w:rPr>
        <w:t>W</w:t>
      </w:r>
      <w:r w:rsidR="00D11055" w:rsidRPr="006A6D27">
        <w:rPr>
          <w:b/>
        </w:rPr>
        <w:t>hat is the hypothesised list of interviewees</w:t>
      </w:r>
      <w:r w:rsidR="00F123B6" w:rsidRPr="006A6D27">
        <w:rPr>
          <w:b/>
        </w:rPr>
        <w:t>/targets (</w:t>
      </w:r>
      <w:proofErr w:type="spellStart"/>
      <w:r w:rsidR="00F123B6" w:rsidRPr="006A6D27">
        <w:rPr>
          <w:b/>
        </w:rPr>
        <w:t>i.e</w:t>
      </w:r>
      <w:proofErr w:type="spellEnd"/>
      <w:r w:rsidR="00F123B6" w:rsidRPr="006A6D27">
        <w:rPr>
          <w:b/>
        </w:rPr>
        <w:t xml:space="preserve"> types of </w:t>
      </w:r>
      <w:r w:rsidR="00C709D5" w:rsidRPr="006A6D27">
        <w:rPr>
          <w:b/>
        </w:rPr>
        <w:t>actors or</w:t>
      </w:r>
      <w:r w:rsidR="00F123B6" w:rsidRPr="006A6D27">
        <w:rPr>
          <w:b/>
        </w:rPr>
        <w:t xml:space="preserve"> stakeholders</w:t>
      </w:r>
      <w:r w:rsidR="00C709D5" w:rsidRPr="006A6D27">
        <w:rPr>
          <w:b/>
        </w:rPr>
        <w:t xml:space="preserve"> who will be interviewed</w:t>
      </w:r>
      <w:r w:rsidR="00893A1D" w:rsidRPr="006A6D27">
        <w:rPr>
          <w:b/>
        </w:rPr>
        <w:t xml:space="preserve">, </w:t>
      </w:r>
      <w:r w:rsidR="00F123B6" w:rsidRPr="006A6D27">
        <w:rPr>
          <w:b/>
        </w:rPr>
        <w:t xml:space="preserve">anticipated </w:t>
      </w:r>
      <w:r w:rsidR="00C709D5" w:rsidRPr="006A6D27">
        <w:rPr>
          <w:b/>
        </w:rPr>
        <w:t>interview formats</w:t>
      </w:r>
      <w:r w:rsidR="00893A1D" w:rsidRPr="006A6D27">
        <w:rPr>
          <w:b/>
        </w:rPr>
        <w:t xml:space="preserve"> and expected number of respondents)</w:t>
      </w:r>
      <w:r w:rsidR="00F123B6" w:rsidRPr="006A6D27">
        <w:rPr>
          <w:b/>
        </w:rPr>
        <w:t xml:space="preserve">? </w:t>
      </w:r>
      <w:r w:rsidR="006035E8" w:rsidRPr="006A6D27">
        <w:rPr>
          <w:b/>
        </w:rPr>
        <w:t xml:space="preserve">You may wish to present this information in a table. </w:t>
      </w:r>
    </w:p>
    <w:p w14:paraId="0E42211B" w14:textId="7B4180BB" w:rsidR="00D23709" w:rsidRPr="00D23709" w:rsidRDefault="00D23709" w:rsidP="00D23709">
      <w:pPr>
        <w:ind w:left="1350"/>
      </w:pPr>
      <w:r>
        <w:t xml:space="preserve">See table above. </w:t>
      </w:r>
    </w:p>
    <w:p w14:paraId="2C1EE6D7" w14:textId="77777777" w:rsidR="002A3F5E" w:rsidRPr="002A3F5E" w:rsidRDefault="002A3F5E" w:rsidP="002A3F5E">
      <w:pPr>
        <w:rPr>
          <w:b/>
        </w:rPr>
      </w:pPr>
    </w:p>
    <w:p w14:paraId="592F883E" w14:textId="1948EA33" w:rsidR="00B321E4" w:rsidRPr="00A52019" w:rsidRDefault="0008573B" w:rsidP="00D23709">
      <w:pPr>
        <w:pStyle w:val="ListParagraph"/>
        <w:numPr>
          <w:ilvl w:val="2"/>
          <w:numId w:val="15"/>
        </w:numPr>
        <w:spacing w:after="0" w:line="220" w:lineRule="exact"/>
        <w:ind w:left="1350" w:hanging="630"/>
        <w:rPr>
          <w:b/>
        </w:rPr>
      </w:pPr>
      <w:r w:rsidRPr="006A6D27">
        <w:rPr>
          <w:b/>
        </w:rPr>
        <w:t>What</w:t>
      </w:r>
      <w:r w:rsidRPr="006A6D27">
        <w:rPr>
          <w:b/>
          <w:spacing w:val="-22"/>
        </w:rPr>
        <w:t xml:space="preserve"> </w:t>
      </w:r>
      <w:r w:rsidRPr="006A6D27">
        <w:rPr>
          <w:b/>
        </w:rPr>
        <w:t>(groups</w:t>
      </w:r>
      <w:r w:rsidRPr="006A6D27">
        <w:rPr>
          <w:b/>
          <w:spacing w:val="-21"/>
        </w:rPr>
        <w:t xml:space="preserve"> </w:t>
      </w:r>
      <w:r w:rsidRPr="006A6D27">
        <w:rPr>
          <w:b/>
          <w:spacing w:val="5"/>
        </w:rPr>
        <w:t>of)</w:t>
      </w:r>
      <w:r w:rsidRPr="006A6D27">
        <w:rPr>
          <w:b/>
          <w:spacing w:val="-21"/>
        </w:rPr>
        <w:t xml:space="preserve"> </w:t>
      </w:r>
      <w:r w:rsidRPr="006A6D27">
        <w:rPr>
          <w:b/>
        </w:rPr>
        <w:t>indicators</w:t>
      </w:r>
      <w:r w:rsidRPr="006A6D27">
        <w:rPr>
          <w:b/>
          <w:spacing w:val="-22"/>
        </w:rPr>
        <w:t xml:space="preserve"> </w:t>
      </w:r>
      <w:r w:rsidRPr="006A6D27">
        <w:rPr>
          <w:b/>
        </w:rPr>
        <w:t>will</w:t>
      </w:r>
      <w:r w:rsidRPr="006A6D27">
        <w:rPr>
          <w:b/>
          <w:spacing w:val="-21"/>
        </w:rPr>
        <w:t xml:space="preserve"> </w:t>
      </w:r>
      <w:r w:rsidRPr="006A6D27">
        <w:rPr>
          <w:b/>
          <w:spacing w:val="-3"/>
        </w:rPr>
        <w:t>each</w:t>
      </w:r>
      <w:r w:rsidRPr="006A6D27">
        <w:rPr>
          <w:b/>
          <w:spacing w:val="-21"/>
        </w:rPr>
        <w:t xml:space="preserve"> </w:t>
      </w:r>
      <w:r w:rsidRPr="006A6D27">
        <w:rPr>
          <w:b/>
        </w:rPr>
        <w:t>instrument</w:t>
      </w:r>
      <w:r w:rsidRPr="006A6D27">
        <w:rPr>
          <w:b/>
          <w:spacing w:val="-22"/>
        </w:rPr>
        <w:t xml:space="preserve"> </w:t>
      </w:r>
      <w:r w:rsidRPr="006A6D27">
        <w:rPr>
          <w:b/>
          <w:spacing w:val="-4"/>
        </w:rPr>
        <w:t>co</w:t>
      </w:r>
      <w:r w:rsidRPr="006A6D27">
        <w:rPr>
          <w:b/>
          <w:spacing w:val="-3"/>
        </w:rPr>
        <w:t>v</w:t>
      </w:r>
      <w:r w:rsidRPr="006A6D27">
        <w:rPr>
          <w:b/>
          <w:spacing w:val="-4"/>
        </w:rPr>
        <w:t>er?</w:t>
      </w:r>
      <w:r w:rsidR="00935256" w:rsidRPr="006A6D27">
        <w:rPr>
          <w:b/>
          <w:spacing w:val="-4"/>
        </w:rPr>
        <w:t xml:space="preserve"> </w:t>
      </w:r>
    </w:p>
    <w:p w14:paraId="782AB1DF" w14:textId="77777777" w:rsidR="00A52019" w:rsidRDefault="00A52019" w:rsidP="00A52019">
      <w:pPr>
        <w:spacing w:after="0" w:line="220" w:lineRule="exact"/>
        <w:rPr>
          <w:b/>
        </w:rPr>
      </w:pPr>
    </w:p>
    <w:p w14:paraId="7F84616C" w14:textId="737E5F35" w:rsidR="00A52019" w:rsidRPr="00A52019" w:rsidRDefault="00A52019" w:rsidP="00A52019">
      <w:pPr>
        <w:spacing w:after="0" w:line="220" w:lineRule="exact"/>
        <w:ind w:left="1350"/>
      </w:pPr>
      <w:r>
        <w:t>The table below describes the indicators each instrument will cover</w:t>
      </w:r>
      <w:r w:rsidR="00487C90">
        <w:t xml:space="preserve"> (Q 4.1.3) as well as how each tool was or will e developed (Q4.1.4)</w:t>
      </w:r>
      <w:r>
        <w:t>.</w:t>
      </w:r>
    </w:p>
    <w:p w14:paraId="4E243217" w14:textId="77777777" w:rsidR="00B321E4" w:rsidRPr="00B321E4" w:rsidRDefault="00B321E4" w:rsidP="00B321E4">
      <w:pPr>
        <w:rPr>
          <w:b/>
        </w:rPr>
      </w:pPr>
    </w:p>
    <w:p w14:paraId="12766D65" w14:textId="69691E69" w:rsidR="00FB5D35" w:rsidRPr="00742709" w:rsidRDefault="0008573B" w:rsidP="00742709">
      <w:pPr>
        <w:pStyle w:val="ListParagraph"/>
        <w:numPr>
          <w:ilvl w:val="2"/>
          <w:numId w:val="15"/>
        </w:numPr>
        <w:ind w:left="1350" w:hanging="630"/>
        <w:rPr>
          <w:b/>
        </w:rPr>
      </w:pPr>
      <w:r w:rsidRPr="006A6D27">
        <w:rPr>
          <w:b/>
        </w:rPr>
        <w:t xml:space="preserve">How </w:t>
      </w:r>
      <w:r w:rsidR="00A87077" w:rsidRPr="006A6D27">
        <w:rPr>
          <w:b/>
        </w:rPr>
        <w:t>will</w:t>
      </w:r>
      <w:r w:rsidRPr="006A6D27">
        <w:rPr>
          <w:b/>
        </w:rPr>
        <w:t xml:space="preserve"> each instrument </w:t>
      </w:r>
      <w:r w:rsidR="00A87077" w:rsidRPr="006A6D27">
        <w:rPr>
          <w:b/>
        </w:rPr>
        <w:t xml:space="preserve">be </w:t>
      </w:r>
      <w:r w:rsidRPr="006A6D27">
        <w:rPr>
          <w:b/>
        </w:rPr>
        <w:t>developed?</w:t>
      </w:r>
    </w:p>
    <w:p w14:paraId="694D444E" w14:textId="4B7CE264" w:rsidR="00FB5D35" w:rsidRPr="00A52019" w:rsidRDefault="00FB5D35" w:rsidP="00FB5D35">
      <w:pPr>
        <w:spacing w:after="0" w:line="220" w:lineRule="exact"/>
        <w:ind w:left="1350"/>
      </w:pPr>
      <w:r>
        <w:t xml:space="preserve">The table </w:t>
      </w:r>
      <w:r w:rsidR="00487C90">
        <w:t>above</w:t>
      </w:r>
      <w:r>
        <w:t xml:space="preserve"> describes how each instrument was or will be developed.</w:t>
      </w:r>
    </w:p>
    <w:p w14:paraId="05C70014" w14:textId="77777777" w:rsidR="00A52019" w:rsidRPr="00A52019" w:rsidRDefault="00A52019" w:rsidP="00487C90">
      <w:pPr>
        <w:rPr>
          <w:b/>
        </w:rPr>
      </w:pPr>
    </w:p>
    <w:p w14:paraId="240C63D8" w14:textId="45C6066C" w:rsidR="0008573B" w:rsidRPr="00333B43" w:rsidRDefault="00C00D89" w:rsidP="002B7F94">
      <w:pPr>
        <w:pStyle w:val="ListParagraph"/>
        <w:numPr>
          <w:ilvl w:val="2"/>
          <w:numId w:val="15"/>
        </w:numPr>
        <w:ind w:left="1350" w:hanging="630"/>
        <w:rPr>
          <w:b/>
        </w:rPr>
      </w:pPr>
      <w:r w:rsidRPr="00333B43">
        <w:rPr>
          <w:b/>
        </w:rPr>
        <w:t>Please comment on the validity and reliability of each instrument, including any anticipated validation checks.</w:t>
      </w:r>
    </w:p>
    <w:p w14:paraId="1105FFAE" w14:textId="6FD44B67" w:rsidR="00487C90" w:rsidRDefault="00742709" w:rsidP="00742709">
      <w:pPr>
        <w:ind w:left="1350"/>
      </w:pPr>
      <w:r>
        <w:t xml:space="preserve">For </w:t>
      </w:r>
      <w:r w:rsidRPr="000C46F6">
        <w:t>Latrine Use</w:t>
      </w:r>
      <w:r>
        <w:rPr>
          <w:i/>
        </w:rPr>
        <w:t xml:space="preserve">: </w:t>
      </w:r>
      <w:r w:rsidR="004F132A">
        <w:t>R</w:t>
      </w:r>
      <w:r w:rsidR="004F132A" w:rsidRPr="00851F96">
        <w:t>esearche</w:t>
      </w:r>
      <w:r w:rsidR="004F132A">
        <w:t xml:space="preserve">rs, </w:t>
      </w:r>
      <w:r w:rsidR="000C46F6">
        <w:t>and 3ie</w:t>
      </w:r>
      <w:r w:rsidR="004F132A">
        <w:t xml:space="preserve"> and rice</w:t>
      </w:r>
      <w:r w:rsidR="000C46F6">
        <w:t xml:space="preserve"> affiliates</w:t>
      </w:r>
      <w:r w:rsidR="004F132A">
        <w:t xml:space="preserve"> determined t</w:t>
      </w:r>
      <w:r w:rsidR="004F132A" w:rsidRPr="00851F96">
        <w:t xml:space="preserve">he key indicators </w:t>
      </w:r>
      <w:r w:rsidR="004F132A">
        <w:t>for</w:t>
      </w:r>
      <w:r w:rsidR="004F132A" w:rsidRPr="00851F96">
        <w:t xml:space="preserve"> latrine use collectively</w:t>
      </w:r>
      <w:r>
        <w:t xml:space="preserve">. </w:t>
      </w:r>
      <w:r w:rsidR="004F132A">
        <w:t xml:space="preserve">Observations of the latrines will be carried out as a validation check. If latrines are deemed to be non-functional </w:t>
      </w:r>
      <w:r w:rsidR="000C46F6">
        <w:t xml:space="preserve">(i.e. missing pipe connections, etc.) </w:t>
      </w:r>
      <w:r w:rsidR="004F132A">
        <w:t>or to not have evidence of any recent use (i.e. used for storage, no water vessels/shoes/ worn path to facility, etc</w:t>
      </w:r>
      <w:r w:rsidR="000C46F6">
        <w:t>.</w:t>
      </w:r>
      <w:r w:rsidR="004F132A">
        <w:t xml:space="preserve">), </w:t>
      </w:r>
      <w:r w:rsidR="000C46F6">
        <w:t>reports of use will be called into question.</w:t>
      </w:r>
    </w:p>
    <w:p w14:paraId="0E15C478" w14:textId="25D4BBAD" w:rsidR="00AC21FC" w:rsidRPr="00AC21FC" w:rsidRDefault="000C46F6" w:rsidP="00AC21FC">
      <w:pPr>
        <w:ind w:left="1350"/>
        <w:rPr>
          <w:lang w:val="en-US"/>
        </w:rPr>
      </w:pPr>
      <w:r>
        <w:lastRenderedPageBreak/>
        <w:t>For Behavioural Determinants: Indicators for the various behavioural determinants under investigation (see table above and survey document) were created based on a review of relevant literature and with support from relevant technical documents (See</w:t>
      </w:r>
      <w:r w:rsidR="00AC21FC">
        <w:t>:</w:t>
      </w:r>
      <w:r>
        <w:t xml:space="preserve"> </w:t>
      </w:r>
      <w:proofErr w:type="spellStart"/>
      <w:r w:rsidRPr="000C46F6">
        <w:rPr>
          <w:lang w:val="en-US"/>
        </w:rPr>
        <w:t>Mosler</w:t>
      </w:r>
      <w:proofErr w:type="spellEnd"/>
      <w:r w:rsidRPr="000C46F6">
        <w:rPr>
          <w:lang w:val="en-US"/>
        </w:rPr>
        <w:t>, H</w:t>
      </w:r>
      <w:proofErr w:type="gramStart"/>
      <w:r w:rsidRPr="000C46F6">
        <w:rPr>
          <w:lang w:val="en-US"/>
        </w:rPr>
        <w:t>.-</w:t>
      </w:r>
      <w:proofErr w:type="gramEnd"/>
      <w:r w:rsidRPr="000C46F6">
        <w:rPr>
          <w:lang w:val="en-US"/>
        </w:rPr>
        <w:t xml:space="preserve">J., &amp; </w:t>
      </w:r>
      <w:proofErr w:type="spellStart"/>
      <w:r w:rsidRPr="000C46F6">
        <w:rPr>
          <w:lang w:val="en-US"/>
        </w:rPr>
        <w:t>Contzen</w:t>
      </w:r>
      <w:proofErr w:type="spellEnd"/>
      <w:r w:rsidRPr="000C46F6">
        <w:rPr>
          <w:lang w:val="en-US"/>
        </w:rPr>
        <w:t xml:space="preserve">, N. (2016). </w:t>
      </w:r>
      <w:proofErr w:type="gramStart"/>
      <w:r w:rsidRPr="000C46F6">
        <w:rPr>
          <w:lang w:val="en-US"/>
        </w:rPr>
        <w:t>Systematic behavior change in water, sanitation and hygiene.</w:t>
      </w:r>
      <w:proofErr w:type="gramEnd"/>
      <w:r w:rsidRPr="000C46F6">
        <w:rPr>
          <w:lang w:val="en-US"/>
        </w:rPr>
        <w:t xml:space="preserve"> A practical guide using the RANAS approach. Version 1.1. </w:t>
      </w:r>
      <w:proofErr w:type="spellStart"/>
      <w:r w:rsidRPr="000C46F6">
        <w:rPr>
          <w:lang w:val="en-US"/>
        </w:rPr>
        <w:t>D</w:t>
      </w:r>
      <w:r>
        <w:rPr>
          <w:lang w:val="en-US"/>
        </w:rPr>
        <w:t>übendorf</w:t>
      </w:r>
      <w:proofErr w:type="spellEnd"/>
      <w:r>
        <w:rPr>
          <w:lang w:val="en-US"/>
        </w:rPr>
        <w:t xml:space="preserve">, Switzerland: </w:t>
      </w:r>
      <w:proofErr w:type="spellStart"/>
      <w:r>
        <w:rPr>
          <w:lang w:val="en-US"/>
        </w:rPr>
        <w:t>Eawag</w:t>
      </w:r>
      <w:proofErr w:type="spellEnd"/>
      <w:proofErr w:type="gramStart"/>
      <w:r>
        <w:rPr>
          <w:lang w:val="en-US"/>
        </w:rPr>
        <w:t>.;</w:t>
      </w:r>
      <w:proofErr w:type="gramEnd"/>
      <w:r>
        <w:rPr>
          <w:lang w:val="en-US"/>
        </w:rPr>
        <w:t xml:space="preserve"> </w:t>
      </w:r>
      <w:proofErr w:type="spellStart"/>
      <w:r w:rsidR="00AC21FC" w:rsidRPr="00AC21FC">
        <w:rPr>
          <w:lang w:val="en-US"/>
        </w:rPr>
        <w:t>Bicchieri</w:t>
      </w:r>
      <w:proofErr w:type="spellEnd"/>
      <w:r w:rsidR="00AC21FC" w:rsidRPr="00AC21FC">
        <w:rPr>
          <w:lang w:val="en-US"/>
        </w:rPr>
        <w:t>, C. (2016). </w:t>
      </w:r>
      <w:r w:rsidR="00AC21FC" w:rsidRPr="00AC21FC">
        <w:rPr>
          <w:i/>
          <w:iCs/>
          <w:lang w:val="en-US"/>
        </w:rPr>
        <w:t>Norms in the wild: How to diagnose, measure, and change social norms</w:t>
      </w:r>
      <w:r w:rsidR="0008776B">
        <w:rPr>
          <w:lang w:val="en-US"/>
        </w:rPr>
        <w:t xml:space="preserve">. </w:t>
      </w:r>
      <w:proofErr w:type="gramStart"/>
      <w:r w:rsidR="0008776B">
        <w:rPr>
          <w:lang w:val="en-US"/>
        </w:rPr>
        <w:t>Oxford University Press</w:t>
      </w:r>
      <w:r w:rsidR="00AC21FC">
        <w:rPr>
          <w:lang w:val="en-US"/>
        </w:rPr>
        <w:t>).</w:t>
      </w:r>
      <w:proofErr w:type="gramEnd"/>
      <w:r w:rsidR="00AC21FC">
        <w:rPr>
          <w:lang w:val="en-US"/>
        </w:rPr>
        <w:t xml:space="preserve"> Construct validity for each of these determinants will be assessed using confirmatory factor analysis (CFA). </w:t>
      </w:r>
      <w:r w:rsidR="00B02583">
        <w:rPr>
          <w:lang w:val="en-US"/>
        </w:rPr>
        <w:t xml:space="preserve">Reliability will be </w:t>
      </w:r>
      <w:r w:rsidR="0008776B">
        <w:rPr>
          <w:lang w:val="en-US"/>
        </w:rPr>
        <w:t>assessed</w:t>
      </w:r>
      <w:r w:rsidR="00B02583">
        <w:rPr>
          <w:lang w:val="en-US"/>
        </w:rPr>
        <w:t xml:space="preserve"> using </w:t>
      </w:r>
      <w:proofErr w:type="spellStart"/>
      <w:r w:rsidR="00B02583">
        <w:rPr>
          <w:lang w:val="en-US"/>
        </w:rPr>
        <w:t>chronbach’s</w:t>
      </w:r>
      <w:proofErr w:type="spellEnd"/>
      <w:r w:rsidR="00B02583">
        <w:rPr>
          <w:lang w:val="en-US"/>
        </w:rPr>
        <w:t xml:space="preserve"> alpha.</w:t>
      </w:r>
      <w:r w:rsidR="00AC21FC">
        <w:rPr>
          <w:lang w:val="en-US"/>
        </w:rPr>
        <w:t xml:space="preserve"> </w:t>
      </w:r>
    </w:p>
    <w:p w14:paraId="440A8BEA" w14:textId="77777777" w:rsidR="00333B43" w:rsidRPr="00AC21FC" w:rsidRDefault="00B02583" w:rsidP="00333B43">
      <w:pPr>
        <w:ind w:left="1350"/>
        <w:rPr>
          <w:lang w:val="en-US"/>
        </w:rPr>
      </w:pPr>
      <w:r>
        <w:t xml:space="preserve">For Socio-economic status: </w:t>
      </w:r>
      <w:r w:rsidR="0008776B">
        <w:t xml:space="preserve">We will use principle components analysis (PCA) to assess construct validity of our SES index. </w:t>
      </w:r>
      <w:r w:rsidR="00333B43">
        <w:rPr>
          <w:lang w:val="en-US"/>
        </w:rPr>
        <w:t xml:space="preserve">Reliability will be assessed using </w:t>
      </w:r>
      <w:proofErr w:type="spellStart"/>
      <w:r w:rsidR="00333B43">
        <w:rPr>
          <w:lang w:val="en-US"/>
        </w:rPr>
        <w:t>chronbach’s</w:t>
      </w:r>
      <w:proofErr w:type="spellEnd"/>
      <w:r w:rsidR="00333B43">
        <w:rPr>
          <w:lang w:val="en-US"/>
        </w:rPr>
        <w:t xml:space="preserve"> alpha. </w:t>
      </w:r>
    </w:p>
    <w:p w14:paraId="2B1995F5" w14:textId="5246A435" w:rsidR="000C46F6" w:rsidRPr="000C46F6" w:rsidRDefault="000C46F6" w:rsidP="000C46F6">
      <w:pPr>
        <w:ind w:left="1350"/>
        <w:rPr>
          <w:lang w:val="en-US"/>
        </w:rPr>
      </w:pPr>
    </w:p>
    <w:p w14:paraId="3E5DADB9" w14:textId="05B4EB93" w:rsidR="000C46F6" w:rsidRPr="00851F96" w:rsidRDefault="000C46F6" w:rsidP="00742709">
      <w:pPr>
        <w:ind w:left="1350"/>
      </w:pPr>
    </w:p>
    <w:p w14:paraId="38AE8C29" w14:textId="77777777" w:rsidR="00487C90" w:rsidRPr="00487C90" w:rsidRDefault="00487C90" w:rsidP="00487C90">
      <w:pPr>
        <w:rPr>
          <w:b/>
        </w:rPr>
      </w:pPr>
    </w:p>
    <w:p w14:paraId="30FA9EE4" w14:textId="77777777" w:rsidR="002B7F94" w:rsidRPr="00472C50" w:rsidRDefault="002B7F94" w:rsidP="002B7F94">
      <w:pPr>
        <w:pStyle w:val="ListParagraph"/>
        <w:ind w:left="1224"/>
        <w:rPr>
          <w:b/>
        </w:rPr>
      </w:pPr>
    </w:p>
    <w:p w14:paraId="7DDAFB92" w14:textId="77777777" w:rsidR="0008573B" w:rsidRPr="00472C50" w:rsidRDefault="00AB75E1" w:rsidP="00472C50">
      <w:pPr>
        <w:pStyle w:val="ListParagraph"/>
        <w:numPr>
          <w:ilvl w:val="1"/>
          <w:numId w:val="15"/>
        </w:numPr>
        <w:rPr>
          <w:b/>
        </w:rPr>
      </w:pPr>
      <w:bookmarkStart w:id="8" w:name="Data_Collection"/>
      <w:bookmarkStart w:id="9" w:name="bookmark12"/>
      <w:bookmarkEnd w:id="8"/>
      <w:bookmarkEnd w:id="9"/>
      <w:r w:rsidRPr="00472C50">
        <w:rPr>
          <w:b/>
        </w:rPr>
        <w:t>Secondary data sources</w:t>
      </w:r>
    </w:p>
    <w:p w14:paraId="4A2B83FC" w14:textId="00C098E9" w:rsidR="006A6D27" w:rsidRDefault="00AB75E1" w:rsidP="00742709">
      <w:pPr>
        <w:ind w:left="720"/>
        <w:rPr>
          <w:b/>
        </w:rPr>
      </w:pPr>
      <w:r w:rsidRPr="006A6D27">
        <w:rPr>
          <w:b/>
        </w:rPr>
        <w:t xml:space="preserve">Please describe the anticipated secondary sources of data, if any, which will be used for this </w:t>
      </w:r>
      <w:r w:rsidR="00126148" w:rsidRPr="006A6D27">
        <w:rPr>
          <w:b/>
        </w:rPr>
        <w:t>study</w:t>
      </w:r>
      <w:r w:rsidRPr="006A6D27">
        <w:rPr>
          <w:b/>
        </w:rPr>
        <w:t xml:space="preserve">. </w:t>
      </w:r>
    </w:p>
    <w:p w14:paraId="16B68246" w14:textId="72B062BD" w:rsidR="006A6D27" w:rsidRPr="006A6D27" w:rsidRDefault="006A6D27" w:rsidP="00742709">
      <w:pPr>
        <w:ind w:left="720"/>
      </w:pPr>
      <w:r>
        <w:t>Not applicable.</w:t>
      </w:r>
    </w:p>
    <w:p w14:paraId="02732747" w14:textId="77777777" w:rsidR="006A6D27" w:rsidRPr="006A6D27" w:rsidRDefault="006A6D27" w:rsidP="00A46ED5">
      <w:pPr>
        <w:ind w:left="464"/>
        <w:rPr>
          <w:b/>
        </w:rPr>
      </w:pPr>
    </w:p>
    <w:p w14:paraId="63E1DDA7" w14:textId="1F104043" w:rsidR="00C475B9" w:rsidRDefault="0008573B" w:rsidP="00EA180A">
      <w:pPr>
        <w:pStyle w:val="Heading2"/>
        <w:numPr>
          <w:ilvl w:val="0"/>
          <w:numId w:val="15"/>
        </w:numPr>
      </w:pPr>
      <w:bookmarkStart w:id="10" w:name="Empirical_Analysis"/>
      <w:bookmarkStart w:id="11" w:name="bookmark14"/>
      <w:bookmarkEnd w:id="10"/>
      <w:bookmarkEnd w:id="11"/>
      <w:r w:rsidRPr="0008573B">
        <w:t>Analysis</w:t>
      </w:r>
      <w:bookmarkStart w:id="12" w:name="Variables"/>
      <w:bookmarkStart w:id="13" w:name="bookmark15"/>
      <w:bookmarkEnd w:id="12"/>
      <w:bookmarkEnd w:id="13"/>
    </w:p>
    <w:p w14:paraId="6B013C50" w14:textId="41ED558B" w:rsidR="0008573B" w:rsidRPr="0008573B" w:rsidRDefault="00E65D50" w:rsidP="00EA180A">
      <w:pPr>
        <w:pStyle w:val="ListParagraph"/>
        <w:numPr>
          <w:ilvl w:val="1"/>
          <w:numId w:val="15"/>
        </w:numPr>
        <w:rPr>
          <w:b/>
        </w:rPr>
      </w:pPr>
      <w:r>
        <w:rPr>
          <w:b/>
        </w:rPr>
        <w:t xml:space="preserve">Outcome </w:t>
      </w:r>
      <w:r w:rsidR="0008573B" w:rsidRPr="0008573B">
        <w:rPr>
          <w:b/>
        </w:rPr>
        <w:t>Variables</w:t>
      </w:r>
    </w:p>
    <w:p w14:paraId="4A0C202C" w14:textId="08E39296" w:rsidR="00445378" w:rsidRPr="00D35459" w:rsidRDefault="00A87077" w:rsidP="00EA180A">
      <w:pPr>
        <w:pStyle w:val="BodyText"/>
        <w:numPr>
          <w:ilvl w:val="2"/>
          <w:numId w:val="15"/>
        </w:numPr>
        <w:tabs>
          <w:tab w:val="left" w:pos="540"/>
        </w:tabs>
        <w:kinsoku w:val="0"/>
        <w:overflowPunct w:val="0"/>
        <w:spacing w:before="0" w:after="120" w:line="276" w:lineRule="auto"/>
        <w:ind w:left="1350" w:hanging="630"/>
        <w:rPr>
          <w:rFonts w:ascii="Arial" w:hAnsi="Arial" w:cs="Arial"/>
          <w:b/>
          <w:sz w:val="22"/>
          <w:szCs w:val="22"/>
        </w:rPr>
      </w:pPr>
      <w:r w:rsidRPr="00D35459">
        <w:rPr>
          <w:rFonts w:ascii="Arial" w:hAnsi="Arial" w:cs="Arial"/>
          <w:b/>
          <w:sz w:val="22"/>
          <w:szCs w:val="22"/>
        </w:rPr>
        <w:t xml:space="preserve">Your primary outcome is </w:t>
      </w:r>
      <w:r w:rsidR="006469FA" w:rsidRPr="00D35459">
        <w:rPr>
          <w:rFonts w:ascii="Arial" w:hAnsi="Arial" w:cs="Arial"/>
          <w:b/>
          <w:sz w:val="22"/>
          <w:szCs w:val="22"/>
        </w:rPr>
        <w:t xml:space="preserve">latrine use. Please describe </w:t>
      </w:r>
      <w:r w:rsidR="00445378" w:rsidRPr="00D35459">
        <w:rPr>
          <w:rFonts w:ascii="Arial" w:hAnsi="Arial" w:cs="Arial"/>
          <w:b/>
          <w:sz w:val="22"/>
          <w:szCs w:val="22"/>
        </w:rPr>
        <w:t xml:space="preserve">the primary and </w:t>
      </w:r>
      <w:r w:rsidR="006469FA" w:rsidRPr="00D35459">
        <w:rPr>
          <w:rFonts w:ascii="Arial" w:hAnsi="Arial" w:cs="Arial"/>
          <w:b/>
          <w:sz w:val="22"/>
          <w:szCs w:val="22"/>
        </w:rPr>
        <w:t xml:space="preserve">any </w:t>
      </w:r>
      <w:r w:rsidR="004524CA" w:rsidRPr="00D35459">
        <w:rPr>
          <w:rFonts w:ascii="Arial" w:hAnsi="Arial" w:cs="Arial"/>
          <w:b/>
          <w:sz w:val="22"/>
          <w:szCs w:val="22"/>
        </w:rPr>
        <w:t>secondary</w:t>
      </w:r>
      <w:r w:rsidR="00EA180A" w:rsidRPr="00D35459">
        <w:rPr>
          <w:rFonts w:ascii="Arial" w:hAnsi="Arial" w:cs="Arial"/>
          <w:b/>
          <w:spacing w:val="-9"/>
          <w:sz w:val="22"/>
          <w:szCs w:val="22"/>
        </w:rPr>
        <w:t xml:space="preserve"> </w:t>
      </w:r>
      <w:r w:rsidR="006979CC" w:rsidRPr="00D35459">
        <w:rPr>
          <w:rFonts w:ascii="Arial" w:hAnsi="Arial" w:cs="Arial"/>
          <w:b/>
          <w:spacing w:val="-9"/>
          <w:sz w:val="22"/>
          <w:szCs w:val="22"/>
        </w:rPr>
        <w:t xml:space="preserve">outcome </w:t>
      </w:r>
      <w:r w:rsidR="0008573B" w:rsidRPr="00D35459">
        <w:rPr>
          <w:rFonts w:ascii="Arial" w:hAnsi="Arial" w:cs="Arial"/>
          <w:b/>
          <w:spacing w:val="-2"/>
          <w:sz w:val="22"/>
          <w:szCs w:val="22"/>
        </w:rPr>
        <w:t>v</w:t>
      </w:r>
      <w:r w:rsidR="0008573B" w:rsidRPr="00D35459">
        <w:rPr>
          <w:rFonts w:ascii="Arial" w:hAnsi="Arial" w:cs="Arial"/>
          <w:b/>
          <w:spacing w:val="-3"/>
          <w:sz w:val="22"/>
          <w:szCs w:val="22"/>
        </w:rPr>
        <w:t>ariables</w:t>
      </w:r>
      <w:r w:rsidR="0008573B" w:rsidRPr="00D35459">
        <w:rPr>
          <w:rFonts w:ascii="Arial" w:hAnsi="Arial" w:cs="Arial"/>
          <w:b/>
          <w:spacing w:val="-8"/>
          <w:sz w:val="22"/>
          <w:szCs w:val="22"/>
        </w:rPr>
        <w:t xml:space="preserve"> </w:t>
      </w:r>
      <w:r w:rsidR="0008573B" w:rsidRPr="00D35459">
        <w:rPr>
          <w:rFonts w:ascii="Arial" w:hAnsi="Arial" w:cs="Arial"/>
          <w:b/>
          <w:sz w:val="22"/>
          <w:szCs w:val="22"/>
        </w:rPr>
        <w:t>of</w:t>
      </w:r>
      <w:r w:rsidR="0008573B" w:rsidRPr="00D35459">
        <w:rPr>
          <w:rFonts w:ascii="Arial" w:hAnsi="Arial" w:cs="Arial"/>
          <w:b/>
          <w:spacing w:val="-9"/>
          <w:sz w:val="22"/>
          <w:szCs w:val="22"/>
        </w:rPr>
        <w:t xml:space="preserve"> </w:t>
      </w:r>
      <w:r w:rsidR="0008573B" w:rsidRPr="00D35459">
        <w:rPr>
          <w:rFonts w:ascii="Arial" w:hAnsi="Arial" w:cs="Arial"/>
          <w:b/>
          <w:spacing w:val="-2"/>
          <w:sz w:val="22"/>
          <w:szCs w:val="22"/>
        </w:rPr>
        <w:t>interest</w:t>
      </w:r>
      <w:r w:rsidR="000C3EED" w:rsidRPr="00D35459">
        <w:rPr>
          <w:rFonts w:ascii="Arial" w:hAnsi="Arial" w:cs="Arial"/>
          <w:b/>
          <w:sz w:val="22"/>
          <w:szCs w:val="22"/>
        </w:rPr>
        <w:t xml:space="preserve"> </w:t>
      </w:r>
      <w:r w:rsidR="00445378" w:rsidRPr="00D35459">
        <w:rPr>
          <w:rFonts w:ascii="Arial" w:hAnsi="Arial" w:cs="Arial"/>
          <w:b/>
          <w:sz w:val="22"/>
          <w:szCs w:val="22"/>
        </w:rPr>
        <w:t xml:space="preserve">using the following table: </w:t>
      </w:r>
    </w:p>
    <w:p w14:paraId="661AF480" w14:textId="77777777" w:rsidR="008D352B" w:rsidRDefault="008D352B" w:rsidP="008D352B">
      <w:pPr>
        <w:pStyle w:val="BodyText"/>
        <w:tabs>
          <w:tab w:val="left" w:pos="540"/>
        </w:tabs>
        <w:kinsoku w:val="0"/>
        <w:overflowPunct w:val="0"/>
        <w:spacing w:before="0" w:after="120" w:line="276" w:lineRule="auto"/>
        <w:rPr>
          <w:rFonts w:ascii="Arial" w:hAnsi="Arial" w:cs="Arial"/>
          <w:sz w:val="22"/>
          <w:szCs w:val="22"/>
        </w:rPr>
      </w:pPr>
    </w:p>
    <w:p w14:paraId="3322B6FB" w14:textId="77777777" w:rsidR="008D352B" w:rsidRDefault="008D352B" w:rsidP="008D352B">
      <w:pPr>
        <w:pStyle w:val="BodyText"/>
        <w:tabs>
          <w:tab w:val="left" w:pos="540"/>
        </w:tabs>
        <w:kinsoku w:val="0"/>
        <w:overflowPunct w:val="0"/>
        <w:spacing w:before="0" w:after="120" w:line="276" w:lineRule="auto"/>
        <w:rPr>
          <w:rFonts w:ascii="Arial" w:hAnsi="Arial" w:cs="Arial"/>
          <w:sz w:val="22"/>
          <w:szCs w:val="22"/>
        </w:rPr>
      </w:pPr>
    </w:p>
    <w:tbl>
      <w:tblPr>
        <w:tblStyle w:val="TableGrid"/>
        <w:tblW w:w="0" w:type="auto"/>
        <w:tblInd w:w="701" w:type="dxa"/>
        <w:tblLook w:val="04A0" w:firstRow="1" w:lastRow="0" w:firstColumn="1" w:lastColumn="0" w:noHBand="0" w:noVBand="1"/>
      </w:tblPr>
      <w:tblGrid>
        <w:gridCol w:w="2226"/>
        <w:gridCol w:w="2246"/>
        <w:gridCol w:w="2201"/>
        <w:gridCol w:w="2191"/>
      </w:tblGrid>
      <w:tr w:rsidR="00445378" w14:paraId="7FEE428D" w14:textId="77777777" w:rsidTr="00E95CDB">
        <w:tc>
          <w:tcPr>
            <w:tcW w:w="2226" w:type="dxa"/>
            <w:shd w:val="clear" w:color="auto" w:fill="D9D9D9" w:themeFill="background1" w:themeFillShade="D9"/>
          </w:tcPr>
          <w:p w14:paraId="0222A714" w14:textId="15FEFDD7" w:rsidR="00445378" w:rsidRPr="00E62500" w:rsidRDefault="00445378" w:rsidP="00E62500">
            <w:pPr>
              <w:pStyle w:val="BodyText"/>
              <w:tabs>
                <w:tab w:val="left" w:pos="702"/>
              </w:tabs>
              <w:kinsoku w:val="0"/>
              <w:overflowPunct w:val="0"/>
              <w:spacing w:before="0" w:after="120" w:line="276" w:lineRule="auto"/>
              <w:ind w:left="0" w:firstLine="0"/>
              <w:jc w:val="center"/>
              <w:rPr>
                <w:rFonts w:ascii="Arial" w:hAnsi="Arial" w:cs="Arial"/>
                <w:b/>
                <w:sz w:val="22"/>
                <w:szCs w:val="22"/>
              </w:rPr>
            </w:pPr>
            <w:r w:rsidRPr="00E62500">
              <w:rPr>
                <w:rFonts w:ascii="Arial" w:hAnsi="Arial" w:cs="Arial"/>
                <w:b/>
                <w:sz w:val="22"/>
                <w:szCs w:val="22"/>
              </w:rPr>
              <w:t>Outcome</w:t>
            </w:r>
          </w:p>
        </w:tc>
        <w:tc>
          <w:tcPr>
            <w:tcW w:w="2246" w:type="dxa"/>
            <w:shd w:val="clear" w:color="auto" w:fill="D9D9D9" w:themeFill="background1" w:themeFillShade="D9"/>
          </w:tcPr>
          <w:p w14:paraId="06704C23" w14:textId="725CEEA7" w:rsidR="00445378" w:rsidRPr="00E62500" w:rsidRDefault="00445378" w:rsidP="00E62500">
            <w:pPr>
              <w:pStyle w:val="BodyText"/>
              <w:tabs>
                <w:tab w:val="left" w:pos="702"/>
              </w:tabs>
              <w:kinsoku w:val="0"/>
              <w:overflowPunct w:val="0"/>
              <w:spacing w:before="0" w:after="120" w:line="276" w:lineRule="auto"/>
              <w:ind w:left="0" w:firstLine="0"/>
              <w:jc w:val="center"/>
              <w:rPr>
                <w:rFonts w:ascii="Arial" w:hAnsi="Arial" w:cs="Arial"/>
                <w:b/>
                <w:sz w:val="22"/>
                <w:szCs w:val="22"/>
              </w:rPr>
            </w:pPr>
            <w:r w:rsidRPr="00E62500">
              <w:rPr>
                <w:rFonts w:ascii="Arial" w:hAnsi="Arial" w:cs="Arial"/>
                <w:b/>
                <w:sz w:val="22"/>
                <w:szCs w:val="22"/>
              </w:rPr>
              <w:t>Description</w:t>
            </w:r>
          </w:p>
        </w:tc>
        <w:tc>
          <w:tcPr>
            <w:tcW w:w="2201" w:type="dxa"/>
            <w:shd w:val="clear" w:color="auto" w:fill="D9D9D9" w:themeFill="background1" w:themeFillShade="D9"/>
          </w:tcPr>
          <w:p w14:paraId="1D259D97" w14:textId="723C7CCB" w:rsidR="00445378" w:rsidRPr="00E62500" w:rsidRDefault="00445378" w:rsidP="00E62500">
            <w:pPr>
              <w:pStyle w:val="BodyText"/>
              <w:tabs>
                <w:tab w:val="left" w:pos="702"/>
              </w:tabs>
              <w:kinsoku w:val="0"/>
              <w:overflowPunct w:val="0"/>
              <w:spacing w:before="0" w:after="120" w:line="276" w:lineRule="auto"/>
              <w:ind w:left="0" w:firstLine="0"/>
              <w:jc w:val="center"/>
              <w:rPr>
                <w:rFonts w:ascii="Arial" w:hAnsi="Arial" w:cs="Arial"/>
                <w:b/>
                <w:sz w:val="22"/>
                <w:szCs w:val="22"/>
              </w:rPr>
            </w:pPr>
            <w:r w:rsidRPr="00E62500">
              <w:rPr>
                <w:rFonts w:ascii="Arial" w:hAnsi="Arial" w:cs="Arial"/>
                <w:b/>
                <w:sz w:val="22"/>
                <w:szCs w:val="22"/>
              </w:rPr>
              <w:t>Hypothesis</w:t>
            </w:r>
          </w:p>
        </w:tc>
        <w:tc>
          <w:tcPr>
            <w:tcW w:w="2191" w:type="dxa"/>
            <w:shd w:val="clear" w:color="auto" w:fill="D9D9D9" w:themeFill="background1" w:themeFillShade="D9"/>
          </w:tcPr>
          <w:p w14:paraId="471B5DE7" w14:textId="158C68F7" w:rsidR="00445378" w:rsidRPr="00E62500" w:rsidRDefault="00445378" w:rsidP="00E62500">
            <w:pPr>
              <w:pStyle w:val="BodyText"/>
              <w:tabs>
                <w:tab w:val="left" w:pos="702"/>
              </w:tabs>
              <w:kinsoku w:val="0"/>
              <w:overflowPunct w:val="0"/>
              <w:spacing w:before="0" w:after="120" w:line="276" w:lineRule="auto"/>
              <w:ind w:left="0" w:firstLine="0"/>
              <w:jc w:val="center"/>
              <w:rPr>
                <w:rFonts w:ascii="Arial" w:hAnsi="Arial" w:cs="Arial"/>
                <w:b/>
                <w:sz w:val="22"/>
                <w:szCs w:val="22"/>
              </w:rPr>
            </w:pPr>
            <w:r w:rsidRPr="00E62500">
              <w:rPr>
                <w:rFonts w:ascii="Arial" w:hAnsi="Arial" w:cs="Arial"/>
                <w:b/>
                <w:sz w:val="22"/>
                <w:szCs w:val="22"/>
              </w:rPr>
              <w:t>Level</w:t>
            </w:r>
          </w:p>
        </w:tc>
      </w:tr>
      <w:tr w:rsidR="00445378" w14:paraId="48CDB0A8" w14:textId="77777777" w:rsidTr="00E95CDB">
        <w:tc>
          <w:tcPr>
            <w:tcW w:w="2226" w:type="dxa"/>
          </w:tcPr>
          <w:p w14:paraId="62462DD5" w14:textId="77777777" w:rsidR="00445378" w:rsidRPr="00D35459" w:rsidRDefault="00445378" w:rsidP="0008573B">
            <w:pPr>
              <w:pStyle w:val="BodyText"/>
              <w:tabs>
                <w:tab w:val="left" w:pos="702"/>
              </w:tabs>
              <w:kinsoku w:val="0"/>
              <w:overflowPunct w:val="0"/>
              <w:spacing w:before="0" w:after="120" w:line="276" w:lineRule="auto"/>
              <w:ind w:left="0" w:firstLine="0"/>
              <w:rPr>
                <w:rFonts w:ascii="Arial" w:hAnsi="Arial" w:cs="Arial"/>
                <w:i/>
                <w:sz w:val="20"/>
                <w:szCs w:val="22"/>
              </w:rPr>
            </w:pPr>
            <w:r w:rsidRPr="00D35459">
              <w:rPr>
                <w:rFonts w:ascii="Arial" w:hAnsi="Arial" w:cs="Arial"/>
                <w:i/>
                <w:sz w:val="20"/>
                <w:szCs w:val="22"/>
              </w:rPr>
              <w:t>“Outcome 1”</w:t>
            </w:r>
          </w:p>
          <w:p w14:paraId="727C210B" w14:textId="39593872" w:rsidR="00445378" w:rsidRPr="00D35459" w:rsidRDefault="00445378" w:rsidP="0008573B">
            <w:pPr>
              <w:pStyle w:val="BodyText"/>
              <w:tabs>
                <w:tab w:val="left" w:pos="702"/>
              </w:tabs>
              <w:kinsoku w:val="0"/>
              <w:overflowPunct w:val="0"/>
              <w:spacing w:before="0" w:after="120" w:line="276" w:lineRule="auto"/>
              <w:ind w:left="0" w:firstLine="0"/>
              <w:rPr>
                <w:rFonts w:ascii="Arial" w:hAnsi="Arial" w:cs="Arial"/>
                <w:i/>
                <w:sz w:val="20"/>
                <w:szCs w:val="22"/>
              </w:rPr>
            </w:pPr>
            <w:r w:rsidRPr="00D35459">
              <w:rPr>
                <w:rFonts w:ascii="Arial" w:hAnsi="Arial" w:cs="Arial"/>
                <w:i/>
                <w:sz w:val="20"/>
                <w:szCs w:val="22"/>
              </w:rPr>
              <w:t>(</w:t>
            </w:r>
            <w:proofErr w:type="gramStart"/>
            <w:r w:rsidRPr="00D35459">
              <w:rPr>
                <w:rFonts w:ascii="Arial" w:hAnsi="Arial" w:cs="Arial"/>
                <w:i/>
                <w:sz w:val="20"/>
                <w:szCs w:val="22"/>
              </w:rPr>
              <w:t>e</w:t>
            </w:r>
            <w:proofErr w:type="gramEnd"/>
            <w:r w:rsidRPr="00D35459">
              <w:rPr>
                <w:rFonts w:ascii="Arial" w:hAnsi="Arial" w:cs="Arial"/>
                <w:i/>
                <w:sz w:val="20"/>
                <w:szCs w:val="22"/>
              </w:rPr>
              <w:t>.g. latrine use)</w:t>
            </w:r>
          </w:p>
        </w:tc>
        <w:tc>
          <w:tcPr>
            <w:tcW w:w="2246" w:type="dxa"/>
          </w:tcPr>
          <w:p w14:paraId="1F0C8CB9" w14:textId="55D284E9" w:rsidR="00445378" w:rsidRPr="00D35459" w:rsidRDefault="00445378" w:rsidP="0008573B">
            <w:pPr>
              <w:pStyle w:val="BodyText"/>
              <w:tabs>
                <w:tab w:val="left" w:pos="702"/>
              </w:tabs>
              <w:kinsoku w:val="0"/>
              <w:overflowPunct w:val="0"/>
              <w:spacing w:before="0" w:after="120" w:line="276" w:lineRule="auto"/>
              <w:ind w:left="0" w:firstLine="0"/>
              <w:rPr>
                <w:rFonts w:ascii="Arial" w:hAnsi="Arial" w:cs="Arial"/>
                <w:i/>
                <w:sz w:val="20"/>
                <w:szCs w:val="22"/>
              </w:rPr>
            </w:pPr>
            <w:r w:rsidRPr="00D35459">
              <w:rPr>
                <w:rFonts w:ascii="Arial" w:hAnsi="Arial" w:cs="Arial"/>
                <w:i/>
                <w:sz w:val="20"/>
                <w:szCs w:val="22"/>
              </w:rPr>
              <w:t>(</w:t>
            </w:r>
            <w:proofErr w:type="gramStart"/>
            <w:r w:rsidRPr="00D35459">
              <w:rPr>
                <w:rFonts w:ascii="Arial" w:hAnsi="Arial" w:cs="Arial"/>
                <w:i/>
                <w:sz w:val="20"/>
                <w:szCs w:val="22"/>
              </w:rPr>
              <w:t>brief</w:t>
            </w:r>
            <w:proofErr w:type="gramEnd"/>
            <w:r w:rsidRPr="00D35459">
              <w:rPr>
                <w:rFonts w:ascii="Arial" w:hAnsi="Arial" w:cs="Arial"/>
                <w:i/>
                <w:sz w:val="20"/>
                <w:szCs w:val="22"/>
              </w:rPr>
              <w:t xml:space="preserve"> description of outcome with associated indicators</w:t>
            </w:r>
            <w:r w:rsidR="008D352B" w:rsidRPr="00D35459">
              <w:rPr>
                <w:rFonts w:ascii="Arial" w:hAnsi="Arial" w:cs="Arial"/>
                <w:i/>
                <w:sz w:val="20"/>
                <w:szCs w:val="22"/>
              </w:rPr>
              <w:t xml:space="preserve"> and constituent parts</w:t>
            </w:r>
            <w:r w:rsidRPr="00D35459">
              <w:rPr>
                <w:rFonts w:ascii="Arial" w:hAnsi="Arial" w:cs="Arial"/>
                <w:i/>
                <w:sz w:val="20"/>
                <w:szCs w:val="22"/>
              </w:rPr>
              <w:t>)</w:t>
            </w:r>
          </w:p>
        </w:tc>
        <w:tc>
          <w:tcPr>
            <w:tcW w:w="2201" w:type="dxa"/>
          </w:tcPr>
          <w:p w14:paraId="3F7F5412" w14:textId="620078F6" w:rsidR="00445378" w:rsidRPr="00D35459" w:rsidRDefault="007731FF" w:rsidP="0008573B">
            <w:pPr>
              <w:pStyle w:val="BodyText"/>
              <w:tabs>
                <w:tab w:val="left" w:pos="702"/>
              </w:tabs>
              <w:kinsoku w:val="0"/>
              <w:overflowPunct w:val="0"/>
              <w:spacing w:before="0" w:after="120" w:line="276" w:lineRule="auto"/>
              <w:ind w:left="0" w:firstLine="0"/>
              <w:rPr>
                <w:rFonts w:ascii="Arial" w:hAnsi="Arial" w:cs="Arial"/>
                <w:i/>
                <w:sz w:val="20"/>
                <w:szCs w:val="22"/>
              </w:rPr>
            </w:pPr>
            <w:r w:rsidRPr="00D35459">
              <w:rPr>
                <w:rFonts w:ascii="Arial" w:hAnsi="Arial" w:cs="Arial"/>
                <w:i/>
                <w:sz w:val="20"/>
                <w:szCs w:val="22"/>
              </w:rPr>
              <w:t>(E.g. related to Hypothesis 1;</w:t>
            </w:r>
            <w:r w:rsidR="00445378" w:rsidRPr="00D35459">
              <w:rPr>
                <w:rFonts w:ascii="Arial" w:hAnsi="Arial" w:cs="Arial"/>
                <w:i/>
                <w:sz w:val="20"/>
                <w:szCs w:val="22"/>
              </w:rPr>
              <w:t xml:space="preserve"> related to H1 and H2, etc.)</w:t>
            </w:r>
          </w:p>
        </w:tc>
        <w:tc>
          <w:tcPr>
            <w:tcW w:w="2191" w:type="dxa"/>
          </w:tcPr>
          <w:p w14:paraId="12C91F97" w14:textId="33ED8BC4" w:rsidR="00445378" w:rsidRPr="00D35459" w:rsidRDefault="00445378" w:rsidP="0008573B">
            <w:pPr>
              <w:pStyle w:val="BodyText"/>
              <w:tabs>
                <w:tab w:val="left" w:pos="702"/>
              </w:tabs>
              <w:kinsoku w:val="0"/>
              <w:overflowPunct w:val="0"/>
              <w:spacing w:before="0" w:after="120" w:line="276" w:lineRule="auto"/>
              <w:ind w:left="0" w:firstLine="0"/>
              <w:rPr>
                <w:rFonts w:ascii="Arial" w:hAnsi="Arial" w:cs="Arial"/>
                <w:i/>
                <w:sz w:val="20"/>
                <w:szCs w:val="22"/>
              </w:rPr>
            </w:pPr>
            <w:r w:rsidRPr="00D35459">
              <w:rPr>
                <w:rFonts w:ascii="Arial" w:hAnsi="Arial" w:cs="Arial"/>
                <w:i/>
                <w:sz w:val="20"/>
                <w:szCs w:val="22"/>
              </w:rPr>
              <w:t>(</w:t>
            </w:r>
            <w:r w:rsidR="007731FF" w:rsidRPr="00D35459">
              <w:rPr>
                <w:rFonts w:ascii="Arial" w:hAnsi="Arial" w:cs="Arial"/>
                <w:i/>
                <w:sz w:val="20"/>
                <w:szCs w:val="22"/>
              </w:rPr>
              <w:t>E.g</w:t>
            </w:r>
            <w:r w:rsidRPr="00D35459">
              <w:rPr>
                <w:rFonts w:ascii="Arial" w:hAnsi="Arial" w:cs="Arial"/>
                <w:i/>
                <w:sz w:val="20"/>
                <w:szCs w:val="22"/>
              </w:rPr>
              <w:t>. individual, household,</w:t>
            </w:r>
            <w:r w:rsidR="00EA180A" w:rsidRPr="00D35459">
              <w:rPr>
                <w:rFonts w:ascii="Arial" w:hAnsi="Arial" w:cs="Arial"/>
                <w:i/>
                <w:sz w:val="20"/>
                <w:szCs w:val="22"/>
              </w:rPr>
              <w:t xml:space="preserve"> </w:t>
            </w:r>
            <w:r w:rsidR="007731FF" w:rsidRPr="00D35459">
              <w:rPr>
                <w:rFonts w:ascii="Arial" w:hAnsi="Arial" w:cs="Arial"/>
                <w:i/>
                <w:sz w:val="20"/>
                <w:szCs w:val="22"/>
              </w:rPr>
              <w:t>etc.</w:t>
            </w:r>
            <w:r w:rsidRPr="00D35459">
              <w:rPr>
                <w:rFonts w:ascii="Arial" w:hAnsi="Arial" w:cs="Arial"/>
                <w:i/>
                <w:sz w:val="20"/>
                <w:szCs w:val="22"/>
              </w:rPr>
              <w:t>)</w:t>
            </w:r>
          </w:p>
        </w:tc>
      </w:tr>
      <w:tr w:rsidR="00445378" w14:paraId="643EF47F" w14:textId="77777777" w:rsidTr="00E95CDB">
        <w:tc>
          <w:tcPr>
            <w:tcW w:w="2226" w:type="dxa"/>
          </w:tcPr>
          <w:p w14:paraId="1D9C318A" w14:textId="2666047F" w:rsidR="00445378" w:rsidRPr="00344599" w:rsidRDefault="00D35459" w:rsidP="0008573B">
            <w:pPr>
              <w:pStyle w:val="BodyText"/>
              <w:tabs>
                <w:tab w:val="left" w:pos="702"/>
              </w:tabs>
              <w:kinsoku w:val="0"/>
              <w:overflowPunct w:val="0"/>
              <w:spacing w:before="0" w:after="120" w:line="276" w:lineRule="auto"/>
              <w:ind w:left="0" w:firstLine="0"/>
              <w:rPr>
                <w:rFonts w:ascii="Arial" w:hAnsi="Arial" w:cs="Arial"/>
                <w:i/>
                <w:sz w:val="22"/>
                <w:szCs w:val="22"/>
              </w:rPr>
            </w:pPr>
            <w:r>
              <w:rPr>
                <w:rFonts w:ascii="Arial" w:hAnsi="Arial" w:cs="Arial"/>
                <w:i/>
                <w:sz w:val="22"/>
                <w:szCs w:val="22"/>
              </w:rPr>
              <w:t xml:space="preserve">Latrine Use </w:t>
            </w:r>
          </w:p>
        </w:tc>
        <w:tc>
          <w:tcPr>
            <w:tcW w:w="2246" w:type="dxa"/>
          </w:tcPr>
          <w:p w14:paraId="32C734B5" w14:textId="77777777" w:rsidR="00445378" w:rsidRPr="00B96CFD" w:rsidRDefault="00D35459" w:rsidP="0008573B">
            <w:pPr>
              <w:pStyle w:val="BodyText"/>
              <w:tabs>
                <w:tab w:val="left" w:pos="702"/>
              </w:tabs>
              <w:kinsoku w:val="0"/>
              <w:overflowPunct w:val="0"/>
              <w:spacing w:before="0" w:after="120" w:line="276" w:lineRule="auto"/>
              <w:ind w:left="0" w:firstLine="0"/>
              <w:rPr>
                <w:rFonts w:ascii="Arial" w:hAnsi="Arial" w:cs="Arial"/>
                <w:sz w:val="20"/>
                <w:szCs w:val="22"/>
              </w:rPr>
            </w:pPr>
            <w:r w:rsidRPr="00B96CFD">
              <w:rPr>
                <w:rFonts w:ascii="Arial" w:hAnsi="Arial" w:cs="Arial"/>
                <w:sz w:val="20"/>
                <w:szCs w:val="22"/>
              </w:rPr>
              <w:t>As defined a priori in the guidelines:</w:t>
            </w:r>
          </w:p>
          <w:p w14:paraId="2B79037C" w14:textId="5262EF51" w:rsidR="00D35459" w:rsidRPr="00B96CFD" w:rsidRDefault="00D35459" w:rsidP="00D35459">
            <w:pPr>
              <w:pStyle w:val="BodyText"/>
              <w:tabs>
                <w:tab w:val="left" w:pos="70"/>
              </w:tabs>
              <w:kinsoku w:val="0"/>
              <w:overflowPunct w:val="0"/>
              <w:spacing w:after="120" w:line="276" w:lineRule="auto"/>
              <w:ind w:left="70" w:firstLine="0"/>
              <w:rPr>
                <w:rFonts w:asciiTheme="minorHAnsi" w:hAnsiTheme="minorHAnsi" w:cstheme="minorHAnsi"/>
                <w:sz w:val="20"/>
              </w:rPr>
            </w:pPr>
            <w:r w:rsidRPr="00B96CFD">
              <w:rPr>
                <w:rFonts w:asciiTheme="minorHAnsi" w:hAnsiTheme="minorHAnsi" w:cstheme="minorHAnsi"/>
                <w:sz w:val="20"/>
              </w:rPr>
              <w:t xml:space="preserve">“For every household member, as part of a household roster (where household is defined as living under this roof): “The </w:t>
            </w:r>
            <w:r w:rsidRPr="00B96CFD">
              <w:rPr>
                <w:rFonts w:asciiTheme="minorHAnsi" w:hAnsiTheme="minorHAnsi" w:cstheme="minorHAnsi"/>
                <w:sz w:val="20"/>
              </w:rPr>
              <w:lastRenderedPageBreak/>
              <w:t xml:space="preserve">last time [NAME] defecated, did [NAME] defecate in the open or use the latrine?” </w:t>
            </w:r>
          </w:p>
          <w:p w14:paraId="0C25404C" w14:textId="0C3C736E" w:rsidR="00D35459" w:rsidRPr="00B96CFD" w:rsidRDefault="00B96CFD" w:rsidP="00B96CFD">
            <w:pPr>
              <w:pStyle w:val="BodyText"/>
              <w:tabs>
                <w:tab w:val="left" w:pos="70"/>
              </w:tabs>
              <w:kinsoku w:val="0"/>
              <w:overflowPunct w:val="0"/>
              <w:spacing w:after="120" w:line="276" w:lineRule="auto"/>
              <w:ind w:left="70" w:firstLine="0"/>
              <w:rPr>
                <w:rFonts w:asciiTheme="minorHAnsi" w:hAnsiTheme="minorHAnsi" w:cstheme="minorHAnsi"/>
                <w:sz w:val="20"/>
              </w:rPr>
            </w:pPr>
            <w:r>
              <w:rPr>
                <w:rFonts w:asciiTheme="minorHAnsi" w:hAnsiTheme="minorHAnsi" w:cstheme="minorHAnsi"/>
                <w:sz w:val="20"/>
              </w:rPr>
              <w:t xml:space="preserve">Options: </w:t>
            </w:r>
            <w:r w:rsidR="00D35459" w:rsidRPr="00B96CFD">
              <w:rPr>
                <w:rFonts w:asciiTheme="minorHAnsi" w:hAnsiTheme="minorHAnsi" w:cstheme="minorHAnsi"/>
                <w:sz w:val="20"/>
              </w:rPr>
              <w:t>Open, Latrine, Somewhere else</w:t>
            </w:r>
          </w:p>
        </w:tc>
        <w:tc>
          <w:tcPr>
            <w:tcW w:w="2201" w:type="dxa"/>
          </w:tcPr>
          <w:p w14:paraId="0C2049D4" w14:textId="68AAF751" w:rsidR="00445378" w:rsidRPr="00E95CDB" w:rsidRDefault="00D35459" w:rsidP="0087544B">
            <w:pPr>
              <w:pStyle w:val="BodyText"/>
              <w:tabs>
                <w:tab w:val="left" w:pos="702"/>
              </w:tabs>
              <w:kinsoku w:val="0"/>
              <w:overflowPunct w:val="0"/>
              <w:spacing w:before="0" w:after="120" w:line="276" w:lineRule="auto"/>
              <w:ind w:left="0" w:firstLine="0"/>
              <w:rPr>
                <w:rFonts w:asciiTheme="minorHAnsi" w:hAnsiTheme="minorHAnsi" w:cstheme="minorHAnsi"/>
                <w:sz w:val="20"/>
                <w:szCs w:val="20"/>
              </w:rPr>
            </w:pPr>
            <w:r w:rsidRPr="00E95CDB">
              <w:rPr>
                <w:rFonts w:asciiTheme="minorHAnsi" w:hAnsiTheme="minorHAnsi" w:cstheme="minorHAnsi"/>
                <w:sz w:val="20"/>
                <w:szCs w:val="20"/>
              </w:rPr>
              <w:lastRenderedPageBreak/>
              <w:t xml:space="preserve"> Related to H</w:t>
            </w:r>
            <w:r w:rsidRPr="00E95CDB">
              <w:rPr>
                <w:rFonts w:asciiTheme="minorHAnsi" w:hAnsiTheme="minorHAnsi" w:cstheme="minorHAnsi"/>
                <w:sz w:val="20"/>
                <w:szCs w:val="20"/>
                <w:vertAlign w:val="subscript"/>
              </w:rPr>
              <w:t>1</w:t>
            </w:r>
            <w:r w:rsidRPr="00E95CDB">
              <w:rPr>
                <w:rFonts w:asciiTheme="minorHAnsi" w:hAnsiTheme="minorHAnsi" w:cstheme="minorHAnsi"/>
                <w:sz w:val="20"/>
                <w:szCs w:val="20"/>
              </w:rPr>
              <w:t xml:space="preserve"> and </w:t>
            </w:r>
            <w:r w:rsidR="0087544B" w:rsidRPr="00E95CDB">
              <w:rPr>
                <w:rFonts w:asciiTheme="minorHAnsi" w:hAnsiTheme="minorHAnsi" w:cstheme="minorHAnsi"/>
                <w:sz w:val="20"/>
                <w:szCs w:val="20"/>
              </w:rPr>
              <w:t>H</w:t>
            </w:r>
            <w:r w:rsidR="0087544B">
              <w:rPr>
                <w:rFonts w:asciiTheme="minorHAnsi" w:hAnsiTheme="minorHAnsi" w:cstheme="minorHAnsi"/>
                <w:sz w:val="20"/>
                <w:szCs w:val="20"/>
                <w:vertAlign w:val="subscript"/>
              </w:rPr>
              <w:t>5</w:t>
            </w:r>
          </w:p>
        </w:tc>
        <w:tc>
          <w:tcPr>
            <w:tcW w:w="2191" w:type="dxa"/>
          </w:tcPr>
          <w:p w14:paraId="4DBCEF8E" w14:textId="46F63F12" w:rsidR="00445378" w:rsidRDefault="00D35459" w:rsidP="0008573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Individual</w:t>
            </w:r>
          </w:p>
        </w:tc>
      </w:tr>
      <w:tr w:rsidR="00D35459" w14:paraId="1A54B706" w14:textId="77777777" w:rsidTr="00E95CDB">
        <w:tc>
          <w:tcPr>
            <w:tcW w:w="2226" w:type="dxa"/>
          </w:tcPr>
          <w:p w14:paraId="6DB03487" w14:textId="5C2591BB" w:rsidR="00D35459" w:rsidRPr="00E62500" w:rsidRDefault="00E95CDB" w:rsidP="0008573B">
            <w:pPr>
              <w:pStyle w:val="BodyText"/>
              <w:tabs>
                <w:tab w:val="left" w:pos="702"/>
              </w:tabs>
              <w:kinsoku w:val="0"/>
              <w:overflowPunct w:val="0"/>
              <w:spacing w:before="0" w:after="120" w:line="276" w:lineRule="auto"/>
              <w:ind w:left="0" w:firstLine="0"/>
              <w:rPr>
                <w:rFonts w:ascii="Arial" w:hAnsi="Arial" w:cs="Arial"/>
                <w:i/>
                <w:sz w:val="22"/>
                <w:szCs w:val="22"/>
              </w:rPr>
            </w:pPr>
            <w:r>
              <w:rPr>
                <w:rFonts w:ascii="Arial" w:hAnsi="Arial" w:cs="Arial"/>
                <w:i/>
                <w:sz w:val="22"/>
                <w:szCs w:val="22"/>
              </w:rPr>
              <w:lastRenderedPageBreak/>
              <w:t xml:space="preserve">Latrine </w:t>
            </w:r>
            <w:r w:rsidR="0087544B">
              <w:rPr>
                <w:rFonts w:ascii="Arial" w:hAnsi="Arial" w:cs="Arial"/>
                <w:i/>
                <w:sz w:val="22"/>
                <w:szCs w:val="22"/>
              </w:rPr>
              <w:t>C</w:t>
            </w:r>
            <w:r>
              <w:rPr>
                <w:rFonts w:ascii="Arial" w:hAnsi="Arial" w:cs="Arial"/>
                <w:i/>
                <w:sz w:val="22"/>
                <w:szCs w:val="22"/>
              </w:rPr>
              <w:t>overage</w:t>
            </w:r>
          </w:p>
        </w:tc>
        <w:tc>
          <w:tcPr>
            <w:tcW w:w="2246" w:type="dxa"/>
          </w:tcPr>
          <w:p w14:paraId="1BDC14AF" w14:textId="6290DF22" w:rsidR="00D35459" w:rsidRDefault="00E95CDB" w:rsidP="00E95CD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 xml:space="preserve">Assessment of latrine coverage in villages. Noted by self-report and confirmed by observation. </w:t>
            </w:r>
          </w:p>
        </w:tc>
        <w:tc>
          <w:tcPr>
            <w:tcW w:w="2201" w:type="dxa"/>
          </w:tcPr>
          <w:p w14:paraId="651237F1" w14:textId="1252464C" w:rsidR="00D35459" w:rsidRDefault="00E95CDB" w:rsidP="0087544B">
            <w:pPr>
              <w:pStyle w:val="BodyText"/>
              <w:tabs>
                <w:tab w:val="left" w:pos="702"/>
              </w:tabs>
              <w:kinsoku w:val="0"/>
              <w:overflowPunct w:val="0"/>
              <w:spacing w:before="0" w:after="120" w:line="276" w:lineRule="auto"/>
              <w:ind w:left="0" w:firstLine="0"/>
              <w:rPr>
                <w:rFonts w:ascii="Arial" w:hAnsi="Arial" w:cs="Arial"/>
                <w:sz w:val="22"/>
                <w:szCs w:val="22"/>
              </w:rPr>
            </w:pPr>
            <w:r w:rsidRPr="00E95CDB">
              <w:rPr>
                <w:rFonts w:asciiTheme="minorHAnsi" w:hAnsiTheme="minorHAnsi" w:cstheme="minorHAnsi"/>
                <w:sz w:val="20"/>
                <w:szCs w:val="20"/>
              </w:rPr>
              <w:t xml:space="preserve">Related to </w:t>
            </w:r>
            <w:r w:rsidR="0087544B" w:rsidRPr="00E95CDB">
              <w:rPr>
                <w:rFonts w:asciiTheme="minorHAnsi" w:hAnsiTheme="minorHAnsi" w:cstheme="minorHAnsi"/>
                <w:sz w:val="20"/>
                <w:szCs w:val="20"/>
              </w:rPr>
              <w:t>H</w:t>
            </w:r>
            <w:r w:rsidR="0087544B">
              <w:rPr>
                <w:rFonts w:asciiTheme="minorHAnsi" w:hAnsiTheme="minorHAnsi" w:cstheme="minorHAnsi"/>
                <w:sz w:val="20"/>
                <w:szCs w:val="20"/>
                <w:vertAlign w:val="subscript"/>
              </w:rPr>
              <w:t>2</w:t>
            </w:r>
          </w:p>
        </w:tc>
        <w:tc>
          <w:tcPr>
            <w:tcW w:w="2191" w:type="dxa"/>
          </w:tcPr>
          <w:p w14:paraId="06F90580" w14:textId="462EE549" w:rsidR="00D35459" w:rsidRDefault="00E95CDB" w:rsidP="0008573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Village/ Community</w:t>
            </w:r>
          </w:p>
        </w:tc>
      </w:tr>
      <w:tr w:rsidR="00D35459" w14:paraId="00FA21F1" w14:textId="77777777" w:rsidTr="00E95CDB">
        <w:tc>
          <w:tcPr>
            <w:tcW w:w="2226" w:type="dxa"/>
          </w:tcPr>
          <w:p w14:paraId="56B35B79" w14:textId="3A19CAD6" w:rsidR="00D35459" w:rsidRPr="00E62500" w:rsidRDefault="00E95CDB" w:rsidP="0008573B">
            <w:pPr>
              <w:pStyle w:val="BodyText"/>
              <w:tabs>
                <w:tab w:val="left" w:pos="702"/>
              </w:tabs>
              <w:kinsoku w:val="0"/>
              <w:overflowPunct w:val="0"/>
              <w:spacing w:before="0" w:after="120" w:line="276" w:lineRule="auto"/>
              <w:ind w:left="0" w:firstLine="0"/>
              <w:rPr>
                <w:rFonts w:ascii="Arial" w:hAnsi="Arial" w:cs="Arial"/>
                <w:i/>
                <w:sz w:val="22"/>
                <w:szCs w:val="22"/>
              </w:rPr>
            </w:pPr>
            <w:r>
              <w:rPr>
                <w:rFonts w:ascii="Arial" w:hAnsi="Arial" w:cs="Arial"/>
                <w:i/>
                <w:sz w:val="22"/>
                <w:szCs w:val="22"/>
              </w:rPr>
              <w:t>Latrine Use Determinants, specifically Risk Perceptions, Ability, Social Norms, Motivation, Physical Opportunity, and Self-Regulation</w:t>
            </w:r>
          </w:p>
        </w:tc>
        <w:tc>
          <w:tcPr>
            <w:tcW w:w="2246" w:type="dxa"/>
          </w:tcPr>
          <w:p w14:paraId="39C90ADF" w14:textId="55EC9331" w:rsidR="00D35459" w:rsidRDefault="00E95CDB" w:rsidP="0008573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For each determinant, there are several indicators that define the associated constructs.</w:t>
            </w:r>
          </w:p>
        </w:tc>
        <w:tc>
          <w:tcPr>
            <w:tcW w:w="2201" w:type="dxa"/>
          </w:tcPr>
          <w:p w14:paraId="70B2E5A6" w14:textId="27A766F5" w:rsidR="00D35459" w:rsidRDefault="00E95CDB" w:rsidP="0087544B">
            <w:pPr>
              <w:pStyle w:val="BodyText"/>
              <w:tabs>
                <w:tab w:val="left" w:pos="702"/>
              </w:tabs>
              <w:kinsoku w:val="0"/>
              <w:overflowPunct w:val="0"/>
              <w:spacing w:before="0" w:after="120" w:line="276" w:lineRule="auto"/>
              <w:ind w:left="0" w:firstLine="0"/>
              <w:rPr>
                <w:rFonts w:ascii="Arial" w:hAnsi="Arial" w:cs="Arial"/>
                <w:sz w:val="22"/>
                <w:szCs w:val="22"/>
              </w:rPr>
            </w:pPr>
            <w:r w:rsidRPr="00E95CDB">
              <w:rPr>
                <w:rFonts w:asciiTheme="minorHAnsi" w:hAnsiTheme="minorHAnsi" w:cstheme="minorHAnsi"/>
                <w:sz w:val="20"/>
                <w:szCs w:val="20"/>
              </w:rPr>
              <w:t xml:space="preserve">Related to </w:t>
            </w:r>
            <w:r w:rsidR="0087544B" w:rsidRPr="00E95CDB">
              <w:rPr>
                <w:rFonts w:asciiTheme="minorHAnsi" w:hAnsiTheme="minorHAnsi" w:cstheme="minorHAnsi"/>
                <w:sz w:val="20"/>
                <w:szCs w:val="20"/>
              </w:rPr>
              <w:t>H</w:t>
            </w:r>
            <w:r w:rsidR="0087544B">
              <w:rPr>
                <w:rFonts w:asciiTheme="minorHAnsi" w:hAnsiTheme="minorHAnsi" w:cstheme="minorHAnsi"/>
                <w:sz w:val="20"/>
                <w:szCs w:val="20"/>
                <w:vertAlign w:val="subscript"/>
              </w:rPr>
              <w:t>3</w:t>
            </w:r>
            <w:r w:rsidR="0087544B" w:rsidRPr="00E95CDB">
              <w:rPr>
                <w:rFonts w:asciiTheme="minorHAnsi" w:hAnsiTheme="minorHAnsi" w:cstheme="minorHAnsi"/>
                <w:sz w:val="20"/>
                <w:szCs w:val="20"/>
              </w:rPr>
              <w:t xml:space="preserve"> </w:t>
            </w:r>
            <w:r w:rsidRPr="00E95CDB">
              <w:rPr>
                <w:rFonts w:asciiTheme="minorHAnsi" w:hAnsiTheme="minorHAnsi" w:cstheme="minorHAnsi"/>
                <w:sz w:val="20"/>
                <w:szCs w:val="20"/>
              </w:rPr>
              <w:t xml:space="preserve">and </w:t>
            </w:r>
            <w:r w:rsidR="0087544B" w:rsidRPr="00E95CDB">
              <w:rPr>
                <w:rFonts w:asciiTheme="minorHAnsi" w:hAnsiTheme="minorHAnsi" w:cstheme="minorHAnsi"/>
                <w:sz w:val="20"/>
                <w:szCs w:val="20"/>
              </w:rPr>
              <w:t>H</w:t>
            </w:r>
            <w:r w:rsidR="0087544B">
              <w:rPr>
                <w:rFonts w:asciiTheme="minorHAnsi" w:hAnsiTheme="minorHAnsi" w:cstheme="minorHAnsi"/>
                <w:sz w:val="20"/>
                <w:szCs w:val="20"/>
                <w:vertAlign w:val="subscript"/>
              </w:rPr>
              <w:t>5</w:t>
            </w:r>
          </w:p>
        </w:tc>
        <w:tc>
          <w:tcPr>
            <w:tcW w:w="2191" w:type="dxa"/>
          </w:tcPr>
          <w:p w14:paraId="1A210CF0" w14:textId="6ACD02AD" w:rsidR="00D35459" w:rsidRDefault="00E95CDB" w:rsidP="0008573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Individual</w:t>
            </w:r>
          </w:p>
        </w:tc>
      </w:tr>
      <w:tr w:rsidR="00E95CDB" w14:paraId="643B58FD" w14:textId="77777777" w:rsidTr="00E95CDB">
        <w:tc>
          <w:tcPr>
            <w:tcW w:w="2226" w:type="dxa"/>
          </w:tcPr>
          <w:p w14:paraId="23E3289E" w14:textId="2EC58C2F" w:rsidR="00E95CDB" w:rsidRPr="00E62500" w:rsidRDefault="00E95CDB" w:rsidP="0008573B">
            <w:pPr>
              <w:pStyle w:val="BodyText"/>
              <w:tabs>
                <w:tab w:val="left" w:pos="702"/>
              </w:tabs>
              <w:kinsoku w:val="0"/>
              <w:overflowPunct w:val="0"/>
              <w:spacing w:before="0" w:after="120" w:line="276" w:lineRule="auto"/>
              <w:ind w:left="0" w:firstLine="0"/>
              <w:rPr>
                <w:rFonts w:ascii="Arial" w:hAnsi="Arial" w:cs="Arial"/>
                <w:i/>
                <w:sz w:val="22"/>
                <w:szCs w:val="22"/>
              </w:rPr>
            </w:pPr>
            <w:r>
              <w:rPr>
                <w:rFonts w:ascii="Arial" w:hAnsi="Arial" w:cs="Arial"/>
                <w:i/>
                <w:sz w:val="22"/>
                <w:szCs w:val="22"/>
              </w:rPr>
              <w:t>Latrine Use Determinants, specifically Risk Perceptions, Ability, Social Norms, Motivation, Physical Opportunity, and Self-Regulation</w:t>
            </w:r>
          </w:p>
        </w:tc>
        <w:tc>
          <w:tcPr>
            <w:tcW w:w="2246" w:type="dxa"/>
          </w:tcPr>
          <w:p w14:paraId="5C99E93F" w14:textId="6B9FB43F" w:rsidR="00E95CDB" w:rsidRDefault="00E95CDB" w:rsidP="0008573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For each determinant, there are several indicators that define the associated constructs.</w:t>
            </w:r>
          </w:p>
        </w:tc>
        <w:tc>
          <w:tcPr>
            <w:tcW w:w="2201" w:type="dxa"/>
          </w:tcPr>
          <w:p w14:paraId="17960A67" w14:textId="1DBEE659" w:rsidR="00E95CDB" w:rsidRDefault="00E95CDB" w:rsidP="0087544B">
            <w:pPr>
              <w:pStyle w:val="BodyText"/>
              <w:tabs>
                <w:tab w:val="left" w:pos="702"/>
              </w:tabs>
              <w:kinsoku w:val="0"/>
              <w:overflowPunct w:val="0"/>
              <w:spacing w:before="0" w:after="120" w:line="276" w:lineRule="auto"/>
              <w:ind w:left="0" w:firstLine="0"/>
              <w:rPr>
                <w:rFonts w:ascii="Arial" w:hAnsi="Arial" w:cs="Arial"/>
                <w:sz w:val="22"/>
                <w:szCs w:val="22"/>
              </w:rPr>
            </w:pPr>
            <w:r w:rsidRPr="00E95CDB">
              <w:rPr>
                <w:rFonts w:asciiTheme="minorHAnsi" w:hAnsiTheme="minorHAnsi" w:cstheme="minorHAnsi"/>
                <w:sz w:val="20"/>
                <w:szCs w:val="20"/>
              </w:rPr>
              <w:t xml:space="preserve">Related to </w:t>
            </w:r>
            <w:r w:rsidR="0087544B" w:rsidRPr="00E95CDB">
              <w:rPr>
                <w:rFonts w:asciiTheme="minorHAnsi" w:hAnsiTheme="minorHAnsi" w:cstheme="minorHAnsi"/>
                <w:sz w:val="20"/>
                <w:szCs w:val="20"/>
              </w:rPr>
              <w:t>H</w:t>
            </w:r>
            <w:r w:rsidR="0087544B">
              <w:rPr>
                <w:rFonts w:asciiTheme="minorHAnsi" w:hAnsiTheme="minorHAnsi" w:cstheme="minorHAnsi"/>
                <w:sz w:val="20"/>
                <w:szCs w:val="20"/>
                <w:vertAlign w:val="subscript"/>
              </w:rPr>
              <w:t>4</w:t>
            </w:r>
            <w:r w:rsidR="0087544B" w:rsidRPr="00E95CDB">
              <w:rPr>
                <w:rFonts w:asciiTheme="minorHAnsi" w:hAnsiTheme="minorHAnsi" w:cstheme="minorHAnsi"/>
                <w:sz w:val="20"/>
                <w:szCs w:val="20"/>
              </w:rPr>
              <w:t xml:space="preserve"> </w:t>
            </w:r>
            <w:r w:rsidRPr="00E95CDB">
              <w:rPr>
                <w:rFonts w:asciiTheme="minorHAnsi" w:hAnsiTheme="minorHAnsi" w:cstheme="minorHAnsi"/>
                <w:sz w:val="20"/>
                <w:szCs w:val="20"/>
              </w:rPr>
              <w:t xml:space="preserve">and </w:t>
            </w:r>
            <w:r w:rsidR="0087544B" w:rsidRPr="00E95CDB">
              <w:rPr>
                <w:rFonts w:asciiTheme="minorHAnsi" w:hAnsiTheme="minorHAnsi" w:cstheme="minorHAnsi"/>
                <w:sz w:val="20"/>
                <w:szCs w:val="20"/>
              </w:rPr>
              <w:t>H</w:t>
            </w:r>
            <w:r w:rsidR="0087544B">
              <w:rPr>
                <w:rFonts w:asciiTheme="minorHAnsi" w:hAnsiTheme="minorHAnsi" w:cstheme="minorHAnsi"/>
                <w:sz w:val="20"/>
                <w:szCs w:val="20"/>
                <w:vertAlign w:val="subscript"/>
              </w:rPr>
              <w:t>6</w:t>
            </w:r>
          </w:p>
        </w:tc>
        <w:tc>
          <w:tcPr>
            <w:tcW w:w="2191" w:type="dxa"/>
          </w:tcPr>
          <w:p w14:paraId="7219D633" w14:textId="68D2D889" w:rsidR="00E95CDB" w:rsidRDefault="00E95CDB" w:rsidP="0008573B">
            <w:pPr>
              <w:pStyle w:val="BodyText"/>
              <w:tabs>
                <w:tab w:val="left" w:pos="702"/>
              </w:tabs>
              <w:kinsoku w:val="0"/>
              <w:overflowPunct w:val="0"/>
              <w:spacing w:before="0" w:after="120" w:line="276" w:lineRule="auto"/>
              <w:ind w:left="0" w:firstLine="0"/>
              <w:rPr>
                <w:rFonts w:ascii="Arial" w:hAnsi="Arial" w:cs="Arial"/>
                <w:sz w:val="22"/>
                <w:szCs w:val="22"/>
              </w:rPr>
            </w:pPr>
            <w:r>
              <w:rPr>
                <w:rFonts w:ascii="Arial" w:hAnsi="Arial" w:cs="Arial"/>
                <w:sz w:val="22"/>
                <w:szCs w:val="22"/>
              </w:rPr>
              <w:t>Individual</w:t>
            </w:r>
          </w:p>
        </w:tc>
      </w:tr>
    </w:tbl>
    <w:p w14:paraId="3102CB95" w14:textId="77777777" w:rsidR="00445378" w:rsidRPr="00E11D84" w:rsidRDefault="00445378" w:rsidP="00E62500">
      <w:pPr>
        <w:pStyle w:val="BodyText"/>
        <w:tabs>
          <w:tab w:val="left" w:pos="702"/>
        </w:tabs>
        <w:kinsoku w:val="0"/>
        <w:overflowPunct w:val="0"/>
        <w:spacing w:before="0" w:after="120" w:line="276" w:lineRule="auto"/>
        <w:ind w:left="0" w:firstLine="0"/>
        <w:rPr>
          <w:rFonts w:ascii="Arial" w:hAnsi="Arial" w:cs="Arial"/>
          <w:sz w:val="22"/>
          <w:szCs w:val="22"/>
        </w:rPr>
      </w:pPr>
    </w:p>
    <w:p w14:paraId="7B32BCB4" w14:textId="77777777" w:rsidR="00EA180A" w:rsidRDefault="00D0174B" w:rsidP="00EA180A">
      <w:pPr>
        <w:pStyle w:val="ListParagraph"/>
        <w:numPr>
          <w:ilvl w:val="2"/>
          <w:numId w:val="15"/>
        </w:numPr>
        <w:ind w:left="1350" w:hanging="630"/>
        <w:rPr>
          <w:b/>
        </w:rPr>
      </w:pPr>
      <w:r w:rsidRPr="006A6D27">
        <w:rPr>
          <w:b/>
        </w:rPr>
        <w:t xml:space="preserve">If you plan on including covariates in your analysis, please </w:t>
      </w:r>
      <w:r w:rsidR="006979CC" w:rsidRPr="006A6D27">
        <w:rPr>
          <w:b/>
        </w:rPr>
        <w:t xml:space="preserve">provide a list of covariates </w:t>
      </w:r>
      <w:r w:rsidRPr="006A6D27">
        <w:rPr>
          <w:b/>
        </w:rPr>
        <w:t>that may be included.</w:t>
      </w:r>
    </w:p>
    <w:p w14:paraId="5F86E449" w14:textId="1F7CE337" w:rsidR="00D35459" w:rsidRDefault="00F4199E" w:rsidP="00A625A8">
      <w:pPr>
        <w:ind w:left="1350"/>
      </w:pPr>
      <w:r>
        <w:t xml:space="preserve">Baseline latrine use, age, sex, </w:t>
      </w:r>
      <w:r w:rsidR="00BE66BB">
        <w:t xml:space="preserve">educational attainment, household size, </w:t>
      </w:r>
      <w:r>
        <w:t>household s</w:t>
      </w:r>
      <w:r w:rsidR="00E95CDB" w:rsidRPr="00E95CDB">
        <w:t>ocio-economic</w:t>
      </w:r>
      <w:r>
        <w:t xml:space="preserve"> status</w:t>
      </w:r>
    </w:p>
    <w:p w14:paraId="5B4D8A6E" w14:textId="55222EF6" w:rsidR="001E60F8" w:rsidRPr="00A625A8" w:rsidRDefault="001E60F8" w:rsidP="00A625A8">
      <w:pPr>
        <w:ind w:left="1350"/>
        <w:rPr>
          <w:b/>
        </w:rPr>
      </w:pPr>
      <w:r>
        <w:t xml:space="preserve">We will run both unadjusted and adjusted models and </w:t>
      </w:r>
      <w:r w:rsidR="007C21FC">
        <w:t>compare</w:t>
      </w:r>
      <w:r>
        <w:t xml:space="preserve"> models as a sensitivity analysis. </w:t>
      </w:r>
    </w:p>
    <w:p w14:paraId="54F0B702" w14:textId="77777777" w:rsidR="00D35459" w:rsidRPr="006A6D27" w:rsidRDefault="00D35459" w:rsidP="00D35459">
      <w:pPr>
        <w:pStyle w:val="ListParagraph"/>
        <w:ind w:left="792"/>
        <w:rPr>
          <w:b/>
        </w:rPr>
      </w:pPr>
    </w:p>
    <w:p w14:paraId="29DAB74C" w14:textId="647E4B5C" w:rsidR="00445378" w:rsidRDefault="006646FB" w:rsidP="00EA180A">
      <w:pPr>
        <w:pStyle w:val="ListParagraph"/>
        <w:numPr>
          <w:ilvl w:val="2"/>
          <w:numId w:val="15"/>
        </w:numPr>
        <w:ind w:left="1350" w:hanging="630"/>
        <w:rPr>
          <w:b/>
        </w:rPr>
      </w:pPr>
      <w:r w:rsidRPr="006A6D27">
        <w:rPr>
          <w:b/>
        </w:rPr>
        <w:t>If you plan to aggregate multiple variables into an index, which variables will you aggregate and how?</w:t>
      </w:r>
    </w:p>
    <w:p w14:paraId="605B4FC5" w14:textId="77777777" w:rsidR="00D35459" w:rsidRDefault="00D35459" w:rsidP="00D35459">
      <w:pPr>
        <w:pStyle w:val="ListParagraph"/>
        <w:ind w:left="792"/>
        <w:rPr>
          <w:b/>
        </w:rPr>
      </w:pPr>
    </w:p>
    <w:p w14:paraId="14B9ECBB" w14:textId="3E588B8B" w:rsidR="009F6382" w:rsidRDefault="009F6382" w:rsidP="00FB2492">
      <w:pPr>
        <w:pStyle w:val="ListParagraph"/>
        <w:numPr>
          <w:ilvl w:val="0"/>
          <w:numId w:val="28"/>
        </w:numPr>
      </w:pPr>
      <w:r>
        <w:t>Socioeconomic status: We will ask respondents if they own various household items and use that information to create an asset index using Principle Components Analysis (PCA), resulting in an score for each household.</w:t>
      </w:r>
    </w:p>
    <w:p w14:paraId="3F97B062" w14:textId="77777777" w:rsidR="0087544B" w:rsidRDefault="0087544B" w:rsidP="00395BF9"/>
    <w:p w14:paraId="392C2549" w14:textId="67DCB708" w:rsidR="009F6382" w:rsidRPr="009F6382" w:rsidRDefault="009F6382" w:rsidP="00FB2492">
      <w:pPr>
        <w:pStyle w:val="ListParagraph"/>
        <w:numPr>
          <w:ilvl w:val="0"/>
          <w:numId w:val="28"/>
        </w:numPr>
      </w:pPr>
      <w:r>
        <w:t>Latrine Use Determinants: For each of the</w:t>
      </w:r>
      <w:r w:rsidR="00EB6601">
        <w:t xml:space="preserve"> latrine use</w:t>
      </w:r>
      <w:r>
        <w:t xml:space="preserve"> determinants (Risk Perceptions, Ability, Social Norms, Motivation, Physical Opportunity, and Self-Regulation), we </w:t>
      </w:r>
      <w:r w:rsidR="00EB6601">
        <w:t xml:space="preserve">have a series of questions. (See Survey; </w:t>
      </w:r>
      <w:r w:rsidR="00FB2492">
        <w:t>determinants to which the questions correspond are noted on the left-side column). The number of questions per determinant ranges from 3-20 per. We will carry out confirmatory factor analysis to confirm the factor structure for each determinant (eliminating questions as appropriate), check reliability (</w:t>
      </w:r>
      <w:proofErr w:type="spellStart"/>
      <w:r w:rsidR="00FB2492">
        <w:t>cronbach’s</w:t>
      </w:r>
      <w:proofErr w:type="spellEnd"/>
      <w:r w:rsidR="00FB2492">
        <w:t xml:space="preserve"> alpha), and then determine scores based on final questions per determinant and the responses provided.   </w:t>
      </w:r>
    </w:p>
    <w:p w14:paraId="30A2E363" w14:textId="77777777" w:rsidR="00146825" w:rsidRPr="00EA180A" w:rsidRDefault="00146825" w:rsidP="00D97348"/>
    <w:p w14:paraId="124E4DC8" w14:textId="77777777" w:rsidR="00146825" w:rsidRDefault="00935256" w:rsidP="00146825">
      <w:pPr>
        <w:pStyle w:val="ListParagraph"/>
        <w:numPr>
          <w:ilvl w:val="1"/>
          <w:numId w:val="15"/>
        </w:numPr>
        <w:rPr>
          <w:b/>
          <w:spacing w:val="-3"/>
        </w:rPr>
      </w:pPr>
      <w:r w:rsidRPr="00146825">
        <w:rPr>
          <w:b/>
          <w:spacing w:val="-3"/>
        </w:rPr>
        <w:t>Qualitative Analysis</w:t>
      </w:r>
    </w:p>
    <w:p w14:paraId="6D2CF414" w14:textId="73FA1C3C" w:rsidR="0008573B" w:rsidRDefault="00D11055" w:rsidP="00146825">
      <w:pPr>
        <w:pStyle w:val="ListParagraph"/>
        <w:ind w:left="360"/>
        <w:rPr>
          <w:b/>
        </w:rPr>
      </w:pPr>
      <w:r w:rsidRPr="00693881">
        <w:rPr>
          <w:b/>
        </w:rPr>
        <w:t>Which</w:t>
      </w:r>
      <w:r w:rsidR="00935256" w:rsidRPr="00693881">
        <w:rPr>
          <w:b/>
        </w:rPr>
        <w:t xml:space="preserve"> methods will be used to analys</w:t>
      </w:r>
      <w:r w:rsidRPr="00693881">
        <w:rPr>
          <w:b/>
        </w:rPr>
        <w:t xml:space="preserve">e </w:t>
      </w:r>
      <w:r w:rsidR="00935256" w:rsidRPr="00693881">
        <w:rPr>
          <w:b/>
        </w:rPr>
        <w:t>qualitative data</w:t>
      </w:r>
      <w:r w:rsidR="00146825" w:rsidRPr="00693881">
        <w:rPr>
          <w:b/>
        </w:rPr>
        <w:t xml:space="preserve"> (e.g.</w:t>
      </w:r>
      <w:r w:rsidR="00C709D5" w:rsidRPr="00693881">
        <w:rPr>
          <w:b/>
        </w:rPr>
        <w:t xml:space="preserve"> </w:t>
      </w:r>
      <w:r w:rsidR="00935256" w:rsidRPr="00693881">
        <w:rPr>
          <w:b/>
        </w:rPr>
        <w:t>content analysis with criteria for codification</w:t>
      </w:r>
      <w:r w:rsidR="00C709D5" w:rsidRPr="00693881">
        <w:rPr>
          <w:b/>
        </w:rPr>
        <w:t>)?</w:t>
      </w:r>
    </w:p>
    <w:p w14:paraId="1A6074B1" w14:textId="77777777" w:rsidR="00693881" w:rsidRDefault="00693881" w:rsidP="00146825">
      <w:pPr>
        <w:pStyle w:val="ListParagraph"/>
        <w:ind w:left="360"/>
        <w:rPr>
          <w:b/>
        </w:rPr>
      </w:pPr>
    </w:p>
    <w:p w14:paraId="6262A952" w14:textId="366A7AE7" w:rsidR="00693881" w:rsidRPr="00BE34EE" w:rsidRDefault="00693881" w:rsidP="00693881">
      <w:pPr>
        <w:ind w:left="720"/>
        <w:jc w:val="both"/>
        <w:rPr>
          <w:rFonts w:asciiTheme="minorHAnsi" w:eastAsia="Calibri" w:hAnsiTheme="minorHAnsi" w:cs="Calibri"/>
          <w:color w:val="292934" w:themeColor="text1"/>
        </w:rPr>
      </w:pPr>
      <w:r>
        <w:rPr>
          <w:rFonts w:asciiTheme="minorHAnsi" w:eastAsia="Calibri" w:hAnsiTheme="minorHAnsi" w:cs="Calibri"/>
          <w:color w:val="292934" w:themeColor="text1"/>
        </w:rPr>
        <w:t>T</w:t>
      </w:r>
      <w:r w:rsidRPr="00BE34EE">
        <w:rPr>
          <w:rFonts w:asciiTheme="minorHAnsi" w:eastAsia="Calibri" w:hAnsiTheme="minorHAnsi" w:cs="Calibri"/>
          <w:color w:val="292934" w:themeColor="text1"/>
        </w:rPr>
        <w:t>ranscripts</w:t>
      </w:r>
      <w:r>
        <w:rPr>
          <w:rFonts w:asciiTheme="minorHAnsi" w:eastAsia="Calibri" w:hAnsiTheme="minorHAnsi" w:cs="Calibri"/>
          <w:color w:val="292934" w:themeColor="text1"/>
        </w:rPr>
        <w:t xml:space="preserve"> from qualitative activities</w:t>
      </w:r>
      <w:r w:rsidRPr="00BE34EE">
        <w:rPr>
          <w:rFonts w:asciiTheme="minorHAnsi" w:eastAsia="Calibri" w:hAnsiTheme="minorHAnsi" w:cs="Calibri"/>
          <w:color w:val="292934" w:themeColor="text1"/>
        </w:rPr>
        <w:t xml:space="preserve"> will be analysed using thematic content analysis.</w:t>
      </w:r>
    </w:p>
    <w:p w14:paraId="5EDEF5B0" w14:textId="27DCE2E4" w:rsidR="00693881" w:rsidRPr="00BE34EE" w:rsidRDefault="00693881" w:rsidP="00693881">
      <w:pPr>
        <w:ind w:left="720"/>
        <w:jc w:val="both"/>
        <w:rPr>
          <w:rFonts w:asciiTheme="minorHAnsi" w:hAnsiTheme="minorHAnsi"/>
          <w:color w:val="292934" w:themeColor="text1"/>
        </w:rPr>
      </w:pPr>
      <w:r w:rsidRPr="00BE34EE">
        <w:rPr>
          <w:rFonts w:asciiTheme="minorHAnsi" w:eastAsia="Calibri" w:hAnsiTheme="minorHAnsi" w:cs="Calibri"/>
          <w:color w:val="292934" w:themeColor="text1"/>
        </w:rPr>
        <w:t>Members of the research team will begin analysis by reading through transcripts and writing memos about the issues discussed in the location where they collected the data. The memos will inform the creation of a preliminary cod</w:t>
      </w:r>
      <w:r>
        <w:rPr>
          <w:rFonts w:asciiTheme="minorHAnsi" w:eastAsia="Calibri" w:hAnsiTheme="minorHAnsi" w:cs="Calibri"/>
          <w:color w:val="292934" w:themeColor="text1"/>
        </w:rPr>
        <w:t>ebook. The preliminary codebook</w:t>
      </w:r>
      <w:r w:rsidRPr="00BE34EE">
        <w:rPr>
          <w:rFonts w:asciiTheme="minorHAnsi" w:eastAsia="Calibri" w:hAnsiTheme="minorHAnsi" w:cs="Calibri"/>
          <w:color w:val="292934" w:themeColor="text1"/>
        </w:rPr>
        <w:t xml:space="preserve"> will be shared among members of the research team</w:t>
      </w:r>
      <w:r>
        <w:rPr>
          <w:rFonts w:asciiTheme="minorHAnsi" w:eastAsia="Calibri" w:hAnsiTheme="minorHAnsi" w:cs="Calibri"/>
          <w:color w:val="292934" w:themeColor="text1"/>
        </w:rPr>
        <w:t xml:space="preserve"> and refined</w:t>
      </w:r>
      <w:r w:rsidRPr="00BE34EE">
        <w:rPr>
          <w:rFonts w:asciiTheme="minorHAnsi" w:eastAsia="Calibri" w:hAnsiTheme="minorHAnsi" w:cs="Calibri"/>
          <w:color w:val="292934" w:themeColor="text1"/>
        </w:rPr>
        <w:t xml:space="preserve">. Researchers will then use the final codebook to apply codes to the data </w:t>
      </w:r>
      <w:r>
        <w:rPr>
          <w:rFonts w:asciiTheme="minorHAnsi" w:eastAsia="Calibri" w:hAnsiTheme="minorHAnsi" w:cs="Calibri"/>
          <w:color w:val="292934" w:themeColor="text1"/>
        </w:rPr>
        <w:t>collected</w:t>
      </w:r>
      <w:r w:rsidRPr="00BE34EE">
        <w:rPr>
          <w:rFonts w:asciiTheme="minorHAnsi" w:eastAsia="Calibri" w:hAnsiTheme="minorHAnsi" w:cs="Calibri"/>
          <w:color w:val="292934" w:themeColor="text1"/>
        </w:rPr>
        <w:t xml:space="preserve">. This may be done in duplicate to compare coding strategies and make certain that coding is consistent across all researchers. </w:t>
      </w:r>
    </w:p>
    <w:p w14:paraId="7BD5273E" w14:textId="48B2456A" w:rsidR="006A6D27" w:rsidRPr="00693881" w:rsidRDefault="00693881" w:rsidP="00693881">
      <w:pPr>
        <w:ind w:left="720"/>
        <w:jc w:val="both"/>
        <w:rPr>
          <w:rFonts w:asciiTheme="minorHAnsi" w:hAnsiTheme="minorHAnsi"/>
          <w:color w:val="292934" w:themeColor="text1"/>
        </w:rPr>
      </w:pPr>
      <w:r w:rsidRPr="00BE34EE">
        <w:rPr>
          <w:rFonts w:asciiTheme="minorHAnsi" w:eastAsia="Calibri" w:hAnsiTheme="minorHAnsi" w:cs="Calibri"/>
          <w:color w:val="292934" w:themeColor="text1"/>
        </w:rPr>
        <w:t>Once coding is complete, researchers will write thematic memos. Some memo topics will be pre-determined</w:t>
      </w:r>
      <w:r>
        <w:rPr>
          <w:rFonts w:asciiTheme="minorHAnsi" w:eastAsia="Calibri" w:hAnsiTheme="minorHAnsi" w:cs="Calibri"/>
          <w:color w:val="292934" w:themeColor="text1"/>
        </w:rPr>
        <w:t xml:space="preserve"> (deductive)</w:t>
      </w:r>
      <w:r w:rsidRPr="00BE34EE">
        <w:rPr>
          <w:rFonts w:asciiTheme="minorHAnsi" w:eastAsia="Calibri" w:hAnsiTheme="minorHAnsi" w:cs="Calibri"/>
          <w:color w:val="292934" w:themeColor="text1"/>
        </w:rPr>
        <w:t>. Other memos will be created that are not anticipated based on what is learned from the data collected</w:t>
      </w:r>
      <w:r>
        <w:rPr>
          <w:rFonts w:asciiTheme="minorHAnsi" w:eastAsia="Calibri" w:hAnsiTheme="minorHAnsi" w:cs="Calibri"/>
          <w:color w:val="292934" w:themeColor="text1"/>
        </w:rPr>
        <w:t xml:space="preserve"> (inductive)</w:t>
      </w:r>
      <w:r w:rsidRPr="00BE34EE">
        <w:rPr>
          <w:rFonts w:asciiTheme="minorHAnsi" w:eastAsia="Calibri" w:hAnsiTheme="minorHAnsi" w:cs="Calibri"/>
          <w:color w:val="292934" w:themeColor="text1"/>
        </w:rPr>
        <w:t xml:space="preserve">. </w:t>
      </w:r>
    </w:p>
    <w:p w14:paraId="5D1A30BE" w14:textId="77777777" w:rsidR="00146825" w:rsidRDefault="00146825" w:rsidP="00146825">
      <w:pPr>
        <w:pStyle w:val="ListParagraph"/>
        <w:ind w:left="360"/>
      </w:pPr>
    </w:p>
    <w:p w14:paraId="7802CA58" w14:textId="77777777" w:rsidR="00146825" w:rsidRPr="00A625A8" w:rsidRDefault="00146825" w:rsidP="0008573B">
      <w:pPr>
        <w:pStyle w:val="ListParagraph"/>
        <w:numPr>
          <w:ilvl w:val="1"/>
          <w:numId w:val="15"/>
        </w:numPr>
        <w:rPr>
          <w:b/>
          <w:spacing w:val="-3"/>
        </w:rPr>
      </w:pPr>
      <w:r w:rsidRPr="00A625A8">
        <w:rPr>
          <w:b/>
          <w:spacing w:val="-3"/>
        </w:rPr>
        <w:t>Quantitative Analysis</w:t>
      </w:r>
      <w:bookmarkStart w:id="14" w:name="Balancing_Checks"/>
      <w:bookmarkStart w:id="15" w:name="bookmark16"/>
      <w:bookmarkEnd w:id="14"/>
      <w:bookmarkEnd w:id="15"/>
    </w:p>
    <w:p w14:paraId="3E25AD02" w14:textId="77777777" w:rsidR="00146825" w:rsidRDefault="00146825" w:rsidP="00146825">
      <w:pPr>
        <w:pStyle w:val="ListParagraph"/>
        <w:ind w:left="792"/>
        <w:rPr>
          <w:b/>
          <w:spacing w:val="-3"/>
        </w:rPr>
      </w:pPr>
    </w:p>
    <w:p w14:paraId="54B7D25F" w14:textId="77777777" w:rsidR="00146825" w:rsidRPr="00146825" w:rsidRDefault="00E65D50" w:rsidP="00146825">
      <w:pPr>
        <w:pStyle w:val="ListParagraph"/>
        <w:numPr>
          <w:ilvl w:val="2"/>
          <w:numId w:val="15"/>
        </w:numPr>
        <w:rPr>
          <w:b/>
          <w:spacing w:val="-3"/>
        </w:rPr>
      </w:pPr>
      <w:r w:rsidRPr="00146825">
        <w:rPr>
          <w:b/>
        </w:rPr>
        <w:t xml:space="preserve">Balance </w:t>
      </w:r>
      <w:r w:rsidR="0008573B" w:rsidRPr="00146825">
        <w:rPr>
          <w:b/>
        </w:rPr>
        <w:t>Checks</w:t>
      </w:r>
    </w:p>
    <w:p w14:paraId="414FFEDF" w14:textId="77777777" w:rsidR="00146825" w:rsidRPr="00D97348" w:rsidRDefault="0008573B" w:rsidP="00146825">
      <w:pPr>
        <w:pStyle w:val="ListParagraph"/>
        <w:numPr>
          <w:ilvl w:val="3"/>
          <w:numId w:val="15"/>
        </w:numPr>
        <w:ind w:left="1890" w:hanging="810"/>
        <w:rPr>
          <w:b/>
          <w:spacing w:val="-3"/>
        </w:rPr>
      </w:pPr>
      <w:r w:rsidRPr="00693881">
        <w:rPr>
          <w:rFonts w:cs="Arial"/>
          <w:b/>
          <w:spacing w:val="-4"/>
        </w:rPr>
        <w:t>How</w:t>
      </w:r>
      <w:r w:rsidRPr="00693881">
        <w:rPr>
          <w:rFonts w:cs="Arial"/>
          <w:b/>
          <w:spacing w:val="-22"/>
        </w:rPr>
        <w:t xml:space="preserve"> </w:t>
      </w:r>
      <w:r w:rsidRPr="00693881">
        <w:rPr>
          <w:rFonts w:cs="Arial"/>
          <w:b/>
        </w:rPr>
        <w:t>will</w:t>
      </w:r>
      <w:r w:rsidRPr="00693881">
        <w:rPr>
          <w:rFonts w:cs="Arial"/>
          <w:b/>
          <w:spacing w:val="-21"/>
        </w:rPr>
        <w:t xml:space="preserve"> </w:t>
      </w:r>
      <w:r w:rsidRPr="00693881">
        <w:rPr>
          <w:rFonts w:cs="Arial"/>
          <w:b/>
          <w:spacing w:val="-3"/>
        </w:rPr>
        <w:t>y</w:t>
      </w:r>
      <w:r w:rsidRPr="00693881">
        <w:rPr>
          <w:rFonts w:cs="Arial"/>
          <w:b/>
          <w:spacing w:val="-4"/>
        </w:rPr>
        <w:t>ou</w:t>
      </w:r>
      <w:r w:rsidRPr="00693881">
        <w:rPr>
          <w:rFonts w:cs="Arial"/>
          <w:b/>
          <w:spacing w:val="-21"/>
        </w:rPr>
        <w:t xml:space="preserve"> </w:t>
      </w:r>
      <w:r w:rsidRPr="00693881">
        <w:rPr>
          <w:rFonts w:cs="Arial"/>
          <w:b/>
          <w:spacing w:val="-4"/>
        </w:rPr>
        <w:t>check</w:t>
      </w:r>
      <w:r w:rsidRPr="00693881">
        <w:rPr>
          <w:rFonts w:cs="Arial"/>
          <w:b/>
          <w:spacing w:val="-21"/>
        </w:rPr>
        <w:t xml:space="preserve"> </w:t>
      </w:r>
      <w:r w:rsidRPr="00693881">
        <w:rPr>
          <w:rFonts w:cs="Arial"/>
          <w:b/>
        </w:rPr>
        <w:t>balance</w:t>
      </w:r>
      <w:r w:rsidRPr="00693881">
        <w:rPr>
          <w:rFonts w:cs="Arial"/>
          <w:b/>
          <w:spacing w:val="-22"/>
        </w:rPr>
        <w:t xml:space="preserve"> </w:t>
      </w:r>
      <w:r w:rsidRPr="00693881">
        <w:rPr>
          <w:rFonts w:cs="Arial"/>
          <w:b/>
          <w:spacing w:val="-3"/>
        </w:rPr>
        <w:t>between</w:t>
      </w:r>
      <w:r w:rsidRPr="00693881">
        <w:rPr>
          <w:rFonts w:cs="Arial"/>
          <w:b/>
          <w:spacing w:val="-21"/>
        </w:rPr>
        <w:t xml:space="preserve"> </w:t>
      </w:r>
      <w:r w:rsidRPr="00693881">
        <w:rPr>
          <w:rFonts w:cs="Arial"/>
          <w:b/>
          <w:spacing w:val="-2"/>
        </w:rPr>
        <w:t>treatmen</w:t>
      </w:r>
      <w:r w:rsidRPr="00693881">
        <w:rPr>
          <w:rFonts w:cs="Arial"/>
          <w:b/>
          <w:spacing w:val="-1"/>
        </w:rPr>
        <w:t>t</w:t>
      </w:r>
      <w:r w:rsidRPr="00693881">
        <w:rPr>
          <w:rFonts w:cs="Arial"/>
          <w:b/>
          <w:spacing w:val="-21"/>
        </w:rPr>
        <w:t xml:space="preserve"> </w:t>
      </w:r>
      <w:r w:rsidRPr="00693881">
        <w:rPr>
          <w:rFonts w:cs="Arial"/>
          <w:b/>
        </w:rPr>
        <w:t>and</w:t>
      </w:r>
      <w:r w:rsidRPr="00693881">
        <w:rPr>
          <w:rFonts w:cs="Arial"/>
          <w:b/>
          <w:spacing w:val="-21"/>
        </w:rPr>
        <w:t xml:space="preserve"> </w:t>
      </w:r>
      <w:r w:rsidRPr="00693881">
        <w:rPr>
          <w:rFonts w:cs="Arial"/>
          <w:b/>
          <w:spacing w:val="-2"/>
        </w:rPr>
        <w:t>control</w:t>
      </w:r>
      <w:r w:rsidRPr="00693881">
        <w:rPr>
          <w:rFonts w:cs="Arial"/>
          <w:b/>
          <w:spacing w:val="-22"/>
        </w:rPr>
        <w:t xml:space="preserve"> </w:t>
      </w:r>
      <w:r w:rsidRPr="00693881">
        <w:rPr>
          <w:rFonts w:cs="Arial"/>
          <w:b/>
        </w:rPr>
        <w:t>groups?</w:t>
      </w:r>
    </w:p>
    <w:p w14:paraId="7BF028DB" w14:textId="459F0953" w:rsidR="00292F33" w:rsidRDefault="000978E8" w:rsidP="007C21FC">
      <w:pPr>
        <w:ind w:left="720"/>
        <w:rPr>
          <w:spacing w:val="-3"/>
        </w:rPr>
      </w:pPr>
      <w:r w:rsidRPr="007C21FC">
        <w:rPr>
          <w:spacing w:val="-3"/>
        </w:rPr>
        <w:t>We will</w:t>
      </w:r>
      <w:r w:rsidR="00C00348" w:rsidRPr="007C21FC">
        <w:rPr>
          <w:spacing w:val="-3"/>
        </w:rPr>
        <w:t xml:space="preserve"> use the baseline data to </w:t>
      </w:r>
      <w:r w:rsidR="007F3D74" w:rsidRPr="007C21FC">
        <w:rPr>
          <w:spacing w:val="-3"/>
        </w:rPr>
        <w:t>calculate descriptive statistics</w:t>
      </w:r>
      <w:r w:rsidR="007A33ED" w:rsidRPr="007C21FC">
        <w:rPr>
          <w:spacing w:val="-3"/>
        </w:rPr>
        <w:t xml:space="preserve"> </w:t>
      </w:r>
      <w:r w:rsidR="00C00348" w:rsidRPr="007C21FC">
        <w:rPr>
          <w:spacing w:val="-3"/>
        </w:rPr>
        <w:t xml:space="preserve">and </w:t>
      </w:r>
      <w:r w:rsidR="00945F02">
        <w:rPr>
          <w:spacing w:val="-3"/>
        </w:rPr>
        <w:t xml:space="preserve">compute </w:t>
      </w:r>
      <w:r w:rsidR="00DE4754">
        <w:rPr>
          <w:spacing w:val="-3"/>
        </w:rPr>
        <w:t xml:space="preserve">the standardized difference between arms in order to </w:t>
      </w:r>
      <w:r w:rsidR="00C00348" w:rsidRPr="007C21FC">
        <w:rPr>
          <w:spacing w:val="-3"/>
        </w:rPr>
        <w:t xml:space="preserve">compare groups on all outcome measures as well as individual and village-level </w:t>
      </w:r>
      <w:proofErr w:type="spellStart"/>
      <w:r w:rsidR="00C00348" w:rsidRPr="007C21FC">
        <w:rPr>
          <w:spacing w:val="-3"/>
        </w:rPr>
        <w:t>sociodemographic</w:t>
      </w:r>
      <w:proofErr w:type="spellEnd"/>
      <w:r w:rsidR="00C00348" w:rsidRPr="007C21FC">
        <w:rPr>
          <w:spacing w:val="-3"/>
        </w:rPr>
        <w:t xml:space="preserve"> characteristics.</w:t>
      </w:r>
      <w:r w:rsidR="00DE4754">
        <w:rPr>
          <w:spacing w:val="-3"/>
        </w:rPr>
        <w:t xml:space="preserve"> The standardized difference is a metric that</w:t>
      </w:r>
      <w:r w:rsidR="00435F0E">
        <w:rPr>
          <w:spacing w:val="-3"/>
        </w:rPr>
        <w:t xml:space="preserve"> </w:t>
      </w:r>
      <w:r w:rsidR="00CF0793">
        <w:rPr>
          <w:spacing w:val="-3"/>
        </w:rPr>
        <w:t>expresses</w:t>
      </w:r>
      <w:r w:rsidR="00435F0E">
        <w:rPr>
          <w:spacing w:val="-3"/>
        </w:rPr>
        <w:t xml:space="preserve"> </w:t>
      </w:r>
      <w:r w:rsidR="00DE4754">
        <w:rPr>
          <w:spacing w:val="-3"/>
        </w:rPr>
        <w:t xml:space="preserve">the difference between groups in </w:t>
      </w:r>
      <w:r w:rsidR="00435F0E">
        <w:rPr>
          <w:spacing w:val="-3"/>
        </w:rPr>
        <w:t>standard deviation units</w:t>
      </w:r>
      <w:r w:rsidR="00DE4754">
        <w:rPr>
          <w:spacing w:val="-3"/>
        </w:rPr>
        <w:t xml:space="preserve">. </w:t>
      </w:r>
    </w:p>
    <w:p w14:paraId="4794FD16" w14:textId="3B8E5C13" w:rsidR="00F7237D" w:rsidRDefault="00441E3A" w:rsidP="007C21FC">
      <w:pPr>
        <w:ind w:left="720"/>
        <w:rPr>
          <w:spacing w:val="-3"/>
        </w:rPr>
      </w:pPr>
      <w:r>
        <w:rPr>
          <w:spacing w:val="-3"/>
        </w:rPr>
        <w:t xml:space="preserve">For </w:t>
      </w:r>
      <w:r w:rsidR="00292F33">
        <w:rPr>
          <w:spacing w:val="-3"/>
        </w:rPr>
        <w:t>continuous covariates</w:t>
      </w:r>
      <w:r>
        <w:rPr>
          <w:spacing w:val="-3"/>
        </w:rPr>
        <w:t xml:space="preserve">, the </w:t>
      </w:r>
      <w:r w:rsidR="00435F0E">
        <w:rPr>
          <w:spacing w:val="-3"/>
        </w:rPr>
        <w:t>standardized difference</w:t>
      </w:r>
      <w:r w:rsidR="00CF0793">
        <w:rPr>
          <w:spacing w:val="-3"/>
        </w:rPr>
        <w:t xml:space="preserve"> (</w:t>
      </w:r>
      <w:r w:rsidR="00CF0793" w:rsidRPr="002046FA">
        <w:rPr>
          <w:i/>
          <w:spacing w:val="-3"/>
        </w:rPr>
        <w:t>d</w:t>
      </w:r>
      <w:r w:rsidR="00CF0793">
        <w:rPr>
          <w:spacing w:val="-3"/>
        </w:rPr>
        <w:t>)</w:t>
      </w:r>
      <w:r w:rsidR="00435F0E">
        <w:rPr>
          <w:spacing w:val="-3"/>
        </w:rPr>
        <w:t xml:space="preserve"> is calculated </w:t>
      </w:r>
      <w:r w:rsidR="00F7237D">
        <w:rPr>
          <w:spacing w:val="-3"/>
        </w:rPr>
        <w:t xml:space="preserve">as </w:t>
      </w:r>
      <w:r w:rsidR="00DE4754">
        <w:rPr>
          <w:spacing w:val="-3"/>
        </w:rPr>
        <w:t xml:space="preserve"> </w:t>
      </w:r>
    </w:p>
    <w:p w14:paraId="71D9D6AD" w14:textId="617B1952" w:rsidR="00CF0793" w:rsidRDefault="00CF0793" w:rsidP="007C21FC">
      <w:pPr>
        <w:ind w:left="720"/>
        <w:rPr>
          <w:spacing w:val="-3"/>
        </w:rPr>
      </w:pPr>
    </w:p>
    <w:p w14:paraId="4071F1E5" w14:textId="4A874969" w:rsidR="00CF0793" w:rsidRPr="00CF0793" w:rsidRDefault="003F04DA" w:rsidP="007C21FC">
      <w:pPr>
        <w:ind w:left="720"/>
        <w:rPr>
          <w:spacing w:val="-3"/>
        </w:rPr>
      </w:pPr>
      <m:oMathPara>
        <m:oMath>
          <m:r>
            <w:rPr>
              <w:rFonts w:ascii="Cambria Math" w:hAnsi="Cambria Math"/>
            </w:rPr>
            <m:t>d=</m:t>
          </m:r>
          <m:f>
            <m:fPr>
              <m:ctrlPr>
                <w:rPr>
                  <w:rFonts w:ascii="Cambria Math" w:hAnsi="Cambria Math"/>
                  <w:i/>
                  <w:color w:val="auto"/>
                  <w:sz w:val="24"/>
                  <w:szCs w:val="24"/>
                  <w:lang w:val="en-US" w:eastAsia="en-US"/>
                </w:rPr>
              </m:ctrlPr>
            </m:fPr>
            <m:num>
              <m:d>
                <m:dPr>
                  <m:ctrlPr>
                    <w:rPr>
                      <w:rFonts w:ascii="Cambria Math" w:hAnsi="Cambria Math"/>
                      <w:i/>
                      <w:color w:val="auto"/>
                      <w:sz w:val="24"/>
                      <w:szCs w:val="24"/>
                      <w:lang w:val="en-US" w:eastAsia="en-US"/>
                    </w:rPr>
                  </m:ctrlPr>
                </m:dPr>
                <m:e>
                  <m:sSub>
                    <m:sSubPr>
                      <m:ctrlPr>
                        <w:rPr>
                          <w:rFonts w:ascii="Cambria Math" w:hAnsi="Cambria Math"/>
                          <w:i/>
                          <w:color w:val="auto"/>
                          <w:sz w:val="24"/>
                          <w:szCs w:val="24"/>
                          <w:lang w:val="en-US" w:eastAsia="en-US"/>
                        </w:rPr>
                      </m:ctrlPr>
                    </m:sSubPr>
                    <m:e>
                      <m:acc>
                        <m:accPr>
                          <m:chr m:val="̅"/>
                          <m:ctrlPr>
                            <w:rPr>
                              <w:rFonts w:ascii="Cambria Math" w:hAnsi="Cambria Math"/>
                              <w:i/>
                              <w:color w:val="auto"/>
                              <w:sz w:val="24"/>
                              <w:szCs w:val="24"/>
                              <w:lang w:val="en-US" w:eastAsia="en-US"/>
                            </w:rPr>
                          </m:ctrlPr>
                        </m:accPr>
                        <m:e>
                          <m:r>
                            <w:rPr>
                              <w:rFonts w:ascii="Cambria Math" w:hAnsi="Cambria Math"/>
                            </w:rPr>
                            <m:t>x</m:t>
                          </m:r>
                        </m:e>
                      </m:acc>
                    </m:e>
                    <m:sub>
                      <m:r>
                        <w:rPr>
                          <w:rFonts w:ascii="Cambria Math" w:hAnsi="Cambria Math"/>
                        </w:rPr>
                        <m:t>intervention</m:t>
                      </m:r>
                    </m:sub>
                  </m:sSub>
                  <m:r>
                    <w:rPr>
                      <w:rFonts w:ascii="Cambria Math" w:hAnsi="Cambria Math"/>
                    </w:rPr>
                    <m:t>-</m:t>
                  </m:r>
                  <m:sSub>
                    <m:sSubPr>
                      <m:ctrlPr>
                        <w:rPr>
                          <w:rFonts w:ascii="Cambria Math" w:hAnsi="Cambria Math"/>
                          <w:i/>
                          <w:color w:val="auto"/>
                          <w:sz w:val="24"/>
                          <w:szCs w:val="24"/>
                          <w:lang w:val="en-US" w:eastAsia="en-US"/>
                        </w:rPr>
                      </m:ctrlPr>
                    </m:sSubPr>
                    <m:e>
                      <m:acc>
                        <m:accPr>
                          <m:chr m:val="̅"/>
                          <m:ctrlPr>
                            <w:rPr>
                              <w:rFonts w:ascii="Cambria Math" w:hAnsi="Cambria Math"/>
                              <w:i/>
                              <w:color w:val="auto"/>
                              <w:sz w:val="24"/>
                              <w:szCs w:val="24"/>
                              <w:lang w:val="en-US" w:eastAsia="en-US"/>
                            </w:rPr>
                          </m:ctrlPr>
                        </m:accPr>
                        <m:e>
                          <m:r>
                            <w:rPr>
                              <w:rFonts w:ascii="Cambria Math" w:hAnsi="Cambria Math"/>
                            </w:rPr>
                            <m:t>x</m:t>
                          </m:r>
                        </m:e>
                      </m:acc>
                    </m:e>
                    <m:sub>
                      <m:r>
                        <w:rPr>
                          <w:rFonts w:ascii="Cambria Math" w:hAnsi="Cambria Math"/>
                        </w:rPr>
                        <m:t>control</m:t>
                      </m:r>
                    </m:sub>
                  </m:sSub>
                </m:e>
              </m:d>
            </m:num>
            <m:den>
              <m:rad>
                <m:radPr>
                  <m:degHide m:val="1"/>
                  <m:ctrlPr>
                    <w:rPr>
                      <w:rFonts w:ascii="Cambria Math" w:hAnsi="Cambria Math"/>
                      <w:i/>
                      <w:color w:val="auto"/>
                      <w:sz w:val="24"/>
                      <w:szCs w:val="24"/>
                      <w:lang w:val="en-US" w:eastAsia="en-US"/>
                    </w:rPr>
                  </m:ctrlPr>
                </m:radPr>
                <m:deg/>
                <m:e>
                  <m:f>
                    <m:fPr>
                      <m:ctrlPr>
                        <w:rPr>
                          <w:rFonts w:ascii="Cambria Math" w:hAnsi="Cambria Math"/>
                          <w:i/>
                          <w:color w:val="auto"/>
                          <w:sz w:val="24"/>
                          <w:szCs w:val="24"/>
                          <w:lang w:val="en-US" w:eastAsia="en-US"/>
                        </w:rPr>
                      </m:ctrlPr>
                    </m:fPr>
                    <m:num>
                      <m:sSub>
                        <m:sSubPr>
                          <m:ctrlPr>
                            <w:rPr>
                              <w:rFonts w:ascii="Cambria Math" w:hAnsi="Cambria Math"/>
                              <w:i/>
                              <w:color w:val="auto"/>
                              <w:sz w:val="24"/>
                              <w:szCs w:val="24"/>
                              <w:lang w:val="en-US" w:eastAsia="en-US"/>
                            </w:rPr>
                          </m:ctrlPr>
                        </m:sSubPr>
                        <m:e>
                          <m:sSup>
                            <m:sSupPr>
                              <m:ctrlPr>
                                <w:rPr>
                                  <w:rFonts w:ascii="Cambria Math" w:hAnsi="Cambria Math"/>
                                  <w:i/>
                                  <w:color w:val="auto"/>
                                  <w:sz w:val="24"/>
                                  <w:szCs w:val="24"/>
                                  <w:lang w:val="en-US" w:eastAsia="en-US"/>
                                </w:rPr>
                              </m:ctrlPr>
                            </m:sSupPr>
                            <m:e>
                              <m:r>
                                <w:rPr>
                                  <w:rFonts w:ascii="Cambria Math" w:hAnsi="Cambria Math"/>
                                </w:rPr>
                                <m:t>s</m:t>
                              </m:r>
                            </m:e>
                            <m:sup>
                              <m:r>
                                <w:rPr>
                                  <w:rFonts w:ascii="Cambria Math" w:hAnsi="Cambria Math"/>
                                </w:rPr>
                                <m:t>2</m:t>
                              </m:r>
                            </m:sup>
                          </m:sSup>
                        </m:e>
                        <m:sub>
                          <m:r>
                            <w:rPr>
                              <w:rFonts w:ascii="Cambria Math" w:hAnsi="Cambria Math"/>
                            </w:rPr>
                            <m:t>intervention</m:t>
                          </m:r>
                        </m:sub>
                      </m:sSub>
                      <m:r>
                        <w:rPr>
                          <w:rFonts w:ascii="Cambria Math" w:hAnsi="Cambria Math"/>
                        </w:rPr>
                        <m:t>+</m:t>
                      </m:r>
                      <m:sSub>
                        <m:sSubPr>
                          <m:ctrlPr>
                            <w:rPr>
                              <w:rFonts w:ascii="Cambria Math" w:hAnsi="Cambria Math"/>
                              <w:i/>
                              <w:color w:val="auto"/>
                              <w:sz w:val="24"/>
                              <w:szCs w:val="24"/>
                              <w:lang w:val="en-US" w:eastAsia="en-US"/>
                            </w:rPr>
                          </m:ctrlPr>
                        </m:sSubPr>
                        <m:e>
                          <m:sSup>
                            <m:sSupPr>
                              <m:ctrlPr>
                                <w:rPr>
                                  <w:rFonts w:ascii="Cambria Math" w:hAnsi="Cambria Math"/>
                                  <w:i/>
                                  <w:color w:val="auto"/>
                                  <w:sz w:val="24"/>
                                  <w:szCs w:val="24"/>
                                  <w:lang w:val="en-US" w:eastAsia="en-US"/>
                                </w:rPr>
                              </m:ctrlPr>
                            </m:sSupPr>
                            <m:e>
                              <m:r>
                                <w:rPr>
                                  <w:rFonts w:ascii="Cambria Math" w:hAnsi="Cambria Math"/>
                                </w:rPr>
                                <m:t>s</m:t>
                              </m:r>
                            </m:e>
                            <m:sup>
                              <m:r>
                                <w:rPr>
                                  <w:rFonts w:ascii="Cambria Math" w:hAnsi="Cambria Math"/>
                                </w:rPr>
                                <m:t>2</m:t>
                              </m:r>
                            </m:sup>
                          </m:sSup>
                        </m:e>
                        <m:sub>
                          <m:r>
                            <w:rPr>
                              <w:rFonts w:ascii="Cambria Math" w:hAnsi="Cambria Math"/>
                            </w:rPr>
                            <m:t>control</m:t>
                          </m:r>
                        </m:sub>
                      </m:sSub>
                    </m:num>
                    <m:den>
                      <m:r>
                        <w:rPr>
                          <w:rFonts w:ascii="Cambria Math" w:hAnsi="Cambria Math"/>
                        </w:rPr>
                        <m:t>2</m:t>
                      </m:r>
                    </m:den>
                  </m:f>
                </m:e>
              </m:rad>
            </m:den>
          </m:f>
        </m:oMath>
      </m:oMathPara>
    </w:p>
    <w:p w14:paraId="776D7A4A" w14:textId="77777777" w:rsidR="00CF0793" w:rsidRPr="00CF0793" w:rsidRDefault="00CF0793" w:rsidP="002046FA">
      <w:pPr>
        <w:rPr>
          <w:spacing w:val="-3"/>
        </w:rPr>
      </w:pPr>
    </w:p>
    <w:p w14:paraId="585037B8" w14:textId="013589D3" w:rsidR="00292F33" w:rsidRDefault="003F04DA" w:rsidP="00292F33">
      <w:pPr>
        <w:ind w:left="810" w:hanging="90"/>
        <w:rPr>
          <w:spacing w:val="-3"/>
        </w:rPr>
      </w:pPr>
      <w:proofErr w:type="gramStart"/>
      <w:r w:rsidRPr="002046FA">
        <w:rPr>
          <w:rFonts w:asciiTheme="minorHAnsi" w:hAnsiTheme="minorHAnsi" w:cstheme="minorHAnsi"/>
          <w:spacing w:val="-3"/>
        </w:rPr>
        <w:t>where</w:t>
      </w:r>
      <w:proofErr w:type="gramEnd"/>
      <w:r w:rsidRPr="002046FA">
        <w:rPr>
          <w:rFonts w:asciiTheme="minorHAnsi" w:hAnsiTheme="minorHAnsi" w:cstheme="minorHAnsi"/>
          <w:spacing w:val="-3"/>
        </w:rPr>
        <w:t xml:space="preserve"> </w:t>
      </w:r>
      <m:oMath>
        <m:sSub>
          <m:sSubPr>
            <m:ctrlPr>
              <w:rPr>
                <w:rFonts w:ascii="Cambria Math" w:hAnsi="Cambria Math" w:cstheme="minorHAnsi"/>
                <w:i/>
                <w:color w:val="auto"/>
                <w:lang w:val="en-US" w:eastAsia="en-US"/>
              </w:rPr>
            </m:ctrlPr>
          </m:sSubPr>
          <m:e>
            <m:acc>
              <m:accPr>
                <m:chr m:val="̅"/>
                <m:ctrlPr>
                  <w:rPr>
                    <w:rFonts w:ascii="Cambria Math" w:hAnsi="Cambria Math" w:cstheme="minorHAnsi"/>
                    <w:i/>
                    <w:color w:val="auto"/>
                    <w:lang w:val="en-US" w:eastAsia="en-US"/>
                  </w:rPr>
                </m:ctrlPr>
              </m:accPr>
              <m:e>
                <m:r>
                  <w:rPr>
                    <w:rFonts w:ascii="Cambria Math" w:hAnsi="Cambria Math" w:cstheme="minorHAnsi"/>
                  </w:rPr>
                  <m:t>x</m:t>
                </m:r>
              </m:e>
            </m:acc>
          </m:e>
          <m:sub>
            <m:r>
              <w:rPr>
                <w:rFonts w:ascii="Cambria Math" w:hAnsi="Cambria Math" w:cstheme="minorHAnsi"/>
              </w:rPr>
              <m:t>intervention</m:t>
            </m:r>
          </m:sub>
        </m:sSub>
      </m:oMath>
      <w:r w:rsidRPr="002046FA">
        <w:rPr>
          <w:rFonts w:asciiTheme="minorHAnsi" w:hAnsiTheme="minorHAnsi" w:cstheme="minorHAnsi"/>
          <w:color w:val="auto"/>
          <w:lang w:val="en-US" w:eastAsia="en-US"/>
        </w:rPr>
        <w:t xml:space="preserve"> and </w:t>
      </w:r>
      <m:oMath>
        <m:sSub>
          <m:sSubPr>
            <m:ctrlPr>
              <w:rPr>
                <w:rFonts w:ascii="Cambria Math" w:hAnsi="Cambria Math" w:cstheme="minorHAnsi"/>
                <w:i/>
                <w:color w:val="auto"/>
                <w:lang w:val="en-US" w:eastAsia="en-US"/>
              </w:rPr>
            </m:ctrlPr>
          </m:sSubPr>
          <m:e>
            <m:acc>
              <m:accPr>
                <m:chr m:val="̅"/>
                <m:ctrlPr>
                  <w:rPr>
                    <w:rFonts w:ascii="Cambria Math" w:hAnsi="Cambria Math" w:cstheme="minorHAnsi"/>
                    <w:i/>
                    <w:color w:val="auto"/>
                    <w:lang w:val="en-US" w:eastAsia="en-US"/>
                  </w:rPr>
                </m:ctrlPr>
              </m:accPr>
              <m:e>
                <m:r>
                  <w:rPr>
                    <w:rFonts w:ascii="Cambria Math" w:hAnsi="Cambria Math" w:cstheme="minorHAnsi"/>
                  </w:rPr>
                  <m:t>x</m:t>
                </m:r>
              </m:e>
            </m:acc>
          </m:e>
          <m:sub>
            <m:r>
              <w:rPr>
                <w:rFonts w:ascii="Cambria Math" w:hAnsi="Cambria Math" w:cstheme="minorHAnsi"/>
              </w:rPr>
              <m:t>control</m:t>
            </m:r>
          </m:sub>
        </m:sSub>
      </m:oMath>
      <w:r w:rsidRPr="002046FA">
        <w:rPr>
          <w:rFonts w:asciiTheme="minorHAnsi" w:hAnsiTheme="minorHAnsi" w:cstheme="minorHAnsi"/>
          <w:color w:val="auto"/>
          <w:lang w:val="en-US" w:eastAsia="en-US"/>
        </w:rPr>
        <w:t xml:space="preserve"> denote the sample mean </w:t>
      </w:r>
      <w:r>
        <w:rPr>
          <w:rFonts w:asciiTheme="minorHAnsi" w:hAnsiTheme="minorHAnsi" w:cstheme="minorHAnsi"/>
          <w:color w:val="auto"/>
          <w:lang w:val="en-US" w:eastAsia="en-US"/>
        </w:rPr>
        <w:t xml:space="preserve">of the covariate and </w:t>
      </w:r>
      <m:oMath>
        <m:sSub>
          <m:sSubPr>
            <m:ctrlPr>
              <w:rPr>
                <w:rFonts w:ascii="Cambria Math" w:hAnsi="Cambria Math"/>
                <w:i/>
                <w:color w:val="auto"/>
                <w:sz w:val="24"/>
                <w:szCs w:val="24"/>
                <w:lang w:val="en-US" w:eastAsia="en-US"/>
              </w:rPr>
            </m:ctrlPr>
          </m:sSubPr>
          <m:e>
            <m:sSup>
              <m:sSupPr>
                <m:ctrlPr>
                  <w:rPr>
                    <w:rFonts w:ascii="Cambria Math" w:hAnsi="Cambria Math"/>
                    <w:i/>
                    <w:color w:val="auto"/>
                    <w:sz w:val="24"/>
                    <w:szCs w:val="24"/>
                    <w:lang w:val="en-US" w:eastAsia="en-US"/>
                  </w:rPr>
                </m:ctrlPr>
              </m:sSupPr>
              <m:e>
                <m:r>
                  <w:rPr>
                    <w:rFonts w:ascii="Cambria Math" w:hAnsi="Cambria Math"/>
                  </w:rPr>
                  <m:t>s</m:t>
                </m:r>
              </m:e>
              <m:sup>
                <m:r>
                  <w:rPr>
                    <w:rFonts w:ascii="Cambria Math" w:hAnsi="Cambria Math"/>
                  </w:rPr>
                  <m:t>2</m:t>
                </m:r>
              </m:sup>
            </m:sSup>
          </m:e>
          <m:sub>
            <m:r>
              <w:rPr>
                <w:rFonts w:ascii="Cambria Math" w:hAnsi="Cambria Math"/>
              </w:rPr>
              <m:t>intervention</m:t>
            </m:r>
          </m:sub>
        </m:sSub>
      </m:oMath>
      <w:r>
        <w:rPr>
          <w:rFonts w:asciiTheme="minorHAnsi" w:hAnsiTheme="minorHAnsi" w:cstheme="minorHAnsi"/>
          <w:color w:val="auto"/>
          <w:sz w:val="24"/>
          <w:szCs w:val="24"/>
          <w:lang w:val="en-US" w:eastAsia="en-US"/>
        </w:rPr>
        <w:t xml:space="preserve"> and </w:t>
      </w:r>
      <m:oMath>
        <m:sSub>
          <m:sSubPr>
            <m:ctrlPr>
              <w:rPr>
                <w:rFonts w:ascii="Cambria Math" w:hAnsi="Cambria Math"/>
                <w:i/>
                <w:color w:val="auto"/>
                <w:sz w:val="24"/>
                <w:szCs w:val="24"/>
                <w:lang w:val="en-US" w:eastAsia="en-US"/>
              </w:rPr>
            </m:ctrlPr>
          </m:sSubPr>
          <m:e>
            <m:sSup>
              <m:sSupPr>
                <m:ctrlPr>
                  <w:rPr>
                    <w:rFonts w:ascii="Cambria Math" w:hAnsi="Cambria Math"/>
                    <w:i/>
                    <w:color w:val="auto"/>
                    <w:sz w:val="24"/>
                    <w:szCs w:val="24"/>
                    <w:lang w:val="en-US" w:eastAsia="en-US"/>
                  </w:rPr>
                </m:ctrlPr>
              </m:sSupPr>
              <m:e>
                <m:r>
                  <w:rPr>
                    <w:rFonts w:ascii="Cambria Math" w:hAnsi="Cambria Math"/>
                  </w:rPr>
                  <m:t>s</m:t>
                </m:r>
              </m:e>
              <m:sup>
                <m:r>
                  <w:rPr>
                    <w:rFonts w:ascii="Cambria Math" w:hAnsi="Cambria Math"/>
                  </w:rPr>
                  <m:t>2</m:t>
                </m:r>
              </m:sup>
            </m:sSup>
          </m:e>
          <m:sub>
            <m:r>
              <w:rPr>
                <w:rFonts w:ascii="Cambria Math" w:hAnsi="Cambria Math"/>
              </w:rPr>
              <m:t>control</m:t>
            </m:r>
          </m:sub>
        </m:sSub>
      </m:oMath>
      <w:r w:rsidR="00292F33">
        <w:rPr>
          <w:spacing w:val="-3"/>
        </w:rPr>
        <w:t xml:space="preserve"> denote the sample variance of the covariate in the intervention and control groups. </w:t>
      </w:r>
    </w:p>
    <w:p w14:paraId="18766DFB" w14:textId="468B88CD" w:rsidR="00292F33" w:rsidRDefault="00292F33" w:rsidP="00292F33">
      <w:pPr>
        <w:ind w:left="810" w:hanging="90"/>
        <w:rPr>
          <w:spacing w:val="-3"/>
        </w:rPr>
      </w:pPr>
      <w:r>
        <w:rPr>
          <w:spacing w:val="-3"/>
        </w:rPr>
        <w:lastRenderedPageBreak/>
        <w:t>For dichotomous covariates, the standardized difference (</w:t>
      </w:r>
      <w:r w:rsidRPr="002046FA">
        <w:rPr>
          <w:i/>
          <w:spacing w:val="-3"/>
        </w:rPr>
        <w:t>d</w:t>
      </w:r>
      <w:r>
        <w:rPr>
          <w:spacing w:val="-3"/>
        </w:rPr>
        <w:t xml:space="preserve">) is calculated as  </w:t>
      </w:r>
    </w:p>
    <w:p w14:paraId="18933A3E" w14:textId="77777777" w:rsidR="00292F33" w:rsidRDefault="00292F33" w:rsidP="00292F33">
      <w:pPr>
        <w:ind w:left="810" w:hanging="90"/>
        <w:rPr>
          <w:spacing w:val="-3"/>
        </w:rPr>
      </w:pPr>
    </w:p>
    <w:p w14:paraId="18E286B3" w14:textId="45563DF2" w:rsidR="00292F33" w:rsidRDefault="00292F33" w:rsidP="00292F33">
      <w:pPr>
        <w:ind w:left="810" w:hanging="90"/>
        <w:rPr>
          <w:spacing w:val="-3"/>
        </w:rPr>
      </w:pPr>
      <m:oMathPara>
        <m:oMath>
          <m:r>
            <w:rPr>
              <w:rFonts w:ascii="Cambria Math" w:hAnsi="Cambria Math"/>
            </w:rPr>
            <m:t>d=</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intervention</m:t>
                      </m:r>
                    </m:sub>
                  </m:sSub>
                  <m:r>
                    <w:rPr>
                      <w:rFonts w:ascii="Cambria Math" w:hAnsi="Cambria Math"/>
                    </w:rPr>
                    <m:t>-</m:t>
                  </m:r>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control</m:t>
                      </m:r>
                    </m:sub>
                  </m:sSub>
                </m:e>
              </m:d>
            </m:num>
            <m:den>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intervention</m:t>
                          </m:r>
                        </m:sub>
                      </m:sSub>
                      <m:r>
                        <w:rPr>
                          <w:rFonts w:ascii="Cambria Math" w:hAnsi="Cambria Math"/>
                        </w:rPr>
                        <m:t>(1-</m:t>
                      </m:r>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intervention</m:t>
                          </m:r>
                        </m:sub>
                      </m:sSub>
                      <m:r>
                        <w:rPr>
                          <w:rFonts w:ascii="Cambria Math" w:hAnsi="Cambria Math"/>
                        </w:rPr>
                        <m:t>)+</m:t>
                      </m:r>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control</m:t>
                          </m:r>
                        </m:sub>
                      </m:sSub>
                      <m:r>
                        <w:rPr>
                          <w:rFonts w:ascii="Cambria Math" w:hAnsi="Cambria Math"/>
                        </w:rPr>
                        <m:t>(1-</m:t>
                      </m:r>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control</m:t>
                          </m:r>
                        </m:sub>
                      </m:sSub>
                      <m:r>
                        <w:rPr>
                          <w:rFonts w:ascii="Cambria Math" w:hAnsi="Cambria Math"/>
                        </w:rPr>
                        <m:t>)</m:t>
                      </m:r>
                    </m:num>
                    <m:den>
                      <m:r>
                        <w:rPr>
                          <w:rFonts w:ascii="Cambria Math" w:hAnsi="Cambria Math"/>
                        </w:rPr>
                        <m:t>2</m:t>
                      </m:r>
                    </m:den>
                  </m:f>
                </m:e>
              </m:rad>
            </m:den>
          </m:f>
        </m:oMath>
      </m:oMathPara>
    </w:p>
    <w:p w14:paraId="5F6E4882" w14:textId="77777777" w:rsidR="00292F33" w:rsidRPr="002046FA" w:rsidRDefault="00292F33" w:rsidP="002046FA">
      <w:pPr>
        <w:ind w:left="810" w:hanging="90"/>
        <w:rPr>
          <w:rFonts w:asciiTheme="minorHAnsi" w:hAnsiTheme="minorHAnsi" w:cstheme="minorHAnsi"/>
          <w:spacing w:val="-3"/>
        </w:rPr>
      </w:pPr>
    </w:p>
    <w:p w14:paraId="67A068A5" w14:textId="77777777" w:rsidR="008C7510" w:rsidRDefault="008C7510" w:rsidP="00292F33">
      <w:pPr>
        <w:ind w:left="810" w:hanging="90"/>
      </w:pPr>
      <w:proofErr w:type="gramStart"/>
      <w:r>
        <w:rPr>
          <w:spacing w:val="-3"/>
        </w:rPr>
        <w:t>where</w:t>
      </w:r>
      <w:proofErr w:type="gramEnd"/>
      <w:r>
        <w:rPr>
          <w:spacing w:val="-3"/>
        </w:rPr>
        <w:t xml:space="preserve"> </w:t>
      </w:r>
      <m:oMath>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intervention</m:t>
            </m:r>
          </m:sub>
        </m:sSub>
      </m:oMath>
      <w:r>
        <w:t xml:space="preserve"> and </w:t>
      </w:r>
      <m:oMath>
        <m:sSub>
          <m:sSubPr>
            <m:ctrlPr>
              <w:rPr>
                <w:rFonts w:ascii="Cambria Math" w:hAnsi="Cambria Math"/>
                <w:i/>
              </w:rPr>
            </m:ctrlPr>
          </m:sSubPr>
          <m:e>
            <m:acc>
              <m:accPr>
                <m:ctrlPr>
                  <w:rPr>
                    <w:rFonts w:ascii="Cambria Math" w:hAnsi="Cambria Math"/>
                    <w:i/>
                    <w:color w:val="auto"/>
                    <w:sz w:val="24"/>
                    <w:szCs w:val="24"/>
                    <w:lang w:val="en-US" w:eastAsia="en-US"/>
                  </w:rPr>
                </m:ctrlPr>
              </m:accPr>
              <m:e>
                <m:r>
                  <w:rPr>
                    <w:rFonts w:ascii="Cambria Math" w:hAnsi="Cambria Math"/>
                  </w:rPr>
                  <m:t>p</m:t>
                </m:r>
              </m:e>
            </m:acc>
          </m:e>
          <m:sub>
            <m:r>
              <w:rPr>
                <w:rFonts w:ascii="Cambria Math" w:hAnsi="Cambria Math"/>
              </w:rPr>
              <m:t>control</m:t>
            </m:r>
          </m:sub>
        </m:sSub>
      </m:oMath>
      <w:r>
        <w:t xml:space="preserve"> denote the prevalence in the intervention and control groups.</w:t>
      </w:r>
    </w:p>
    <w:p w14:paraId="7531018C" w14:textId="0D6435A9" w:rsidR="00945F02" w:rsidRDefault="0088356A" w:rsidP="00DC2E37">
      <w:pPr>
        <w:ind w:left="720"/>
        <w:rPr>
          <w:spacing w:val="-3"/>
        </w:rPr>
      </w:pPr>
      <w:r w:rsidRPr="007C21FC">
        <w:rPr>
          <w:spacing w:val="-3"/>
        </w:rPr>
        <w:t xml:space="preserve">If </w:t>
      </w:r>
      <w:r w:rsidR="00945F02">
        <w:rPr>
          <w:spacing w:val="-3"/>
        </w:rPr>
        <w:t>the standardized difference indicates an important</w:t>
      </w:r>
      <w:r w:rsidR="00660ABD" w:rsidRPr="007C21FC">
        <w:rPr>
          <w:spacing w:val="-3"/>
        </w:rPr>
        <w:t xml:space="preserve"> imbalance between groups at baseline, we will perform sensitivity analysis by adjusting for that variable </w:t>
      </w:r>
      <w:r w:rsidR="007C21FC" w:rsidRPr="007C21FC">
        <w:rPr>
          <w:spacing w:val="-3"/>
        </w:rPr>
        <w:t xml:space="preserve">in statistical models and comparing effect estimates to </w:t>
      </w:r>
      <w:r w:rsidR="00660ABD" w:rsidRPr="007C21FC">
        <w:rPr>
          <w:spacing w:val="-3"/>
        </w:rPr>
        <w:t>the unadjusted models.</w:t>
      </w:r>
    </w:p>
    <w:p w14:paraId="722112C2" w14:textId="4FC7EB25" w:rsidR="00660ABD" w:rsidRPr="007C21FC" w:rsidRDefault="00945F02" w:rsidP="00C910F5">
      <w:pPr>
        <w:ind w:left="720"/>
        <w:rPr>
          <w:spacing w:val="-3"/>
        </w:rPr>
      </w:pPr>
      <w:r w:rsidRPr="007C21FC">
        <w:rPr>
          <w:spacing w:val="-3"/>
        </w:rPr>
        <w:t xml:space="preserve">In accordance with CONSORT guidelines, we will not perform significance testing of between-group differences in baseline characteristics or outcomes to assess balance. </w:t>
      </w:r>
    </w:p>
    <w:p w14:paraId="31337A79" w14:textId="77777777" w:rsidR="00D97348" w:rsidRPr="00D97348" w:rsidRDefault="00D97348" w:rsidP="00D97348">
      <w:pPr>
        <w:rPr>
          <w:b/>
          <w:spacing w:val="-3"/>
        </w:rPr>
      </w:pPr>
    </w:p>
    <w:p w14:paraId="58365981" w14:textId="33FF23AA" w:rsidR="0008573B" w:rsidRPr="006243CC" w:rsidRDefault="0008573B" w:rsidP="00CF0793">
      <w:pPr>
        <w:pStyle w:val="ListParagraph"/>
        <w:numPr>
          <w:ilvl w:val="3"/>
          <w:numId w:val="15"/>
        </w:numPr>
        <w:ind w:left="1890" w:hanging="828"/>
        <w:rPr>
          <w:b/>
          <w:spacing w:val="-3"/>
        </w:rPr>
      </w:pPr>
      <w:r w:rsidRPr="00693881">
        <w:rPr>
          <w:rFonts w:cs="Arial"/>
          <w:b/>
        </w:rPr>
        <w:t>What</w:t>
      </w:r>
      <w:r w:rsidRPr="00693881">
        <w:rPr>
          <w:rFonts w:cs="Arial"/>
          <w:b/>
          <w:spacing w:val="-9"/>
        </w:rPr>
        <w:t xml:space="preserve"> </w:t>
      </w:r>
      <w:r w:rsidRPr="00693881">
        <w:rPr>
          <w:rFonts w:cs="Arial"/>
          <w:b/>
        </w:rPr>
        <w:t>is</w:t>
      </w:r>
      <w:r w:rsidRPr="00693881">
        <w:rPr>
          <w:rFonts w:cs="Arial"/>
          <w:b/>
          <w:spacing w:val="-9"/>
        </w:rPr>
        <w:t xml:space="preserve"> </w:t>
      </w:r>
      <w:r w:rsidRPr="00693881">
        <w:rPr>
          <w:rFonts w:cs="Arial"/>
          <w:b/>
        </w:rPr>
        <w:t>the</w:t>
      </w:r>
      <w:r w:rsidRPr="00693881">
        <w:rPr>
          <w:rFonts w:cs="Arial"/>
          <w:b/>
          <w:spacing w:val="-9"/>
        </w:rPr>
        <w:t xml:space="preserve"> </w:t>
      </w:r>
      <w:r w:rsidRPr="00693881">
        <w:rPr>
          <w:rFonts w:cs="Arial"/>
          <w:b/>
        </w:rPr>
        <w:t>specification</w:t>
      </w:r>
      <w:r w:rsidRPr="00693881">
        <w:rPr>
          <w:rFonts w:cs="Arial"/>
          <w:b/>
          <w:spacing w:val="-8"/>
        </w:rPr>
        <w:t xml:space="preserve"> </w:t>
      </w:r>
      <w:r w:rsidRPr="00693881">
        <w:rPr>
          <w:rFonts w:cs="Arial"/>
          <w:b/>
        </w:rPr>
        <w:t>that</w:t>
      </w:r>
      <w:r w:rsidRPr="00693881">
        <w:rPr>
          <w:rFonts w:cs="Arial"/>
          <w:b/>
          <w:spacing w:val="-9"/>
        </w:rPr>
        <w:t xml:space="preserve"> </w:t>
      </w:r>
      <w:r w:rsidRPr="00693881">
        <w:rPr>
          <w:rFonts w:cs="Arial"/>
          <w:b/>
          <w:spacing w:val="-3"/>
        </w:rPr>
        <w:t>y</w:t>
      </w:r>
      <w:r w:rsidRPr="00693881">
        <w:rPr>
          <w:rFonts w:cs="Arial"/>
          <w:b/>
          <w:spacing w:val="-4"/>
        </w:rPr>
        <w:t>ou</w:t>
      </w:r>
      <w:r w:rsidRPr="00693881">
        <w:rPr>
          <w:rFonts w:cs="Arial"/>
          <w:b/>
          <w:spacing w:val="-9"/>
        </w:rPr>
        <w:t xml:space="preserve"> </w:t>
      </w:r>
      <w:r w:rsidRPr="00693881">
        <w:rPr>
          <w:rFonts w:cs="Arial"/>
          <w:b/>
        </w:rPr>
        <w:t>will</w:t>
      </w:r>
      <w:r w:rsidRPr="00693881">
        <w:rPr>
          <w:rFonts w:cs="Arial"/>
          <w:b/>
          <w:spacing w:val="-9"/>
        </w:rPr>
        <w:t xml:space="preserve"> </w:t>
      </w:r>
      <w:r w:rsidR="00146825" w:rsidRPr="00693881">
        <w:rPr>
          <w:rFonts w:cs="Arial"/>
          <w:b/>
        </w:rPr>
        <w:t>run and w</w:t>
      </w:r>
      <w:r w:rsidRPr="00693881">
        <w:rPr>
          <w:rFonts w:cs="Arial"/>
          <w:b/>
        </w:rPr>
        <w:t>hat</w:t>
      </w:r>
      <w:r w:rsidRPr="00693881">
        <w:rPr>
          <w:rFonts w:cs="Arial"/>
          <w:b/>
          <w:spacing w:val="-19"/>
        </w:rPr>
        <w:t xml:space="preserve"> </w:t>
      </w:r>
      <w:r w:rsidRPr="00693881">
        <w:rPr>
          <w:rFonts w:cs="Arial"/>
          <w:b/>
          <w:spacing w:val="-2"/>
        </w:rPr>
        <w:t>v</w:t>
      </w:r>
      <w:r w:rsidRPr="00693881">
        <w:rPr>
          <w:rFonts w:cs="Arial"/>
          <w:b/>
          <w:spacing w:val="-3"/>
        </w:rPr>
        <w:t>ariables</w:t>
      </w:r>
      <w:r w:rsidRPr="00693881">
        <w:rPr>
          <w:rFonts w:cs="Arial"/>
          <w:b/>
          <w:spacing w:val="-18"/>
        </w:rPr>
        <w:t xml:space="preserve"> </w:t>
      </w:r>
      <w:r w:rsidRPr="00693881">
        <w:rPr>
          <w:rFonts w:cs="Arial"/>
          <w:b/>
        </w:rPr>
        <w:t>will</w:t>
      </w:r>
      <w:r w:rsidRPr="00693881">
        <w:rPr>
          <w:rFonts w:cs="Arial"/>
          <w:b/>
          <w:spacing w:val="-18"/>
        </w:rPr>
        <w:t xml:space="preserve"> </w:t>
      </w:r>
      <w:r w:rsidRPr="00693881">
        <w:rPr>
          <w:rFonts w:cs="Arial"/>
          <w:b/>
          <w:spacing w:val="-3"/>
        </w:rPr>
        <w:t>y</w:t>
      </w:r>
      <w:r w:rsidRPr="00693881">
        <w:rPr>
          <w:rFonts w:cs="Arial"/>
          <w:b/>
          <w:spacing w:val="-4"/>
        </w:rPr>
        <w:t>ou</w:t>
      </w:r>
      <w:r w:rsidRPr="00693881">
        <w:rPr>
          <w:rFonts w:cs="Arial"/>
          <w:b/>
          <w:spacing w:val="-18"/>
        </w:rPr>
        <w:t xml:space="preserve"> </w:t>
      </w:r>
      <w:r w:rsidR="00146825" w:rsidRPr="00693881">
        <w:rPr>
          <w:rFonts w:cs="Arial"/>
          <w:b/>
          <w:spacing w:val="-2"/>
        </w:rPr>
        <w:t>include</w:t>
      </w:r>
      <w:r w:rsidR="00146825" w:rsidRPr="00693881">
        <w:rPr>
          <w:rFonts w:cs="Arial"/>
          <w:b/>
          <w:spacing w:val="-19"/>
        </w:rPr>
        <w:t>?</w:t>
      </w:r>
    </w:p>
    <w:p w14:paraId="7C728DB0" w14:textId="51B298C4" w:rsidR="002046FA" w:rsidRPr="002046FA" w:rsidRDefault="00C910F5" w:rsidP="002046FA">
      <w:pPr>
        <w:ind w:left="720"/>
        <w:rPr>
          <w:spacing w:val="-3"/>
        </w:rPr>
      </w:pPr>
      <w:r w:rsidRPr="002046FA">
        <w:rPr>
          <w:spacing w:val="-3"/>
        </w:rPr>
        <w:t>Not applicable. The computation for standar</w:t>
      </w:r>
      <w:r>
        <w:rPr>
          <w:spacing w:val="-3"/>
        </w:rPr>
        <w:t>dized difference i</w:t>
      </w:r>
      <w:r w:rsidR="002046FA">
        <w:rPr>
          <w:spacing w:val="-3"/>
        </w:rPr>
        <w:t>s presented above</w:t>
      </w:r>
    </w:p>
    <w:p w14:paraId="768B5D0A" w14:textId="77777777" w:rsidR="00BC00CA" w:rsidRPr="00BC00CA" w:rsidRDefault="00BC00CA" w:rsidP="002046FA">
      <w:pPr>
        <w:ind w:left="720"/>
        <w:rPr>
          <w:b/>
          <w:spacing w:val="-3"/>
        </w:rPr>
      </w:pPr>
    </w:p>
    <w:p w14:paraId="06270BF7" w14:textId="30A74699" w:rsidR="00E65D50" w:rsidRDefault="00146825" w:rsidP="00146825">
      <w:pPr>
        <w:pStyle w:val="BodyText"/>
        <w:numPr>
          <w:ilvl w:val="3"/>
          <w:numId w:val="15"/>
        </w:numPr>
        <w:tabs>
          <w:tab w:val="left" w:pos="1217"/>
        </w:tabs>
        <w:kinsoku w:val="0"/>
        <w:overflowPunct w:val="0"/>
        <w:spacing w:before="0" w:after="120" w:line="276" w:lineRule="auto"/>
        <w:ind w:left="1890" w:hanging="810"/>
        <w:rPr>
          <w:rFonts w:ascii="Arial" w:hAnsi="Arial" w:cs="Arial"/>
          <w:b/>
          <w:spacing w:val="-3"/>
          <w:sz w:val="22"/>
          <w:szCs w:val="22"/>
        </w:rPr>
      </w:pPr>
      <w:r w:rsidRPr="00693881">
        <w:rPr>
          <w:rFonts w:ascii="Arial" w:hAnsi="Arial" w:cs="Arial"/>
          <w:b/>
          <w:spacing w:val="-3"/>
          <w:sz w:val="22"/>
          <w:szCs w:val="22"/>
        </w:rPr>
        <w:t xml:space="preserve">If there is an imbalance (between treatment and control groups) in one or more baseline covariates, how do you plan to address this? </w:t>
      </w:r>
    </w:p>
    <w:p w14:paraId="701E2271" w14:textId="48365FF5" w:rsidR="005274EA" w:rsidRPr="00B478D0" w:rsidRDefault="005274EA" w:rsidP="00B478D0">
      <w:pPr>
        <w:pStyle w:val="BodyText"/>
        <w:tabs>
          <w:tab w:val="left" w:pos="720"/>
        </w:tabs>
        <w:kinsoku w:val="0"/>
        <w:overflowPunct w:val="0"/>
        <w:spacing w:before="0" w:after="120" w:line="276" w:lineRule="auto"/>
        <w:ind w:left="1080" w:firstLine="0"/>
        <w:rPr>
          <w:rFonts w:ascii="Arial" w:hAnsi="Arial" w:cs="Arial"/>
          <w:spacing w:val="-3"/>
          <w:sz w:val="22"/>
          <w:szCs w:val="22"/>
        </w:rPr>
      </w:pPr>
      <w:r w:rsidRPr="00B478D0">
        <w:rPr>
          <w:rFonts w:ascii="Arial" w:hAnsi="Arial" w:cs="Arial"/>
          <w:spacing w:val="-3"/>
          <w:sz w:val="22"/>
          <w:szCs w:val="22"/>
        </w:rPr>
        <w:t>Statistical models will be adjusted for covariates that are observed to be</w:t>
      </w:r>
      <w:r w:rsidR="00B478D0" w:rsidRPr="00B478D0">
        <w:rPr>
          <w:rFonts w:ascii="Arial" w:hAnsi="Arial" w:cs="Arial"/>
          <w:spacing w:val="-3"/>
          <w:sz w:val="22"/>
          <w:szCs w:val="22"/>
        </w:rPr>
        <w:t xml:space="preserve"> </w:t>
      </w:r>
      <w:r w:rsidRPr="00B478D0">
        <w:rPr>
          <w:rFonts w:ascii="Arial" w:hAnsi="Arial" w:cs="Arial"/>
          <w:spacing w:val="-3"/>
          <w:sz w:val="22"/>
          <w:szCs w:val="22"/>
        </w:rPr>
        <w:t xml:space="preserve">severely imbalanced between groups at baseline. </w:t>
      </w:r>
    </w:p>
    <w:p w14:paraId="7E60B7A6" w14:textId="77777777" w:rsidR="00BC00CA" w:rsidRPr="00693881" w:rsidRDefault="00BC00CA" w:rsidP="005274EA">
      <w:pPr>
        <w:pStyle w:val="BodyText"/>
        <w:tabs>
          <w:tab w:val="left" w:pos="720"/>
        </w:tabs>
        <w:kinsoku w:val="0"/>
        <w:overflowPunct w:val="0"/>
        <w:spacing w:before="0" w:after="120" w:line="276" w:lineRule="auto"/>
        <w:ind w:left="0" w:firstLine="0"/>
        <w:rPr>
          <w:rFonts w:ascii="Arial" w:hAnsi="Arial" w:cs="Arial"/>
          <w:b/>
          <w:spacing w:val="-3"/>
          <w:sz w:val="22"/>
          <w:szCs w:val="22"/>
        </w:rPr>
      </w:pPr>
    </w:p>
    <w:p w14:paraId="3814A0A0" w14:textId="3B3D7C62" w:rsidR="00557E90" w:rsidRPr="00A625A8" w:rsidRDefault="00E65D50" w:rsidP="00146825">
      <w:pPr>
        <w:pStyle w:val="ListParagraph"/>
        <w:numPr>
          <w:ilvl w:val="2"/>
          <w:numId w:val="15"/>
        </w:numPr>
        <w:rPr>
          <w:b/>
        </w:rPr>
      </w:pPr>
      <w:r w:rsidRPr="00A625A8">
        <w:rPr>
          <w:b/>
        </w:rPr>
        <w:t>Contamination</w:t>
      </w:r>
      <w:r w:rsidR="008F08DD" w:rsidRPr="00A625A8">
        <w:rPr>
          <w:b/>
        </w:rPr>
        <w:t xml:space="preserve"> </w:t>
      </w:r>
    </w:p>
    <w:p w14:paraId="15257113" w14:textId="508A03A5" w:rsidR="00A625A8" w:rsidRDefault="00557E90" w:rsidP="00395BF9">
      <w:pPr>
        <w:pStyle w:val="BodyText"/>
        <w:tabs>
          <w:tab w:val="left" w:pos="1217"/>
        </w:tabs>
        <w:kinsoku w:val="0"/>
        <w:overflowPunct w:val="0"/>
        <w:spacing w:before="0" w:after="120" w:line="276" w:lineRule="auto"/>
        <w:rPr>
          <w:rFonts w:ascii="Arial" w:hAnsi="Arial" w:cs="Arial"/>
          <w:b/>
          <w:spacing w:val="-3"/>
          <w:sz w:val="22"/>
          <w:szCs w:val="22"/>
        </w:rPr>
      </w:pPr>
      <w:r w:rsidRPr="00693881">
        <w:rPr>
          <w:rFonts w:ascii="Arial" w:hAnsi="Arial" w:cs="Arial"/>
          <w:b/>
          <w:spacing w:val="-3"/>
          <w:sz w:val="22"/>
          <w:szCs w:val="22"/>
        </w:rPr>
        <w:t xml:space="preserve">    How will you </w:t>
      </w:r>
      <w:r w:rsidR="00FA496E" w:rsidRPr="00693881">
        <w:rPr>
          <w:rFonts w:ascii="Arial" w:hAnsi="Arial" w:cs="Arial"/>
          <w:b/>
          <w:spacing w:val="-3"/>
          <w:sz w:val="22"/>
          <w:szCs w:val="22"/>
        </w:rPr>
        <w:t>detect and manage any potential differential</w:t>
      </w:r>
      <w:r w:rsidRPr="00693881">
        <w:rPr>
          <w:rFonts w:ascii="Arial" w:hAnsi="Arial" w:cs="Arial"/>
          <w:b/>
          <w:spacing w:val="-3"/>
          <w:sz w:val="22"/>
          <w:szCs w:val="22"/>
        </w:rPr>
        <w:t xml:space="preserve"> contamination between treatment and control groups?</w:t>
      </w:r>
    </w:p>
    <w:p w14:paraId="586FB34D" w14:textId="7CF392B4" w:rsidR="00A625A8" w:rsidRPr="00A625A8" w:rsidRDefault="00A625A8" w:rsidP="00395BF9">
      <w:pPr>
        <w:pStyle w:val="BodyText"/>
        <w:tabs>
          <w:tab w:val="left" w:pos="1080"/>
        </w:tabs>
        <w:kinsoku w:val="0"/>
        <w:overflowPunct w:val="0"/>
        <w:spacing w:before="0" w:after="120" w:line="276" w:lineRule="auto"/>
        <w:ind w:left="1440" w:firstLine="0"/>
        <w:rPr>
          <w:rFonts w:ascii="Arial" w:hAnsi="Arial" w:cs="Arial"/>
          <w:spacing w:val="-3"/>
          <w:sz w:val="22"/>
          <w:szCs w:val="22"/>
        </w:rPr>
      </w:pPr>
      <w:r>
        <w:rPr>
          <w:rFonts w:ascii="Arial" w:hAnsi="Arial" w:cs="Arial"/>
          <w:spacing w:val="-3"/>
          <w:sz w:val="22"/>
          <w:szCs w:val="22"/>
        </w:rPr>
        <w:t xml:space="preserve">Given the nature of the intervention (community performances, meetings, household visits, latrine repairs) and our intention to have intervention and control arms geographically separated, we do not expect contamination. However, at </w:t>
      </w:r>
      <w:proofErr w:type="spellStart"/>
      <w:r>
        <w:rPr>
          <w:rFonts w:ascii="Arial" w:hAnsi="Arial" w:cs="Arial"/>
          <w:spacing w:val="-3"/>
          <w:sz w:val="22"/>
          <w:szCs w:val="22"/>
        </w:rPr>
        <w:t>endline</w:t>
      </w:r>
      <w:proofErr w:type="spellEnd"/>
      <w:r>
        <w:rPr>
          <w:rFonts w:ascii="Arial" w:hAnsi="Arial" w:cs="Arial"/>
          <w:spacing w:val="-3"/>
          <w:sz w:val="22"/>
          <w:szCs w:val="22"/>
        </w:rPr>
        <w:t xml:space="preserve">, we will ask a series of questions to determine exposure to the intervention in both the intervention and control villages. </w:t>
      </w:r>
    </w:p>
    <w:p w14:paraId="7CD11E95" w14:textId="77777777" w:rsidR="00693881" w:rsidRPr="00693881" w:rsidRDefault="00693881" w:rsidP="002C4AC2">
      <w:pPr>
        <w:pStyle w:val="BodyText"/>
        <w:tabs>
          <w:tab w:val="left" w:pos="1217"/>
        </w:tabs>
        <w:kinsoku w:val="0"/>
        <w:overflowPunct w:val="0"/>
        <w:spacing w:before="0" w:after="120" w:line="276" w:lineRule="auto"/>
        <w:rPr>
          <w:rFonts w:ascii="Arial" w:hAnsi="Arial" w:cs="Arial"/>
          <w:b/>
          <w:spacing w:val="-3"/>
          <w:sz w:val="22"/>
          <w:szCs w:val="22"/>
        </w:rPr>
      </w:pPr>
    </w:p>
    <w:p w14:paraId="35299EC7" w14:textId="77777777" w:rsidR="007D4ECF" w:rsidRPr="00D53706" w:rsidRDefault="00335CA6" w:rsidP="007D4ECF">
      <w:pPr>
        <w:pStyle w:val="ListParagraph"/>
        <w:numPr>
          <w:ilvl w:val="2"/>
          <w:numId w:val="15"/>
        </w:numPr>
        <w:rPr>
          <w:b/>
        </w:rPr>
      </w:pPr>
      <w:r w:rsidRPr="00D53706">
        <w:rPr>
          <w:b/>
        </w:rPr>
        <w:t>Attrition</w:t>
      </w:r>
    </w:p>
    <w:p w14:paraId="01C745B7" w14:textId="77777777" w:rsidR="007D4ECF" w:rsidRDefault="00824A07" w:rsidP="007D4ECF">
      <w:pPr>
        <w:pStyle w:val="ListParagraph"/>
        <w:numPr>
          <w:ilvl w:val="3"/>
          <w:numId w:val="15"/>
        </w:numPr>
        <w:ind w:left="1890" w:hanging="828"/>
        <w:rPr>
          <w:rFonts w:cs="Arial"/>
          <w:b/>
        </w:rPr>
      </w:pPr>
      <w:r w:rsidRPr="00693881">
        <w:rPr>
          <w:rFonts w:cs="Arial"/>
          <w:b/>
        </w:rPr>
        <w:t>What is your anticipated attrition rate</w:t>
      </w:r>
      <w:r w:rsidR="00335CA6" w:rsidRPr="00693881">
        <w:rPr>
          <w:rFonts w:cs="Arial"/>
          <w:b/>
        </w:rPr>
        <w:t xml:space="preserve"> and what evidence is this prediction based on</w:t>
      </w:r>
      <w:r w:rsidRPr="00693881">
        <w:rPr>
          <w:rFonts w:cs="Arial"/>
          <w:b/>
        </w:rPr>
        <w:t xml:space="preserve">? </w:t>
      </w:r>
    </w:p>
    <w:p w14:paraId="7D8F408C" w14:textId="31E350E0" w:rsidR="00693881" w:rsidRPr="00693881" w:rsidRDefault="00693881" w:rsidP="00693881">
      <w:pPr>
        <w:ind w:left="1890"/>
        <w:rPr>
          <w:rFonts w:cs="Arial"/>
        </w:rPr>
      </w:pPr>
      <w:r>
        <w:rPr>
          <w:rFonts w:cs="Arial"/>
        </w:rPr>
        <w:t xml:space="preserve">The expected attrition rate is 10%. This estimate is based on </w:t>
      </w:r>
      <w:r w:rsidR="002F54F7">
        <w:rPr>
          <w:rFonts w:cs="Arial"/>
        </w:rPr>
        <w:t>our previous experience conducting sanitation trials in the region</w:t>
      </w:r>
      <w:r>
        <w:rPr>
          <w:rFonts w:cs="Arial"/>
        </w:rPr>
        <w:t>.</w:t>
      </w:r>
    </w:p>
    <w:p w14:paraId="09A14ED0" w14:textId="26A5B332" w:rsidR="007D4ECF" w:rsidRDefault="00335CA6" w:rsidP="007D4ECF">
      <w:pPr>
        <w:pStyle w:val="ListParagraph"/>
        <w:numPr>
          <w:ilvl w:val="3"/>
          <w:numId w:val="15"/>
        </w:numPr>
        <w:ind w:left="1890" w:hanging="828"/>
        <w:rPr>
          <w:rFonts w:cs="Arial"/>
          <w:b/>
        </w:rPr>
      </w:pPr>
      <w:r w:rsidRPr="00693881">
        <w:rPr>
          <w:rFonts w:cs="Arial"/>
          <w:b/>
        </w:rPr>
        <w:t>What</w:t>
      </w:r>
      <w:r w:rsidRPr="00693881">
        <w:rPr>
          <w:rFonts w:cs="Arial"/>
          <w:b/>
          <w:spacing w:val="-13"/>
        </w:rPr>
        <w:t xml:space="preserve"> </w:t>
      </w:r>
      <w:r w:rsidRPr="00693881">
        <w:rPr>
          <w:rFonts w:cs="Arial"/>
          <w:b/>
        </w:rPr>
        <w:t>can</w:t>
      </w:r>
      <w:r w:rsidRPr="00693881">
        <w:rPr>
          <w:rFonts w:cs="Arial"/>
          <w:b/>
          <w:spacing w:val="-13"/>
        </w:rPr>
        <w:t xml:space="preserve"> </w:t>
      </w:r>
      <w:r w:rsidRPr="00693881">
        <w:rPr>
          <w:rFonts w:cs="Arial"/>
          <w:b/>
          <w:spacing w:val="-3"/>
        </w:rPr>
        <w:t>y</w:t>
      </w:r>
      <w:r w:rsidRPr="00693881">
        <w:rPr>
          <w:rFonts w:cs="Arial"/>
          <w:b/>
          <w:spacing w:val="-4"/>
        </w:rPr>
        <w:t>ou</w:t>
      </w:r>
      <w:r w:rsidRPr="00693881">
        <w:rPr>
          <w:rFonts w:cs="Arial"/>
          <w:b/>
          <w:spacing w:val="-12"/>
        </w:rPr>
        <w:t xml:space="preserve"> </w:t>
      </w:r>
      <w:r w:rsidRPr="00693881">
        <w:rPr>
          <w:rFonts w:cs="Arial"/>
          <w:b/>
        </w:rPr>
        <w:t>do</w:t>
      </w:r>
      <w:r w:rsidRPr="00693881">
        <w:rPr>
          <w:rFonts w:cs="Arial"/>
          <w:b/>
          <w:spacing w:val="-13"/>
        </w:rPr>
        <w:t xml:space="preserve"> </w:t>
      </w:r>
      <w:r w:rsidRPr="00693881">
        <w:rPr>
          <w:rFonts w:cs="Arial"/>
          <w:b/>
          <w:spacing w:val="-2"/>
        </w:rPr>
        <w:t>anything</w:t>
      </w:r>
      <w:r w:rsidRPr="00693881">
        <w:rPr>
          <w:rFonts w:cs="Arial"/>
          <w:b/>
          <w:spacing w:val="-12"/>
        </w:rPr>
        <w:t xml:space="preserve"> </w:t>
      </w:r>
      <w:r w:rsidRPr="00693881">
        <w:rPr>
          <w:rFonts w:cs="Arial"/>
          <w:b/>
        </w:rPr>
        <w:t>to</w:t>
      </w:r>
      <w:r w:rsidRPr="00693881">
        <w:rPr>
          <w:rFonts w:cs="Arial"/>
          <w:b/>
          <w:spacing w:val="-13"/>
        </w:rPr>
        <w:t xml:space="preserve"> </w:t>
      </w:r>
      <w:r w:rsidR="008E06CD" w:rsidRPr="00693881">
        <w:rPr>
          <w:rFonts w:cs="Arial"/>
          <w:b/>
          <w:spacing w:val="-2"/>
        </w:rPr>
        <w:t>prevent or r</w:t>
      </w:r>
      <w:r w:rsidRPr="00693881">
        <w:rPr>
          <w:rFonts w:cs="Arial"/>
          <w:b/>
          <w:spacing w:val="-2"/>
        </w:rPr>
        <w:t>emedy</w:t>
      </w:r>
      <w:r w:rsidRPr="00693881">
        <w:rPr>
          <w:rFonts w:cs="Arial"/>
          <w:b/>
          <w:spacing w:val="-13"/>
        </w:rPr>
        <w:t xml:space="preserve"> </w:t>
      </w:r>
      <w:r w:rsidRPr="00693881">
        <w:rPr>
          <w:rFonts w:cs="Arial"/>
          <w:b/>
        </w:rPr>
        <w:t>sample</w:t>
      </w:r>
      <w:r w:rsidRPr="00693881">
        <w:rPr>
          <w:rFonts w:cs="Arial"/>
          <w:b/>
          <w:spacing w:val="-12"/>
        </w:rPr>
        <w:t xml:space="preserve"> </w:t>
      </w:r>
      <w:r w:rsidRPr="00693881">
        <w:rPr>
          <w:rFonts w:cs="Arial"/>
          <w:b/>
        </w:rPr>
        <w:t>attrition?</w:t>
      </w:r>
    </w:p>
    <w:p w14:paraId="456BF967" w14:textId="6957B004" w:rsidR="00E21B7F" w:rsidRPr="00E21B7F" w:rsidRDefault="00E21B7F" w:rsidP="00E21B7F">
      <w:pPr>
        <w:ind w:left="1890"/>
        <w:rPr>
          <w:rFonts w:cs="Arial"/>
        </w:rPr>
      </w:pPr>
      <w:r w:rsidRPr="00E21B7F">
        <w:rPr>
          <w:rFonts w:cs="Arial"/>
        </w:rPr>
        <w:t xml:space="preserve">For our primary outcome, latrine use, we are </w:t>
      </w:r>
      <w:r>
        <w:rPr>
          <w:rFonts w:cs="Arial"/>
        </w:rPr>
        <w:t xml:space="preserve">aiming to get latrine use data from </w:t>
      </w:r>
      <w:r w:rsidR="00067067">
        <w:rPr>
          <w:rFonts w:cs="Arial"/>
        </w:rPr>
        <w:t xml:space="preserve">all households in the villages that have latrines. Given that we are sampling all eligible households that have latrines, we are not able to do </w:t>
      </w:r>
      <w:r w:rsidR="00067067">
        <w:rPr>
          <w:rFonts w:cs="Arial"/>
        </w:rPr>
        <w:lastRenderedPageBreak/>
        <w:t xml:space="preserve">anything to increase the sample size to remedy attrition. To prevent attrition, we can simply train our field team to carry out the data collection in a respectful and confidential manner so as to encourage participation again at </w:t>
      </w:r>
      <w:proofErr w:type="spellStart"/>
      <w:r w:rsidR="00067067">
        <w:rPr>
          <w:rFonts w:cs="Arial"/>
        </w:rPr>
        <w:t>endline</w:t>
      </w:r>
      <w:proofErr w:type="spellEnd"/>
      <w:r w:rsidR="00067067">
        <w:rPr>
          <w:rFonts w:cs="Arial"/>
        </w:rPr>
        <w:t xml:space="preserve">. </w:t>
      </w:r>
    </w:p>
    <w:p w14:paraId="1702EDE2" w14:textId="77777777" w:rsidR="00693881" w:rsidRPr="00693881" w:rsidRDefault="00693881" w:rsidP="00693881">
      <w:pPr>
        <w:rPr>
          <w:rFonts w:cs="Arial"/>
          <w:b/>
        </w:rPr>
      </w:pPr>
    </w:p>
    <w:p w14:paraId="2EE194A1" w14:textId="0C593411" w:rsidR="00335CA6" w:rsidRPr="00693881" w:rsidRDefault="00335CA6" w:rsidP="007D4ECF">
      <w:pPr>
        <w:pStyle w:val="ListParagraph"/>
        <w:numPr>
          <w:ilvl w:val="3"/>
          <w:numId w:val="15"/>
        </w:numPr>
        <w:ind w:left="1890" w:hanging="828"/>
        <w:rPr>
          <w:rFonts w:cs="Arial"/>
          <w:b/>
        </w:rPr>
      </w:pPr>
      <w:r w:rsidRPr="00693881">
        <w:rPr>
          <w:rFonts w:cs="Arial"/>
          <w:b/>
          <w:spacing w:val="-4"/>
        </w:rPr>
        <w:t>How</w:t>
      </w:r>
      <w:r w:rsidRPr="00693881">
        <w:rPr>
          <w:rFonts w:cs="Arial"/>
          <w:b/>
          <w:spacing w:val="-30"/>
        </w:rPr>
        <w:t xml:space="preserve"> </w:t>
      </w:r>
      <w:r w:rsidRPr="00693881">
        <w:rPr>
          <w:rFonts w:cs="Arial"/>
          <w:b/>
          <w:spacing w:val="1"/>
        </w:rPr>
        <w:t>does</w:t>
      </w:r>
      <w:r w:rsidRPr="00693881">
        <w:rPr>
          <w:rFonts w:cs="Arial"/>
          <w:b/>
          <w:spacing w:val="-30"/>
        </w:rPr>
        <w:t xml:space="preserve"> </w:t>
      </w:r>
      <w:r w:rsidRPr="00693881">
        <w:rPr>
          <w:rFonts w:cs="Arial"/>
          <w:b/>
        </w:rPr>
        <w:t>expected</w:t>
      </w:r>
      <w:r w:rsidRPr="00693881">
        <w:rPr>
          <w:rFonts w:cs="Arial"/>
          <w:b/>
          <w:spacing w:val="-29"/>
        </w:rPr>
        <w:t xml:space="preserve"> </w:t>
      </w:r>
      <w:r w:rsidRPr="00693881">
        <w:rPr>
          <w:rFonts w:cs="Arial"/>
          <w:b/>
        </w:rPr>
        <w:t>attrition</w:t>
      </w:r>
      <w:r w:rsidRPr="00693881">
        <w:rPr>
          <w:rFonts w:cs="Arial"/>
          <w:b/>
          <w:spacing w:val="-30"/>
        </w:rPr>
        <w:t xml:space="preserve"> </w:t>
      </w:r>
      <w:r w:rsidRPr="00693881">
        <w:rPr>
          <w:rFonts w:cs="Arial"/>
          <w:b/>
          <w:spacing w:val="-3"/>
        </w:rPr>
        <w:t>change</w:t>
      </w:r>
      <w:r w:rsidRPr="00693881">
        <w:rPr>
          <w:rFonts w:cs="Arial"/>
          <w:b/>
          <w:spacing w:val="-30"/>
        </w:rPr>
        <w:t xml:space="preserve"> </w:t>
      </w:r>
      <w:r w:rsidRPr="00693881">
        <w:rPr>
          <w:rFonts w:cs="Arial"/>
          <w:b/>
          <w:spacing w:val="-2"/>
        </w:rPr>
        <w:t>y</w:t>
      </w:r>
      <w:r w:rsidRPr="00693881">
        <w:rPr>
          <w:rFonts w:cs="Arial"/>
          <w:b/>
          <w:spacing w:val="-3"/>
        </w:rPr>
        <w:t>our</w:t>
      </w:r>
      <w:r w:rsidRPr="00693881">
        <w:rPr>
          <w:rFonts w:cs="Arial"/>
          <w:b/>
          <w:spacing w:val="-30"/>
        </w:rPr>
        <w:t xml:space="preserve"> </w:t>
      </w:r>
      <w:r w:rsidRPr="00693881">
        <w:rPr>
          <w:rFonts w:cs="Arial"/>
          <w:b/>
          <w:spacing w:val="-3"/>
        </w:rPr>
        <w:t>power</w:t>
      </w:r>
      <w:r w:rsidRPr="00693881">
        <w:rPr>
          <w:rFonts w:cs="Arial"/>
          <w:b/>
          <w:spacing w:val="-29"/>
        </w:rPr>
        <w:t xml:space="preserve"> </w:t>
      </w:r>
      <w:r w:rsidRPr="00693881">
        <w:rPr>
          <w:rFonts w:cs="Arial"/>
          <w:b/>
          <w:spacing w:val="-2"/>
        </w:rPr>
        <w:t>calculations?</w:t>
      </w:r>
    </w:p>
    <w:p w14:paraId="4E539058" w14:textId="38185FDA" w:rsidR="00693881" w:rsidRDefault="00693881" w:rsidP="00693881">
      <w:pPr>
        <w:ind w:left="1890"/>
        <w:rPr>
          <w:rFonts w:cs="Arial"/>
        </w:rPr>
      </w:pPr>
      <w:r>
        <w:rPr>
          <w:rFonts w:cs="Arial"/>
        </w:rPr>
        <w:t xml:space="preserve">Our power calculations incorporate the estimated 10% attrition rate. </w:t>
      </w:r>
    </w:p>
    <w:p w14:paraId="1A21FDFF" w14:textId="77777777" w:rsidR="00693881" w:rsidRPr="00693881" w:rsidRDefault="00693881" w:rsidP="00693881">
      <w:pPr>
        <w:ind w:left="1890"/>
        <w:rPr>
          <w:rFonts w:cs="Arial"/>
        </w:rPr>
      </w:pPr>
    </w:p>
    <w:p w14:paraId="338DA69F" w14:textId="27500D8F" w:rsidR="00067067" w:rsidRPr="00A625A8" w:rsidRDefault="00FD3AEB" w:rsidP="00A625A8">
      <w:pPr>
        <w:pStyle w:val="ListParagraph"/>
        <w:numPr>
          <w:ilvl w:val="3"/>
          <w:numId w:val="15"/>
        </w:numPr>
        <w:ind w:left="1890" w:hanging="828"/>
        <w:rPr>
          <w:rFonts w:cs="Arial"/>
          <w:b/>
        </w:rPr>
      </w:pPr>
      <w:r w:rsidRPr="00693881">
        <w:rPr>
          <w:rFonts w:cs="Arial"/>
          <w:b/>
          <w:spacing w:val="-4"/>
        </w:rPr>
        <w:t xml:space="preserve">How will you check balance between </w:t>
      </w:r>
      <w:proofErr w:type="spellStart"/>
      <w:r w:rsidRPr="00693881">
        <w:rPr>
          <w:rFonts w:cs="Arial"/>
          <w:b/>
          <w:spacing w:val="-4"/>
        </w:rPr>
        <w:t>attritors</w:t>
      </w:r>
      <w:proofErr w:type="spellEnd"/>
      <w:r w:rsidRPr="00693881">
        <w:rPr>
          <w:rFonts w:cs="Arial"/>
          <w:b/>
          <w:spacing w:val="-4"/>
        </w:rPr>
        <w:t xml:space="preserve"> and non-</w:t>
      </w:r>
      <w:proofErr w:type="spellStart"/>
      <w:r w:rsidRPr="00693881">
        <w:rPr>
          <w:rFonts w:cs="Arial"/>
          <w:b/>
          <w:spacing w:val="-4"/>
        </w:rPr>
        <w:t>attritors</w:t>
      </w:r>
      <w:proofErr w:type="spellEnd"/>
      <w:r w:rsidRPr="00693881">
        <w:rPr>
          <w:rFonts w:cs="Arial"/>
          <w:b/>
          <w:spacing w:val="-4"/>
        </w:rPr>
        <w:t>?</w:t>
      </w:r>
      <w:r w:rsidR="00A46ED5" w:rsidRPr="00693881">
        <w:rPr>
          <w:rFonts w:cs="Arial"/>
          <w:b/>
          <w:spacing w:val="-4"/>
        </w:rPr>
        <w:t xml:space="preserve"> </w:t>
      </w:r>
      <w:r w:rsidRPr="00693881">
        <w:rPr>
          <w:rFonts w:cs="Arial"/>
          <w:b/>
          <w:spacing w:val="-4"/>
        </w:rPr>
        <w:t xml:space="preserve">What is the specification that you will </w:t>
      </w:r>
      <w:r w:rsidR="008E06CD" w:rsidRPr="00693881">
        <w:rPr>
          <w:rFonts w:cs="Arial"/>
          <w:b/>
          <w:spacing w:val="-4"/>
        </w:rPr>
        <w:t xml:space="preserve">run and what </w:t>
      </w:r>
      <w:r w:rsidRPr="00693881">
        <w:rPr>
          <w:rFonts w:cs="Arial"/>
          <w:b/>
          <w:spacing w:val="-2"/>
        </w:rPr>
        <w:t>v</w:t>
      </w:r>
      <w:r w:rsidRPr="00693881">
        <w:rPr>
          <w:rFonts w:cs="Arial"/>
          <w:b/>
          <w:spacing w:val="-3"/>
        </w:rPr>
        <w:t>ariables</w:t>
      </w:r>
      <w:r w:rsidRPr="00693881">
        <w:rPr>
          <w:rFonts w:cs="Arial"/>
          <w:b/>
          <w:spacing w:val="-18"/>
        </w:rPr>
        <w:t xml:space="preserve"> </w:t>
      </w:r>
      <w:r w:rsidRPr="00693881">
        <w:rPr>
          <w:rFonts w:cs="Arial"/>
          <w:b/>
        </w:rPr>
        <w:t>will</w:t>
      </w:r>
      <w:r w:rsidRPr="00693881">
        <w:rPr>
          <w:rFonts w:cs="Arial"/>
          <w:b/>
          <w:spacing w:val="-18"/>
        </w:rPr>
        <w:t xml:space="preserve"> </w:t>
      </w:r>
      <w:r w:rsidRPr="00693881">
        <w:rPr>
          <w:rFonts w:cs="Arial"/>
          <w:b/>
          <w:spacing w:val="-3"/>
        </w:rPr>
        <w:t>y</w:t>
      </w:r>
      <w:r w:rsidRPr="00693881">
        <w:rPr>
          <w:rFonts w:cs="Arial"/>
          <w:b/>
          <w:spacing w:val="-4"/>
        </w:rPr>
        <w:t>ou</w:t>
      </w:r>
      <w:r w:rsidRPr="00693881">
        <w:rPr>
          <w:rFonts w:cs="Arial"/>
          <w:b/>
          <w:spacing w:val="-18"/>
        </w:rPr>
        <w:t xml:space="preserve"> </w:t>
      </w:r>
      <w:r w:rsidRPr="00693881">
        <w:rPr>
          <w:rFonts w:cs="Arial"/>
          <w:b/>
          <w:spacing w:val="-2"/>
        </w:rPr>
        <w:t>include</w:t>
      </w:r>
      <w:r w:rsidRPr="00693881">
        <w:rPr>
          <w:rFonts w:cs="Arial"/>
          <w:b/>
          <w:spacing w:val="-19"/>
        </w:rPr>
        <w:t xml:space="preserve"> </w:t>
      </w:r>
      <w:r w:rsidRPr="00693881">
        <w:rPr>
          <w:rFonts w:cs="Arial"/>
          <w:b/>
        </w:rPr>
        <w:t>in</w:t>
      </w:r>
      <w:r w:rsidRPr="00693881">
        <w:rPr>
          <w:rFonts w:cs="Arial"/>
          <w:b/>
          <w:spacing w:val="-18"/>
        </w:rPr>
        <w:t xml:space="preserve"> </w:t>
      </w:r>
      <w:r w:rsidRPr="00693881">
        <w:rPr>
          <w:rFonts w:cs="Arial"/>
          <w:b/>
        </w:rPr>
        <w:t>these</w:t>
      </w:r>
      <w:r w:rsidRPr="00693881">
        <w:rPr>
          <w:rFonts w:cs="Arial"/>
          <w:b/>
          <w:spacing w:val="-18"/>
        </w:rPr>
        <w:t xml:space="preserve"> </w:t>
      </w:r>
      <w:r w:rsidRPr="00693881">
        <w:rPr>
          <w:rFonts w:cs="Arial"/>
          <w:b/>
        </w:rPr>
        <w:t>balancing</w:t>
      </w:r>
      <w:r w:rsidRPr="00693881">
        <w:rPr>
          <w:rFonts w:cs="Arial"/>
          <w:b/>
          <w:spacing w:val="-18"/>
        </w:rPr>
        <w:t xml:space="preserve"> </w:t>
      </w:r>
      <w:r w:rsidRPr="00693881">
        <w:rPr>
          <w:rFonts w:cs="Arial"/>
          <w:b/>
          <w:spacing w:val="-3"/>
        </w:rPr>
        <w:t>checks?</w:t>
      </w:r>
    </w:p>
    <w:p w14:paraId="4295EEF3" w14:textId="702EEFB7" w:rsidR="00067067" w:rsidRPr="00067067" w:rsidRDefault="002F54F7" w:rsidP="00067067">
      <w:pPr>
        <w:ind w:left="1890"/>
        <w:rPr>
          <w:rFonts w:cs="Arial"/>
        </w:rPr>
      </w:pPr>
      <w:r>
        <w:rPr>
          <w:rFonts w:cs="Arial"/>
        </w:rPr>
        <w:t>We will compare</w:t>
      </w:r>
      <w:r w:rsidR="00067067" w:rsidRPr="00067067">
        <w:rPr>
          <w:rFonts w:cs="Arial"/>
        </w:rPr>
        <w:t xml:space="preserve"> </w:t>
      </w:r>
      <w:proofErr w:type="spellStart"/>
      <w:r w:rsidR="00067067" w:rsidRPr="00067067">
        <w:rPr>
          <w:rFonts w:cs="Arial"/>
        </w:rPr>
        <w:t>attritors</w:t>
      </w:r>
      <w:proofErr w:type="spellEnd"/>
      <w:r w:rsidR="00067067" w:rsidRPr="00067067">
        <w:rPr>
          <w:rFonts w:cs="Arial"/>
        </w:rPr>
        <w:t xml:space="preserve"> and non-</w:t>
      </w:r>
      <w:proofErr w:type="spellStart"/>
      <w:r w:rsidR="00067067" w:rsidRPr="00067067">
        <w:rPr>
          <w:rFonts w:cs="Arial"/>
        </w:rPr>
        <w:t>attritors</w:t>
      </w:r>
      <w:proofErr w:type="spellEnd"/>
      <w:r w:rsidR="00067067" w:rsidRPr="00067067">
        <w:rPr>
          <w:rFonts w:cs="Arial"/>
        </w:rPr>
        <w:t xml:space="preserve"> </w:t>
      </w:r>
      <w:r w:rsidR="00700E9B">
        <w:rPr>
          <w:rFonts w:cs="Arial"/>
        </w:rPr>
        <w:t xml:space="preserve">on </w:t>
      </w:r>
      <w:r>
        <w:rPr>
          <w:rFonts w:cs="Arial"/>
        </w:rPr>
        <w:t xml:space="preserve">baseline </w:t>
      </w:r>
      <w:r w:rsidR="00700E9B">
        <w:rPr>
          <w:rFonts w:cs="Arial"/>
        </w:rPr>
        <w:t xml:space="preserve">latrine use and coverage as well as </w:t>
      </w:r>
      <w:proofErr w:type="spellStart"/>
      <w:r w:rsidR="00700E9B">
        <w:rPr>
          <w:rFonts w:cs="Arial"/>
        </w:rPr>
        <w:t>sociodemographic</w:t>
      </w:r>
      <w:proofErr w:type="spellEnd"/>
      <w:r w:rsidR="00700E9B">
        <w:rPr>
          <w:rFonts w:cs="Arial"/>
        </w:rPr>
        <w:t xml:space="preserve"> characteristics (age, gender, SES, household size, </w:t>
      </w:r>
      <w:r w:rsidR="00A625A8">
        <w:rPr>
          <w:rFonts w:cs="Arial"/>
        </w:rPr>
        <w:t>and caste).</w:t>
      </w:r>
    </w:p>
    <w:p w14:paraId="637F08AD" w14:textId="77777777" w:rsidR="008E06CD" w:rsidRPr="008E06CD" w:rsidRDefault="008E06CD" w:rsidP="008E06CD">
      <w:pPr>
        <w:pStyle w:val="ListParagraph"/>
        <w:ind w:left="2430"/>
        <w:rPr>
          <w:rFonts w:cs="Arial"/>
          <w:spacing w:val="-4"/>
        </w:rPr>
      </w:pPr>
    </w:p>
    <w:p w14:paraId="3B9AF49B" w14:textId="4BB7534A" w:rsidR="0008573B" w:rsidRPr="004B0B8C" w:rsidRDefault="00116450" w:rsidP="007D4ECF">
      <w:pPr>
        <w:pStyle w:val="ListParagraph"/>
        <w:numPr>
          <w:ilvl w:val="2"/>
          <w:numId w:val="15"/>
        </w:numPr>
        <w:rPr>
          <w:b/>
        </w:rPr>
      </w:pPr>
      <w:r w:rsidRPr="004B0B8C">
        <w:rPr>
          <w:b/>
        </w:rPr>
        <w:t>Missing Data</w:t>
      </w:r>
    </w:p>
    <w:p w14:paraId="489DF899" w14:textId="742DC616" w:rsidR="0016245A" w:rsidRDefault="00116450" w:rsidP="0008573B">
      <w:pPr>
        <w:pStyle w:val="BodyText"/>
        <w:kinsoku w:val="0"/>
        <w:overflowPunct w:val="0"/>
        <w:spacing w:before="0" w:after="120" w:line="276" w:lineRule="auto"/>
        <w:ind w:left="0" w:firstLine="0"/>
        <w:rPr>
          <w:rFonts w:ascii="Arial" w:hAnsi="Arial" w:cs="Arial"/>
          <w:b/>
          <w:sz w:val="22"/>
          <w:szCs w:val="22"/>
        </w:rPr>
      </w:pPr>
      <w:r w:rsidRPr="00693881">
        <w:rPr>
          <w:rFonts w:ascii="Arial" w:hAnsi="Arial" w:cs="Arial"/>
          <w:b/>
          <w:sz w:val="22"/>
          <w:szCs w:val="22"/>
        </w:rPr>
        <w:tab/>
        <w:t>How will you deal with incomplete or missing data</w:t>
      </w:r>
      <w:r w:rsidR="00445378" w:rsidRPr="00693881">
        <w:rPr>
          <w:rFonts w:ascii="Arial" w:hAnsi="Arial" w:cs="Arial"/>
          <w:b/>
          <w:sz w:val="22"/>
          <w:szCs w:val="22"/>
        </w:rPr>
        <w:t>?</w:t>
      </w:r>
    </w:p>
    <w:p w14:paraId="3119B9DB" w14:textId="06A8BC4A" w:rsidR="00693881" w:rsidRPr="00A625A8" w:rsidRDefault="008B0941" w:rsidP="00A625A8">
      <w:pPr>
        <w:pStyle w:val="BodyText"/>
        <w:tabs>
          <w:tab w:val="left" w:pos="1890"/>
        </w:tabs>
        <w:kinsoku w:val="0"/>
        <w:overflowPunct w:val="0"/>
        <w:spacing w:before="0" w:after="120" w:line="276" w:lineRule="auto"/>
        <w:ind w:left="1224" w:firstLine="0"/>
        <w:rPr>
          <w:rFonts w:ascii="Arial" w:hAnsi="Arial" w:cs="Arial"/>
          <w:sz w:val="22"/>
          <w:szCs w:val="22"/>
        </w:rPr>
      </w:pPr>
      <w:r w:rsidRPr="00A625A8">
        <w:rPr>
          <w:rFonts w:ascii="Arial" w:hAnsi="Arial" w:cs="Arial"/>
          <w:sz w:val="22"/>
          <w:szCs w:val="22"/>
        </w:rPr>
        <w:t xml:space="preserve">Given our study design, </w:t>
      </w:r>
      <w:r w:rsidR="00F84239" w:rsidRPr="00A625A8">
        <w:rPr>
          <w:rFonts w:ascii="Arial" w:hAnsi="Arial" w:cs="Arial"/>
          <w:sz w:val="22"/>
          <w:szCs w:val="22"/>
        </w:rPr>
        <w:t xml:space="preserve">we anticipate that </w:t>
      </w:r>
      <w:r w:rsidRPr="00A625A8">
        <w:rPr>
          <w:rFonts w:ascii="Arial" w:hAnsi="Arial" w:cs="Arial"/>
          <w:sz w:val="22"/>
          <w:szCs w:val="22"/>
        </w:rPr>
        <w:t>the primary cause of missing data will be loss</w:t>
      </w:r>
      <w:r w:rsidR="00A625A8">
        <w:rPr>
          <w:rFonts w:ascii="Arial" w:hAnsi="Arial" w:cs="Arial"/>
          <w:sz w:val="22"/>
          <w:szCs w:val="22"/>
        </w:rPr>
        <w:t xml:space="preserve"> </w:t>
      </w:r>
      <w:r w:rsidRPr="00A625A8">
        <w:rPr>
          <w:rFonts w:ascii="Arial" w:hAnsi="Arial" w:cs="Arial"/>
          <w:sz w:val="22"/>
          <w:szCs w:val="22"/>
        </w:rPr>
        <w:t xml:space="preserve">to follow-up. As </w:t>
      </w:r>
      <w:r w:rsidR="00142479" w:rsidRPr="00A625A8">
        <w:rPr>
          <w:rFonts w:ascii="Arial" w:hAnsi="Arial" w:cs="Arial"/>
          <w:sz w:val="22"/>
          <w:szCs w:val="22"/>
        </w:rPr>
        <w:t>GEE is robust to missing data under the MCAR mechanism</w:t>
      </w:r>
      <w:r w:rsidRPr="00A625A8">
        <w:rPr>
          <w:rFonts w:ascii="Arial" w:hAnsi="Arial" w:cs="Arial"/>
          <w:sz w:val="22"/>
          <w:szCs w:val="22"/>
        </w:rPr>
        <w:t>, w</w:t>
      </w:r>
      <w:r w:rsidR="00142479" w:rsidRPr="00A625A8">
        <w:rPr>
          <w:rFonts w:ascii="Arial" w:hAnsi="Arial" w:cs="Arial"/>
          <w:sz w:val="22"/>
          <w:szCs w:val="22"/>
        </w:rPr>
        <w:t>e will</w:t>
      </w:r>
      <w:r w:rsidR="00A625A8">
        <w:rPr>
          <w:rFonts w:ascii="Arial" w:hAnsi="Arial" w:cs="Arial"/>
          <w:sz w:val="22"/>
          <w:szCs w:val="22"/>
        </w:rPr>
        <w:t xml:space="preserve"> </w:t>
      </w:r>
      <w:r w:rsidR="00142479" w:rsidRPr="00A625A8">
        <w:rPr>
          <w:rFonts w:ascii="Arial" w:hAnsi="Arial" w:cs="Arial"/>
          <w:sz w:val="22"/>
          <w:szCs w:val="22"/>
        </w:rPr>
        <w:t xml:space="preserve">conduct Little's test to </w:t>
      </w:r>
      <w:r w:rsidRPr="00A625A8">
        <w:rPr>
          <w:rFonts w:ascii="Arial" w:hAnsi="Arial" w:cs="Arial"/>
          <w:sz w:val="22"/>
          <w:szCs w:val="22"/>
        </w:rPr>
        <w:t xml:space="preserve">evaluate whether the MCAR assumption is </w:t>
      </w:r>
      <w:r w:rsidR="00F84239" w:rsidRPr="00A625A8">
        <w:rPr>
          <w:rFonts w:ascii="Arial" w:hAnsi="Arial" w:cs="Arial"/>
          <w:sz w:val="22"/>
          <w:szCs w:val="22"/>
        </w:rPr>
        <w:t>supported</w:t>
      </w:r>
      <w:r w:rsidRPr="00A625A8">
        <w:rPr>
          <w:rFonts w:ascii="Arial" w:hAnsi="Arial" w:cs="Arial"/>
          <w:sz w:val="22"/>
          <w:szCs w:val="22"/>
        </w:rPr>
        <w:t xml:space="preserve">. If </w:t>
      </w:r>
      <w:r w:rsidR="00F84239" w:rsidRPr="00A625A8">
        <w:rPr>
          <w:rFonts w:ascii="Arial" w:hAnsi="Arial" w:cs="Arial"/>
          <w:sz w:val="22"/>
          <w:szCs w:val="22"/>
        </w:rPr>
        <w:t>the</w:t>
      </w:r>
      <w:r w:rsidR="00A625A8">
        <w:rPr>
          <w:rFonts w:ascii="Arial" w:hAnsi="Arial" w:cs="Arial"/>
          <w:sz w:val="22"/>
          <w:szCs w:val="22"/>
        </w:rPr>
        <w:t xml:space="preserve"> </w:t>
      </w:r>
      <w:r w:rsidR="00F84239" w:rsidRPr="00A625A8">
        <w:rPr>
          <w:rFonts w:ascii="Arial" w:hAnsi="Arial" w:cs="Arial"/>
          <w:sz w:val="22"/>
          <w:szCs w:val="22"/>
        </w:rPr>
        <w:t>MCAR</w:t>
      </w:r>
      <w:r w:rsidRPr="00A625A8">
        <w:rPr>
          <w:rFonts w:ascii="Arial" w:hAnsi="Arial" w:cs="Arial"/>
          <w:sz w:val="22"/>
          <w:szCs w:val="22"/>
        </w:rPr>
        <w:t xml:space="preserve"> assumption is not supported, we will assume a MAR </w:t>
      </w:r>
      <w:r w:rsidR="00F84239" w:rsidRPr="00A625A8">
        <w:rPr>
          <w:rFonts w:ascii="Arial" w:hAnsi="Arial" w:cs="Arial"/>
          <w:sz w:val="22"/>
          <w:szCs w:val="22"/>
        </w:rPr>
        <w:t>mechanism and conduct</w:t>
      </w:r>
      <w:r w:rsidR="00A625A8">
        <w:rPr>
          <w:rFonts w:ascii="Arial" w:hAnsi="Arial" w:cs="Arial"/>
          <w:sz w:val="22"/>
          <w:szCs w:val="22"/>
        </w:rPr>
        <w:t xml:space="preserve"> </w:t>
      </w:r>
      <w:r w:rsidR="00F84239" w:rsidRPr="00A625A8">
        <w:rPr>
          <w:rFonts w:ascii="Arial" w:hAnsi="Arial" w:cs="Arial"/>
          <w:sz w:val="22"/>
          <w:szCs w:val="22"/>
        </w:rPr>
        <w:t xml:space="preserve">sensitivity analyses by conducting </w:t>
      </w:r>
      <w:r w:rsidR="00142479" w:rsidRPr="00A625A8">
        <w:rPr>
          <w:rFonts w:ascii="Arial" w:hAnsi="Arial" w:cs="Arial"/>
          <w:sz w:val="22"/>
          <w:szCs w:val="22"/>
        </w:rPr>
        <w:t>weighted (inverse-probability weighting) GEE</w:t>
      </w:r>
      <w:r w:rsidR="00F84239" w:rsidRPr="00A625A8">
        <w:rPr>
          <w:rFonts w:ascii="Arial" w:hAnsi="Arial" w:cs="Arial"/>
          <w:sz w:val="22"/>
          <w:szCs w:val="22"/>
        </w:rPr>
        <w:t xml:space="preserve"> and</w:t>
      </w:r>
      <w:r w:rsidR="00A625A8">
        <w:rPr>
          <w:rFonts w:ascii="Arial" w:hAnsi="Arial" w:cs="Arial"/>
          <w:sz w:val="22"/>
          <w:szCs w:val="22"/>
        </w:rPr>
        <w:t xml:space="preserve"> </w:t>
      </w:r>
      <w:r w:rsidR="00F84239" w:rsidRPr="00A625A8">
        <w:rPr>
          <w:rFonts w:ascii="Arial" w:hAnsi="Arial" w:cs="Arial"/>
          <w:sz w:val="22"/>
          <w:szCs w:val="22"/>
        </w:rPr>
        <w:t xml:space="preserve">comparing model results.  </w:t>
      </w:r>
    </w:p>
    <w:p w14:paraId="42FBCFEA" w14:textId="77777777" w:rsidR="00693881" w:rsidRPr="00693881" w:rsidRDefault="00693881" w:rsidP="0008573B">
      <w:pPr>
        <w:pStyle w:val="BodyText"/>
        <w:kinsoku w:val="0"/>
        <w:overflowPunct w:val="0"/>
        <w:spacing w:before="0" w:after="120" w:line="276" w:lineRule="auto"/>
        <w:ind w:left="0" w:firstLine="0"/>
        <w:rPr>
          <w:rFonts w:ascii="Arial" w:hAnsi="Arial" w:cs="Arial"/>
          <w:b/>
          <w:sz w:val="22"/>
          <w:szCs w:val="22"/>
        </w:rPr>
      </w:pPr>
    </w:p>
    <w:p w14:paraId="42A6C051" w14:textId="77777777" w:rsidR="00C475B9" w:rsidRPr="00395BF9" w:rsidRDefault="0008573B" w:rsidP="0043275F">
      <w:pPr>
        <w:pStyle w:val="ListParagraph"/>
        <w:numPr>
          <w:ilvl w:val="2"/>
          <w:numId w:val="15"/>
        </w:numPr>
        <w:rPr>
          <w:b/>
        </w:rPr>
      </w:pPr>
      <w:bookmarkStart w:id="16" w:name="Treatment_Effects"/>
      <w:bookmarkStart w:id="17" w:name="bookmark17"/>
      <w:bookmarkEnd w:id="16"/>
      <w:bookmarkEnd w:id="17"/>
      <w:r w:rsidRPr="00395BF9">
        <w:rPr>
          <w:b/>
        </w:rPr>
        <w:t>Treatment Effects</w:t>
      </w:r>
    </w:p>
    <w:p w14:paraId="7E9904F1" w14:textId="5464255B" w:rsidR="00A05068" w:rsidRPr="00067067" w:rsidRDefault="00A05068" w:rsidP="00C42CE5">
      <w:pPr>
        <w:rPr>
          <w:i/>
          <w:sz w:val="20"/>
        </w:rPr>
      </w:pPr>
      <w:r w:rsidRPr="00067067">
        <w:rPr>
          <w:i/>
          <w:sz w:val="20"/>
        </w:rPr>
        <w:t>Note: Many studies may have awareness campaigns where one may not be able to know whether a household participated or heard the message or not. In these cases, it may no</w:t>
      </w:r>
      <w:r w:rsidR="008E06CD" w:rsidRPr="00067067">
        <w:rPr>
          <w:i/>
          <w:sz w:val="20"/>
        </w:rPr>
        <w:t xml:space="preserve">t be possible to estimate a Treatment on the Treated (TOT) </w:t>
      </w:r>
      <w:r w:rsidRPr="00067067">
        <w:rPr>
          <w:i/>
          <w:sz w:val="20"/>
        </w:rPr>
        <w:t>effect. We therefore do not expect that all studie</w:t>
      </w:r>
      <w:r w:rsidR="0043275F" w:rsidRPr="00067067">
        <w:rPr>
          <w:i/>
          <w:sz w:val="20"/>
        </w:rPr>
        <w:t>s will provide estimates of TOT.</w:t>
      </w:r>
    </w:p>
    <w:p w14:paraId="4B8A3C43" w14:textId="77777777" w:rsidR="008E06CD" w:rsidRDefault="0008573B" w:rsidP="008E06CD">
      <w:pPr>
        <w:pStyle w:val="ListParagraph"/>
        <w:numPr>
          <w:ilvl w:val="3"/>
          <w:numId w:val="15"/>
        </w:numPr>
        <w:ind w:left="1890" w:hanging="810"/>
        <w:rPr>
          <w:b/>
        </w:rPr>
      </w:pPr>
      <w:bookmarkStart w:id="18" w:name="bookmark18"/>
      <w:bookmarkEnd w:id="18"/>
      <w:r w:rsidRPr="002C4AC2">
        <w:rPr>
          <w:b/>
        </w:rPr>
        <w:t>Intent to Treat</w:t>
      </w:r>
    </w:p>
    <w:p w14:paraId="29802D48" w14:textId="416EEF34" w:rsidR="00067067" w:rsidRPr="00646A77" w:rsidRDefault="0008573B" w:rsidP="00646A77">
      <w:pPr>
        <w:pStyle w:val="ListParagraph"/>
        <w:numPr>
          <w:ilvl w:val="4"/>
          <w:numId w:val="15"/>
        </w:numPr>
        <w:ind w:left="2430" w:hanging="990"/>
        <w:rPr>
          <w:b/>
        </w:rPr>
      </w:pPr>
      <w:r w:rsidRPr="00067067">
        <w:rPr>
          <w:b/>
        </w:rPr>
        <w:t>How will you estimate the (causal) effect of the offer of the treatment?</w:t>
      </w:r>
    </w:p>
    <w:p w14:paraId="05144383" w14:textId="31711198" w:rsidR="00067067" w:rsidRDefault="00646A77" w:rsidP="00067067">
      <w:pPr>
        <w:ind w:left="1440"/>
        <w:rPr>
          <w:rFonts w:asciiTheme="minorHAnsi" w:hAnsiTheme="minorHAnsi" w:cstheme="minorHAnsi"/>
          <w:szCs w:val="18"/>
        </w:rPr>
      </w:pPr>
      <w:r>
        <w:rPr>
          <w:rFonts w:asciiTheme="minorHAnsi" w:hAnsiTheme="minorHAnsi" w:cstheme="minorHAnsi"/>
          <w:szCs w:val="18"/>
        </w:rPr>
        <w:t xml:space="preserve">We will conduct </w:t>
      </w:r>
      <w:proofErr w:type="gramStart"/>
      <w:r>
        <w:rPr>
          <w:rFonts w:asciiTheme="minorHAnsi" w:hAnsiTheme="minorHAnsi" w:cstheme="minorHAnsi"/>
          <w:szCs w:val="18"/>
        </w:rPr>
        <w:t>an intent</w:t>
      </w:r>
      <w:proofErr w:type="gramEnd"/>
      <w:r>
        <w:rPr>
          <w:rFonts w:asciiTheme="minorHAnsi" w:hAnsiTheme="minorHAnsi" w:cstheme="minorHAnsi"/>
          <w:szCs w:val="18"/>
        </w:rPr>
        <w:t xml:space="preserve"> to treat analysis of differences in the specified outcomes between the treatment and control groups following delivery of the intervention</w:t>
      </w:r>
      <w:r w:rsidR="00067067" w:rsidRPr="00067067">
        <w:rPr>
          <w:rFonts w:asciiTheme="minorHAnsi" w:hAnsiTheme="minorHAnsi" w:cstheme="minorHAnsi"/>
          <w:szCs w:val="18"/>
        </w:rPr>
        <w:t xml:space="preserve">. We will employ generalized estimating equations (GEE) with robust standard errors to account for village-level clustering in the outcome. Models will be adjusted for baseline latrine use and pre-specified confounders such as age and sex. We will also report a “difference-in-difference” between the study arms, though with balanced study arms, this is not expected to be different from the main comparison.  </w:t>
      </w:r>
    </w:p>
    <w:p w14:paraId="33080B9F" w14:textId="77777777" w:rsidR="00067067" w:rsidRPr="00067067" w:rsidRDefault="00067067" w:rsidP="00067067">
      <w:pPr>
        <w:ind w:left="1440"/>
        <w:rPr>
          <w:rFonts w:asciiTheme="minorHAnsi" w:hAnsiTheme="minorHAnsi" w:cstheme="minorHAnsi"/>
          <w:b/>
          <w:sz w:val="28"/>
        </w:rPr>
      </w:pPr>
    </w:p>
    <w:p w14:paraId="244ED4FD" w14:textId="29A07D42" w:rsidR="0008573B" w:rsidRDefault="0008573B" w:rsidP="008E06CD">
      <w:pPr>
        <w:pStyle w:val="ListParagraph"/>
        <w:numPr>
          <w:ilvl w:val="4"/>
          <w:numId w:val="15"/>
        </w:numPr>
        <w:ind w:left="2430" w:hanging="990"/>
        <w:rPr>
          <w:b/>
        </w:rPr>
      </w:pPr>
      <w:r w:rsidRPr="00067067">
        <w:rPr>
          <w:b/>
        </w:rPr>
        <w:lastRenderedPageBreak/>
        <w:t>What</w:t>
      </w:r>
      <w:r w:rsidRPr="00067067">
        <w:rPr>
          <w:b/>
          <w:spacing w:val="-9"/>
        </w:rPr>
        <w:t xml:space="preserve"> </w:t>
      </w:r>
      <w:r w:rsidRPr="00067067">
        <w:rPr>
          <w:b/>
        </w:rPr>
        <w:t>is</w:t>
      </w:r>
      <w:r w:rsidRPr="00067067">
        <w:rPr>
          <w:b/>
          <w:spacing w:val="-9"/>
        </w:rPr>
        <w:t xml:space="preserve"> </w:t>
      </w:r>
      <w:r w:rsidRPr="00067067">
        <w:rPr>
          <w:b/>
        </w:rPr>
        <w:t>the</w:t>
      </w:r>
      <w:r w:rsidRPr="00067067">
        <w:rPr>
          <w:b/>
          <w:spacing w:val="-9"/>
        </w:rPr>
        <w:t xml:space="preserve"> </w:t>
      </w:r>
      <w:r w:rsidRPr="00067067">
        <w:rPr>
          <w:b/>
        </w:rPr>
        <w:t>specification</w:t>
      </w:r>
      <w:r w:rsidRPr="00067067">
        <w:rPr>
          <w:b/>
          <w:spacing w:val="-8"/>
        </w:rPr>
        <w:t xml:space="preserve"> </w:t>
      </w:r>
      <w:r w:rsidRPr="00067067">
        <w:rPr>
          <w:b/>
        </w:rPr>
        <w:t>that</w:t>
      </w:r>
      <w:r w:rsidRPr="00067067">
        <w:rPr>
          <w:b/>
          <w:spacing w:val="-9"/>
        </w:rPr>
        <w:t xml:space="preserve"> </w:t>
      </w:r>
      <w:r w:rsidRPr="00067067">
        <w:rPr>
          <w:b/>
          <w:spacing w:val="-3"/>
        </w:rPr>
        <w:t>y</w:t>
      </w:r>
      <w:r w:rsidRPr="00067067">
        <w:rPr>
          <w:b/>
          <w:spacing w:val="-4"/>
        </w:rPr>
        <w:t>ou</w:t>
      </w:r>
      <w:r w:rsidRPr="00067067">
        <w:rPr>
          <w:b/>
          <w:spacing w:val="-9"/>
        </w:rPr>
        <w:t xml:space="preserve"> </w:t>
      </w:r>
      <w:r w:rsidRPr="00067067">
        <w:rPr>
          <w:b/>
        </w:rPr>
        <w:t>will</w:t>
      </w:r>
      <w:r w:rsidRPr="00067067">
        <w:rPr>
          <w:b/>
          <w:spacing w:val="-9"/>
        </w:rPr>
        <w:t xml:space="preserve"> </w:t>
      </w:r>
      <w:r w:rsidRPr="00067067">
        <w:rPr>
          <w:b/>
        </w:rPr>
        <w:t>run</w:t>
      </w:r>
      <w:r w:rsidR="008E06CD" w:rsidRPr="00067067">
        <w:rPr>
          <w:b/>
        </w:rPr>
        <w:t xml:space="preserve"> and what controls will you include in your specification</w:t>
      </w:r>
      <w:r w:rsidRPr="00067067">
        <w:rPr>
          <w:b/>
        </w:rPr>
        <w:t>?</w:t>
      </w:r>
    </w:p>
    <w:p w14:paraId="3339F7E6" w14:textId="77777777" w:rsidR="00FD316E" w:rsidRDefault="00FD316E" w:rsidP="00FD316E">
      <w:pPr>
        <w:pStyle w:val="ListParagraph"/>
        <w:ind w:left="2430"/>
        <w:rPr>
          <w:b/>
        </w:rPr>
      </w:pPr>
    </w:p>
    <w:p w14:paraId="3B444370" w14:textId="77777777" w:rsidR="00FD316E" w:rsidRDefault="00FD316E" w:rsidP="00FD316E">
      <w:pPr>
        <w:ind w:left="1440"/>
      </w:pPr>
      <w:r>
        <w:t xml:space="preserve">We will use GEE with robust standard errors to estimate a marginal (population average) model with the general form </w:t>
      </w:r>
    </w:p>
    <w:p w14:paraId="44DC00B8" w14:textId="77777777" w:rsidR="00FD316E" w:rsidRPr="008B7AE5" w:rsidRDefault="00FD316E" w:rsidP="00FD316E">
      <w:pPr>
        <w:ind w:left="1440"/>
        <w:rPr>
          <w:b/>
        </w:rPr>
      </w:pPr>
      <m:oMathPara>
        <m:oMathParaPr>
          <m:jc m:val="left"/>
        </m:oMathParaPr>
        <m:oMath>
          <m:r>
            <w:rPr>
              <w:rFonts w:ascii="Cambria Math" w:hAnsi="Cambria Math"/>
            </w:rPr>
            <m:t>g</m:t>
          </m:r>
          <m:d>
            <m:dPr>
              <m:ctrlPr>
                <w:rPr>
                  <w:rFonts w:ascii="Cambria Math" w:hAnsi="Cambria Math"/>
                  <w:i/>
                </w:rPr>
              </m:ctrlPr>
            </m:dPr>
            <m:e>
              <m:r>
                <w:rPr>
                  <w:rFonts w:ascii="Cambria Math" w:hAnsi="Cambria Math"/>
                </w:rPr>
                <m:t>E</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ij</m:t>
                      </m:r>
                    </m:sub>
                  </m:sSub>
                </m:e>
              </m:d>
            </m:e>
          </m:d>
          <m:r>
            <w:rPr>
              <w:rFonts w:ascii="Cambria Math" w:hAnsi="Cambria Math"/>
            </w:rPr>
            <m:t>=</m:t>
          </m:r>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ij</m:t>
              </m:r>
            </m:sub>
          </m:sSub>
          <m:sSub>
            <m:sSubPr>
              <m:ctrlPr>
                <w:rPr>
                  <w:rFonts w:ascii="Cambria Math" w:hAnsi="Cambria Math"/>
                  <w:b/>
                  <w:i/>
                </w:rPr>
              </m:ctrlPr>
            </m:sSubPr>
            <m:e>
              <m:r>
                <m:rPr>
                  <m:sty m:val="bi"/>
                </m:rPr>
                <w:rPr>
                  <w:rFonts w:ascii="Cambria Math" w:hAnsi="Cambria Math"/>
                </w:rPr>
                <m:t>β</m:t>
              </m:r>
            </m:e>
            <m:sub>
              <m:r>
                <w:rPr>
                  <w:rFonts w:ascii="Cambria Math" w:hAnsi="Cambria Math"/>
                </w:rPr>
                <m:t>ij</m:t>
              </m:r>
            </m:sub>
          </m:sSub>
        </m:oMath>
      </m:oMathPara>
    </w:p>
    <w:p w14:paraId="4714754D" w14:textId="77777777" w:rsidR="00FD316E" w:rsidRDefault="00FD316E" w:rsidP="00FD316E">
      <w:pPr>
        <w:ind w:left="1440"/>
      </w:pPr>
      <w:proofErr w:type="gramStart"/>
      <w:r w:rsidRPr="00947A16">
        <w:t>where</w:t>
      </w:r>
      <w:proofErr w:type="gramEnd"/>
      <w:r>
        <w:rPr>
          <w:b/>
        </w:rPr>
        <w:t xml:space="preserve"> </w:t>
      </w:r>
      <w:r w:rsidRPr="00947A16">
        <w:t>g(.) is the link function</w:t>
      </w:r>
      <w:r>
        <w:rPr>
          <w:b/>
        </w:rPr>
        <w:t xml:space="preserve">, </w:t>
      </w:r>
      <m:oMath>
        <m:sSub>
          <m:sSubPr>
            <m:ctrlPr>
              <w:rPr>
                <w:rFonts w:ascii="Cambria Math" w:hAnsi="Cambria Math"/>
                <w:i/>
              </w:rPr>
            </m:ctrlPr>
          </m:sSubPr>
          <m:e>
            <m:r>
              <w:rPr>
                <w:rFonts w:ascii="Cambria Math" w:hAnsi="Cambria Math"/>
              </w:rPr>
              <m:t>Y</m:t>
            </m:r>
          </m:e>
          <m:sub>
            <m:r>
              <w:rPr>
                <w:rFonts w:ascii="Cambria Math" w:hAnsi="Cambria Math"/>
              </w:rPr>
              <m:t>ij</m:t>
            </m:r>
          </m:sub>
        </m:sSub>
      </m:oMath>
      <w:r>
        <w:t xml:space="preserve"> is the outcome of interest for the j</w:t>
      </w:r>
      <w:proofErr w:type="spellStart"/>
      <w:r w:rsidRPr="002E1EA4">
        <w:rPr>
          <w:vertAlign w:val="subscript"/>
        </w:rPr>
        <w:t>th</w:t>
      </w:r>
      <w:proofErr w:type="spellEnd"/>
      <w:r>
        <w:t xml:space="preserve"> observation in the </w:t>
      </w:r>
      <w:proofErr w:type="spellStart"/>
      <w:r>
        <w:t>i</w:t>
      </w:r>
      <w:r w:rsidRPr="002E1EA4">
        <w:rPr>
          <w:vertAlign w:val="subscript"/>
        </w:rPr>
        <w:t>th</w:t>
      </w:r>
      <w:proofErr w:type="spellEnd"/>
      <w:r>
        <w:t xml:space="preserve"> cluster, </w:t>
      </w:r>
      <w:r>
        <w:rPr>
          <w:b/>
        </w:rPr>
        <w:t xml:space="preserve"> </w:t>
      </w:r>
      <m:oMath>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ij</m:t>
            </m:r>
          </m:sub>
        </m:sSub>
      </m:oMath>
      <w:r>
        <w:rPr>
          <w:b/>
        </w:rPr>
        <w:t xml:space="preserve"> </w:t>
      </w:r>
      <w:r w:rsidRPr="00947A16">
        <w:t>is a vector of covariates</w:t>
      </w:r>
      <w:r>
        <w:rPr>
          <w:b/>
        </w:rPr>
        <w:t xml:space="preserve">, and </w:t>
      </w:r>
      <m:oMath>
        <m:sSub>
          <m:sSubPr>
            <m:ctrlPr>
              <w:rPr>
                <w:rFonts w:ascii="Cambria Math" w:hAnsi="Cambria Math"/>
                <w:b/>
                <w:i/>
              </w:rPr>
            </m:ctrlPr>
          </m:sSubPr>
          <m:e>
            <m:r>
              <m:rPr>
                <m:sty m:val="bi"/>
              </m:rPr>
              <w:rPr>
                <w:rFonts w:ascii="Cambria Math" w:hAnsi="Cambria Math"/>
              </w:rPr>
              <m:t>β</m:t>
            </m:r>
          </m:e>
          <m:sub>
            <m:r>
              <w:rPr>
                <w:rFonts w:ascii="Cambria Math" w:hAnsi="Cambria Math"/>
              </w:rPr>
              <m:t>ij</m:t>
            </m:r>
          </m:sub>
        </m:sSub>
      </m:oMath>
      <w:r>
        <w:rPr>
          <w:b/>
        </w:rPr>
        <w:t xml:space="preserve"> </w:t>
      </w:r>
      <w:r w:rsidRPr="00947A16">
        <w:t>is a vector of regression coefficients.</w:t>
      </w:r>
      <w:r>
        <w:rPr>
          <w:b/>
        </w:rPr>
        <w:t xml:space="preserve"> </w:t>
      </w:r>
      <w:r w:rsidRPr="002E1EA4">
        <w:t xml:space="preserve">We will specify an exchangeable correlation matrix as the most plausible and parsimonious choice of working correlation structure, noting that GEE </w:t>
      </w:r>
      <w:r>
        <w:t xml:space="preserve">with robust estimation </w:t>
      </w:r>
      <w:r w:rsidRPr="002E1EA4">
        <w:t xml:space="preserve">yields valid estimates of model coefficients and </w:t>
      </w:r>
      <w:r>
        <w:t>standard errors</w:t>
      </w:r>
      <w:r w:rsidRPr="002E1EA4">
        <w:t xml:space="preserve"> </w:t>
      </w:r>
      <w:r>
        <w:t>when</w:t>
      </w:r>
      <w:r w:rsidRPr="002E1EA4">
        <w:t xml:space="preserve"> the correlation structure</w:t>
      </w:r>
      <w:r>
        <w:t xml:space="preserve"> is </w:t>
      </w:r>
      <w:proofErr w:type="spellStart"/>
      <w:r>
        <w:t>misspecified</w:t>
      </w:r>
      <w:proofErr w:type="spellEnd"/>
      <w:r w:rsidRPr="002E1EA4">
        <w:t xml:space="preserve">. We will use a log-binomial link function, which will </w:t>
      </w:r>
      <w:r>
        <w:t>yield the prevalence ratio of post-intervention latrine use in persons receiving the intervention relative to controls, adjusting for baseline latrine use and control variables. Specifically, we will estimate the model</w:t>
      </w:r>
    </w:p>
    <w:p w14:paraId="76E4D85F" w14:textId="21376E60" w:rsidR="00FD316E" w:rsidRDefault="00FD316E" w:rsidP="00FD316E">
      <w:pPr>
        <w:ind w:left="1440"/>
        <w:rPr>
          <w:rFonts w:ascii="Cambria Math" w:hAnsi="Cambria Math"/>
          <w:sz w:val="20"/>
          <w:szCs w:val="20"/>
          <w:oMath/>
        </w:rPr>
      </w:pPr>
      <m:oMathPara>
        <m:oMath>
          <m:r>
            <w:rPr>
              <w:rFonts w:ascii="Cambria Math" w:hAnsi="Cambria Math"/>
              <w:sz w:val="20"/>
              <w:szCs w:val="20"/>
            </w:rPr>
            <m:t>log(probability of latrine use)=</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0</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1</m:t>
              </m:r>
            </m:sub>
          </m:sSub>
          <m:r>
            <w:rPr>
              <w:rFonts w:ascii="Cambria Math" w:hAnsi="Cambria Math"/>
              <w:sz w:val="20"/>
              <w:szCs w:val="20"/>
            </w:rPr>
            <m:t>(</m:t>
          </m:r>
          <m:r>
            <m:rPr>
              <m:sty m:val="p"/>
            </m:rPr>
            <w:rPr>
              <w:rFonts w:ascii="Cambria Math" w:hAnsi="Cambria Math"/>
              <w:sz w:val="20"/>
              <w:szCs w:val="20"/>
            </w:rPr>
            <m:t>post-intervention latrine use</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2</m:t>
              </m:r>
            </m:sub>
          </m:sSub>
          <m:r>
            <w:rPr>
              <w:rFonts w:ascii="Cambria Math" w:hAnsi="Cambria Math"/>
              <w:sz w:val="20"/>
              <w:szCs w:val="20"/>
            </w:rPr>
            <m:t>(</m:t>
          </m:r>
          <m:r>
            <m:rPr>
              <m:sty m:val="p"/>
            </m:rPr>
            <w:rPr>
              <w:rFonts w:ascii="Cambria Math" w:hAnsi="Cambria Math"/>
              <w:sz w:val="20"/>
              <w:szCs w:val="20"/>
            </w:rPr>
            <m:t>baseline latrine use</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3</m:t>
              </m:r>
            </m:sub>
          </m:sSub>
          <m:r>
            <w:rPr>
              <w:rFonts w:ascii="Cambria Math" w:hAnsi="Cambria Math"/>
              <w:sz w:val="20"/>
              <w:szCs w:val="20"/>
            </w:rPr>
            <m:t>(</m:t>
          </m:r>
          <m:r>
            <m:rPr>
              <m:sty m:val="p"/>
            </m:rPr>
            <w:rPr>
              <w:rFonts w:ascii="Cambria Math" w:hAnsi="Cambria Math"/>
              <w:sz w:val="20"/>
              <w:szCs w:val="20"/>
            </w:rPr>
            <m:t>age</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4</m:t>
              </m:r>
            </m:sub>
          </m:sSub>
          <m:r>
            <w:rPr>
              <w:rFonts w:ascii="Cambria Math" w:hAnsi="Cambria Math"/>
              <w:sz w:val="20"/>
              <w:szCs w:val="20"/>
            </w:rPr>
            <m:t>(</m:t>
          </m:r>
          <m:r>
            <m:rPr>
              <m:sty m:val="p"/>
            </m:rPr>
            <w:rPr>
              <w:rFonts w:ascii="Cambria Math" w:hAnsi="Cambria Math"/>
              <w:sz w:val="20"/>
              <w:szCs w:val="20"/>
            </w:rPr>
            <m:t>sex</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5</m:t>
              </m:r>
            </m:sub>
          </m:sSub>
          <m:r>
            <w:rPr>
              <w:rFonts w:ascii="Cambria Math" w:hAnsi="Cambria Math"/>
              <w:sz w:val="20"/>
              <w:szCs w:val="20"/>
            </w:rPr>
            <m:t>(</m:t>
          </m:r>
          <m:r>
            <m:rPr>
              <m:sty m:val="p"/>
            </m:rPr>
            <w:rPr>
              <w:rFonts w:ascii="Cambria Math" w:hAnsi="Cambria Math"/>
              <w:sz w:val="20"/>
              <w:szCs w:val="20"/>
            </w:rPr>
            <m:t>educational attainment</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6</m:t>
              </m:r>
            </m:sub>
          </m:sSub>
          <m:r>
            <w:rPr>
              <w:rFonts w:ascii="Cambria Math" w:hAnsi="Cambria Math"/>
              <w:sz w:val="20"/>
              <w:szCs w:val="20"/>
            </w:rPr>
            <m:t>(</m:t>
          </m:r>
          <m:r>
            <m:rPr>
              <m:sty m:val="p"/>
            </m:rPr>
            <w:rPr>
              <w:rFonts w:ascii="Cambria Math" w:hAnsi="Cambria Math"/>
              <w:sz w:val="20"/>
              <w:szCs w:val="20"/>
            </w:rPr>
            <m:t>household size</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7</m:t>
              </m:r>
            </m:sub>
          </m:sSub>
          <m:r>
            <w:rPr>
              <w:rFonts w:ascii="Cambria Math" w:hAnsi="Cambria Math"/>
              <w:sz w:val="20"/>
              <w:szCs w:val="20"/>
            </w:rPr>
            <m:t>(</m:t>
          </m:r>
          <m:r>
            <m:rPr>
              <m:sty m:val="p"/>
            </m:rPr>
            <w:rPr>
              <w:rFonts w:ascii="Cambria Math" w:hAnsi="Cambria Math"/>
              <w:sz w:val="20"/>
              <w:szCs w:val="20"/>
            </w:rPr>
            <m:t>household SES</m:t>
          </m:r>
          <m:r>
            <w:rPr>
              <w:rFonts w:ascii="Cambria Math" w:hAnsi="Cambria Math"/>
              <w:sz w:val="20"/>
              <w:szCs w:val="20"/>
            </w:rPr>
            <m:t>)</m:t>
          </m:r>
        </m:oMath>
      </m:oMathPara>
    </w:p>
    <w:p w14:paraId="5FE5BE87" w14:textId="77777777" w:rsidR="00FD316E" w:rsidRPr="00067067" w:rsidRDefault="00FD316E" w:rsidP="00092AB4">
      <w:pPr>
        <w:pStyle w:val="ListParagraph"/>
        <w:ind w:left="2430"/>
        <w:rPr>
          <w:b/>
        </w:rPr>
      </w:pPr>
    </w:p>
    <w:p w14:paraId="0CF21E5A" w14:textId="77777777" w:rsidR="008E06CD" w:rsidRPr="00067067" w:rsidRDefault="008E06CD" w:rsidP="008E06CD">
      <w:pPr>
        <w:pStyle w:val="ListParagraph"/>
        <w:ind w:left="2970"/>
        <w:rPr>
          <w:b/>
        </w:rPr>
      </w:pPr>
    </w:p>
    <w:p w14:paraId="635C873D" w14:textId="77777777" w:rsidR="008E06CD" w:rsidRPr="00067067" w:rsidRDefault="0008573B" w:rsidP="008E06CD">
      <w:pPr>
        <w:pStyle w:val="ListParagraph"/>
        <w:numPr>
          <w:ilvl w:val="3"/>
          <w:numId w:val="15"/>
        </w:numPr>
        <w:ind w:left="1890" w:hanging="810"/>
        <w:rPr>
          <w:b/>
        </w:rPr>
      </w:pPr>
      <w:bookmarkStart w:id="19" w:name="bookmark19"/>
      <w:bookmarkEnd w:id="19"/>
      <w:r w:rsidRPr="00067067">
        <w:rPr>
          <w:b/>
        </w:rPr>
        <w:t>Treatment on the Treated</w:t>
      </w:r>
    </w:p>
    <w:p w14:paraId="119368F9" w14:textId="77777777" w:rsidR="008E06CD" w:rsidRDefault="0008573B" w:rsidP="008E06CD">
      <w:pPr>
        <w:pStyle w:val="ListParagraph"/>
        <w:numPr>
          <w:ilvl w:val="4"/>
          <w:numId w:val="15"/>
        </w:numPr>
        <w:ind w:left="2520" w:hanging="1080"/>
        <w:rPr>
          <w:b/>
        </w:rPr>
      </w:pPr>
      <w:r w:rsidRPr="00067067">
        <w:rPr>
          <w:rFonts w:cs="Arial"/>
          <w:b/>
          <w:spacing w:val="-4"/>
        </w:rPr>
        <w:t>H</w:t>
      </w:r>
      <w:r w:rsidRPr="00067067">
        <w:rPr>
          <w:b/>
        </w:rPr>
        <w:t>ow will you estimate the (causal) effect of the receipt of the treatment?</w:t>
      </w:r>
    </w:p>
    <w:p w14:paraId="02A62A2C" w14:textId="0D5ED868" w:rsidR="00067067" w:rsidRPr="004B0B8C" w:rsidRDefault="00BB372E" w:rsidP="00D50538">
      <w:pPr>
        <w:ind w:left="2160"/>
      </w:pPr>
      <w:r>
        <w:t>It will not be possible for us to estimate a Tr</w:t>
      </w:r>
      <w:r w:rsidR="004E48BE">
        <w:t>eatment on the Treated effect. Our intervention involves various events, including community level performances to raise awareness</w:t>
      </w:r>
      <w:r w:rsidR="00D50538">
        <w:t>,</w:t>
      </w:r>
      <w:r w:rsidR="004E48BE">
        <w:t xml:space="preserve"> community meetings and demonstrations, </w:t>
      </w:r>
      <w:r w:rsidR="00D50538">
        <w:t xml:space="preserve">and household level visits and latrine repairs. While tracking household level engagement will be possible, it will not be feasible to accurately track anticipation in the community-wide events and understand if messages were received. </w:t>
      </w:r>
    </w:p>
    <w:p w14:paraId="32086DBC" w14:textId="77777777" w:rsidR="00067067" w:rsidRPr="00067067" w:rsidRDefault="00067067" w:rsidP="00067067">
      <w:pPr>
        <w:rPr>
          <w:b/>
        </w:rPr>
      </w:pPr>
    </w:p>
    <w:p w14:paraId="138433FD" w14:textId="60815CE8" w:rsidR="0008573B" w:rsidRPr="00395BF9" w:rsidRDefault="0008573B" w:rsidP="008E06CD">
      <w:pPr>
        <w:pStyle w:val="ListParagraph"/>
        <w:numPr>
          <w:ilvl w:val="4"/>
          <w:numId w:val="15"/>
        </w:numPr>
        <w:ind w:left="2520" w:hanging="1080"/>
        <w:rPr>
          <w:b/>
        </w:rPr>
      </w:pPr>
      <w:r w:rsidRPr="00395BF9">
        <w:rPr>
          <w:rFonts w:cs="Arial"/>
          <w:b/>
        </w:rPr>
        <w:t>What</w:t>
      </w:r>
      <w:r w:rsidRPr="00395BF9">
        <w:rPr>
          <w:rFonts w:cs="Arial"/>
          <w:b/>
          <w:spacing w:val="-9"/>
        </w:rPr>
        <w:t xml:space="preserve"> </w:t>
      </w:r>
      <w:r w:rsidRPr="00395BF9">
        <w:rPr>
          <w:rFonts w:cs="Arial"/>
          <w:b/>
        </w:rPr>
        <w:t>is</w:t>
      </w:r>
      <w:r w:rsidRPr="00395BF9">
        <w:rPr>
          <w:rFonts w:cs="Arial"/>
          <w:b/>
          <w:spacing w:val="-9"/>
        </w:rPr>
        <w:t xml:space="preserve"> </w:t>
      </w:r>
      <w:r w:rsidRPr="00395BF9">
        <w:rPr>
          <w:rFonts w:cs="Arial"/>
          <w:b/>
        </w:rPr>
        <w:t>the</w:t>
      </w:r>
      <w:r w:rsidRPr="00395BF9">
        <w:rPr>
          <w:rFonts w:cs="Arial"/>
          <w:b/>
          <w:spacing w:val="-9"/>
        </w:rPr>
        <w:t xml:space="preserve"> </w:t>
      </w:r>
      <w:r w:rsidRPr="00395BF9">
        <w:rPr>
          <w:rFonts w:cs="Arial"/>
          <w:b/>
        </w:rPr>
        <w:t>specification</w:t>
      </w:r>
      <w:r w:rsidRPr="00395BF9">
        <w:rPr>
          <w:rFonts w:cs="Arial"/>
          <w:b/>
          <w:spacing w:val="-8"/>
        </w:rPr>
        <w:t xml:space="preserve"> </w:t>
      </w:r>
      <w:r w:rsidRPr="00395BF9">
        <w:rPr>
          <w:rFonts w:cs="Arial"/>
          <w:b/>
        </w:rPr>
        <w:t>that</w:t>
      </w:r>
      <w:r w:rsidRPr="00395BF9">
        <w:rPr>
          <w:rFonts w:cs="Arial"/>
          <w:b/>
          <w:spacing w:val="-9"/>
        </w:rPr>
        <w:t xml:space="preserve"> </w:t>
      </w:r>
      <w:r w:rsidRPr="00395BF9">
        <w:rPr>
          <w:rFonts w:cs="Arial"/>
          <w:b/>
          <w:spacing w:val="-3"/>
        </w:rPr>
        <w:t>y</w:t>
      </w:r>
      <w:r w:rsidRPr="00395BF9">
        <w:rPr>
          <w:rFonts w:cs="Arial"/>
          <w:b/>
          <w:spacing w:val="-4"/>
        </w:rPr>
        <w:t>ou</w:t>
      </w:r>
      <w:r w:rsidRPr="00395BF9">
        <w:rPr>
          <w:rFonts w:cs="Arial"/>
          <w:b/>
          <w:spacing w:val="-9"/>
        </w:rPr>
        <w:t xml:space="preserve"> </w:t>
      </w:r>
      <w:r w:rsidRPr="00395BF9">
        <w:rPr>
          <w:rFonts w:cs="Arial"/>
          <w:b/>
        </w:rPr>
        <w:t>will</w:t>
      </w:r>
      <w:r w:rsidRPr="00395BF9">
        <w:rPr>
          <w:rFonts w:cs="Arial"/>
          <w:b/>
          <w:spacing w:val="-9"/>
        </w:rPr>
        <w:t xml:space="preserve"> </w:t>
      </w:r>
      <w:r w:rsidRPr="00395BF9">
        <w:rPr>
          <w:rFonts w:cs="Arial"/>
          <w:b/>
        </w:rPr>
        <w:t>run</w:t>
      </w:r>
      <w:r w:rsidR="008E06CD" w:rsidRPr="00395BF9">
        <w:rPr>
          <w:rFonts w:cs="Arial"/>
          <w:b/>
        </w:rPr>
        <w:t xml:space="preserve"> and what controls will you include in your specification</w:t>
      </w:r>
      <w:r w:rsidRPr="00395BF9">
        <w:rPr>
          <w:rFonts w:cs="Arial"/>
          <w:b/>
        </w:rPr>
        <w:t>?</w:t>
      </w:r>
    </w:p>
    <w:p w14:paraId="7DD10C97" w14:textId="77777777" w:rsidR="00395BF9" w:rsidRDefault="00395BF9" w:rsidP="00395BF9">
      <w:pPr>
        <w:pStyle w:val="ListParagraph"/>
        <w:ind w:left="360"/>
        <w:rPr>
          <w:spacing w:val="-3"/>
        </w:rPr>
      </w:pPr>
    </w:p>
    <w:p w14:paraId="03B879AB" w14:textId="77777777" w:rsidR="00395BF9" w:rsidRPr="00395BF9" w:rsidRDefault="00395BF9" w:rsidP="00395BF9">
      <w:pPr>
        <w:pStyle w:val="ListParagraph"/>
        <w:ind w:left="2520"/>
        <w:rPr>
          <w:spacing w:val="-3"/>
        </w:rPr>
      </w:pPr>
      <w:r w:rsidRPr="00395BF9">
        <w:rPr>
          <w:spacing w:val="-3"/>
        </w:rPr>
        <w:t>Not applicable.</w:t>
      </w:r>
    </w:p>
    <w:p w14:paraId="5DD616A2" w14:textId="77777777" w:rsidR="008E06CD" w:rsidRPr="00395BF9" w:rsidRDefault="008E06CD" w:rsidP="00395BF9">
      <w:pPr>
        <w:rPr>
          <w:b/>
        </w:rPr>
      </w:pPr>
    </w:p>
    <w:p w14:paraId="51CB29A1" w14:textId="77777777" w:rsidR="0008573B" w:rsidRPr="00395BF9" w:rsidRDefault="0008573B" w:rsidP="008E06CD">
      <w:pPr>
        <w:pStyle w:val="ListParagraph"/>
        <w:numPr>
          <w:ilvl w:val="1"/>
          <w:numId w:val="15"/>
        </w:numPr>
        <w:rPr>
          <w:b/>
          <w:spacing w:val="-3"/>
        </w:rPr>
      </w:pPr>
      <w:bookmarkStart w:id="20" w:name="Heterogeneous_Effects"/>
      <w:bookmarkStart w:id="21" w:name="bookmark20"/>
      <w:bookmarkEnd w:id="20"/>
      <w:bookmarkEnd w:id="21"/>
      <w:r w:rsidRPr="00395BF9">
        <w:rPr>
          <w:b/>
          <w:spacing w:val="-3"/>
        </w:rPr>
        <w:t>Heterogeneous Effects</w:t>
      </w:r>
    </w:p>
    <w:p w14:paraId="7A08F295" w14:textId="77777777" w:rsidR="00277A51" w:rsidRPr="008E06CD" w:rsidRDefault="00277A51" w:rsidP="00F02365">
      <w:pPr>
        <w:pStyle w:val="BodyText"/>
        <w:tabs>
          <w:tab w:val="left" w:pos="702"/>
        </w:tabs>
        <w:kinsoku w:val="0"/>
        <w:overflowPunct w:val="0"/>
        <w:spacing w:before="0" w:after="120" w:line="276" w:lineRule="auto"/>
        <w:ind w:left="0" w:firstLine="0"/>
        <w:rPr>
          <w:rFonts w:ascii="Arial" w:hAnsi="Arial" w:cs="Arial"/>
          <w:i/>
          <w:spacing w:val="-3"/>
          <w:sz w:val="22"/>
          <w:szCs w:val="22"/>
        </w:rPr>
      </w:pPr>
      <w:r w:rsidRPr="008E06CD">
        <w:rPr>
          <w:rFonts w:ascii="Arial" w:hAnsi="Arial" w:cs="Arial"/>
          <w:i/>
          <w:spacing w:val="-3"/>
          <w:sz w:val="22"/>
          <w:szCs w:val="22"/>
        </w:rPr>
        <w:t xml:space="preserve">Note: Since </w:t>
      </w:r>
      <w:proofErr w:type="spellStart"/>
      <w:r w:rsidRPr="008E06CD">
        <w:rPr>
          <w:rFonts w:ascii="Arial" w:hAnsi="Arial" w:cs="Arial"/>
          <w:i/>
          <w:spacing w:val="-3"/>
          <w:sz w:val="22"/>
          <w:szCs w:val="22"/>
        </w:rPr>
        <w:t>behaviour</w:t>
      </w:r>
      <w:proofErr w:type="spellEnd"/>
      <w:r w:rsidRPr="008E06CD">
        <w:rPr>
          <w:rFonts w:ascii="Arial" w:hAnsi="Arial" w:cs="Arial"/>
          <w:i/>
          <w:spacing w:val="-3"/>
          <w:sz w:val="22"/>
          <w:szCs w:val="22"/>
        </w:rPr>
        <w:t xml:space="preserve"> change interventions require village-level clustering to prevent spillovers, studies will likely not be adequately powered to conduct sub-group analysis</w:t>
      </w:r>
      <w:r w:rsidR="006469FA" w:rsidRPr="008E06CD">
        <w:rPr>
          <w:rFonts w:ascii="Arial" w:hAnsi="Arial" w:cs="Arial"/>
          <w:i/>
          <w:spacing w:val="-3"/>
          <w:sz w:val="22"/>
          <w:szCs w:val="22"/>
        </w:rPr>
        <w:t>, and subgroup analysis is not expected</w:t>
      </w:r>
      <w:r w:rsidRPr="008E06CD">
        <w:rPr>
          <w:rFonts w:ascii="Arial" w:hAnsi="Arial" w:cs="Arial"/>
          <w:i/>
          <w:spacing w:val="-3"/>
          <w:sz w:val="22"/>
          <w:szCs w:val="22"/>
        </w:rPr>
        <w:t>. Proposals to do subgroup analysis should be accompanied by an explanation of how studies will be able to detect differences between subgroups.</w:t>
      </w:r>
    </w:p>
    <w:p w14:paraId="60024D39" w14:textId="77777777" w:rsidR="008E06CD" w:rsidRDefault="0008573B" w:rsidP="008E06CD">
      <w:pPr>
        <w:pStyle w:val="ListParagraph"/>
        <w:numPr>
          <w:ilvl w:val="2"/>
          <w:numId w:val="15"/>
        </w:numPr>
        <w:rPr>
          <w:b/>
          <w:spacing w:val="-3"/>
        </w:rPr>
      </w:pPr>
      <w:r w:rsidRPr="00EE7FAC">
        <w:rPr>
          <w:b/>
          <w:spacing w:val="-3"/>
        </w:rPr>
        <w:t>Which groups do you anticipate will display heterogeneous effects?</w:t>
      </w:r>
    </w:p>
    <w:p w14:paraId="61B6BA2D" w14:textId="2332600F" w:rsidR="00D50538" w:rsidRPr="00D50538" w:rsidRDefault="00D50538" w:rsidP="00D50538">
      <w:pPr>
        <w:ind w:left="1440"/>
        <w:rPr>
          <w:spacing w:val="-3"/>
        </w:rPr>
      </w:pPr>
      <w:r>
        <w:rPr>
          <w:spacing w:val="-3"/>
        </w:rPr>
        <w:lastRenderedPageBreak/>
        <w:t>We are not planning sub-group analyses.</w:t>
      </w:r>
    </w:p>
    <w:p w14:paraId="29A9DAF5" w14:textId="77777777" w:rsidR="00EE7FAC" w:rsidRPr="00EE7FAC" w:rsidRDefault="00EE7FAC" w:rsidP="00EE7FAC">
      <w:pPr>
        <w:rPr>
          <w:b/>
          <w:spacing w:val="-3"/>
        </w:rPr>
      </w:pPr>
    </w:p>
    <w:p w14:paraId="572B6587" w14:textId="274ECD2F" w:rsidR="0008573B" w:rsidRPr="00D50538" w:rsidRDefault="0008573B" w:rsidP="00A46ED5">
      <w:pPr>
        <w:pStyle w:val="ListParagraph"/>
        <w:numPr>
          <w:ilvl w:val="2"/>
          <w:numId w:val="15"/>
        </w:numPr>
        <w:rPr>
          <w:b/>
          <w:spacing w:val="-3"/>
        </w:rPr>
      </w:pPr>
      <w:r w:rsidRPr="00EE7FAC">
        <w:rPr>
          <w:rFonts w:cs="Arial"/>
          <w:b/>
        </w:rPr>
        <w:t>What</w:t>
      </w:r>
      <w:r w:rsidRPr="00EE7FAC">
        <w:rPr>
          <w:rFonts w:cs="Arial"/>
          <w:b/>
          <w:spacing w:val="-7"/>
        </w:rPr>
        <w:t xml:space="preserve"> </w:t>
      </w:r>
      <w:r w:rsidRPr="00EE7FAC">
        <w:rPr>
          <w:rFonts w:cs="Arial"/>
          <w:b/>
        </w:rPr>
        <w:t>is</w:t>
      </w:r>
      <w:r w:rsidRPr="00EE7FAC">
        <w:rPr>
          <w:rFonts w:cs="Arial"/>
          <w:b/>
          <w:spacing w:val="-7"/>
        </w:rPr>
        <w:t xml:space="preserve"> </w:t>
      </w:r>
      <w:r w:rsidRPr="00EE7FAC">
        <w:rPr>
          <w:rFonts w:cs="Arial"/>
          <w:b/>
        </w:rPr>
        <w:t>the</w:t>
      </w:r>
      <w:r w:rsidRPr="00EE7FAC">
        <w:rPr>
          <w:rFonts w:cs="Arial"/>
          <w:b/>
          <w:spacing w:val="-7"/>
        </w:rPr>
        <w:t xml:space="preserve"> </w:t>
      </w:r>
      <w:r w:rsidRPr="00EE7FAC">
        <w:rPr>
          <w:rFonts w:cs="Arial"/>
          <w:b/>
        </w:rPr>
        <w:t>broad</w:t>
      </w:r>
      <w:r w:rsidRPr="00EE7FAC">
        <w:rPr>
          <w:rFonts w:cs="Arial"/>
          <w:b/>
          <w:spacing w:val="-7"/>
        </w:rPr>
        <w:t xml:space="preserve"> </w:t>
      </w:r>
      <w:r w:rsidRPr="00EE7FAC">
        <w:rPr>
          <w:rFonts w:cs="Arial"/>
          <w:b/>
        </w:rPr>
        <w:t>theory</w:t>
      </w:r>
      <w:r w:rsidRPr="00EE7FAC">
        <w:rPr>
          <w:rFonts w:cs="Arial"/>
          <w:b/>
          <w:spacing w:val="-7"/>
        </w:rPr>
        <w:t xml:space="preserve"> </w:t>
      </w:r>
      <w:r w:rsidRPr="00EE7FAC">
        <w:rPr>
          <w:rFonts w:cs="Arial"/>
          <w:b/>
        </w:rPr>
        <w:t>of</w:t>
      </w:r>
      <w:r w:rsidRPr="00EE7FAC">
        <w:rPr>
          <w:rFonts w:cs="Arial"/>
          <w:b/>
          <w:spacing w:val="-7"/>
        </w:rPr>
        <w:t xml:space="preserve"> </w:t>
      </w:r>
      <w:r w:rsidRPr="00EE7FAC">
        <w:rPr>
          <w:rFonts w:cs="Arial"/>
          <w:b/>
        </w:rPr>
        <w:t>action</w:t>
      </w:r>
      <w:r w:rsidRPr="00EE7FAC">
        <w:rPr>
          <w:rFonts w:cs="Arial"/>
          <w:b/>
          <w:spacing w:val="-7"/>
        </w:rPr>
        <w:t xml:space="preserve"> </w:t>
      </w:r>
      <w:r w:rsidRPr="00EE7FAC">
        <w:rPr>
          <w:rFonts w:cs="Arial"/>
          <w:b/>
        </w:rPr>
        <w:t>that</w:t>
      </w:r>
      <w:r w:rsidRPr="00EE7FAC">
        <w:rPr>
          <w:rFonts w:cs="Arial"/>
          <w:b/>
          <w:spacing w:val="-7"/>
        </w:rPr>
        <w:t xml:space="preserve"> </w:t>
      </w:r>
      <w:r w:rsidRPr="00EE7FAC">
        <w:rPr>
          <w:rFonts w:cs="Arial"/>
          <w:b/>
        </w:rPr>
        <w:t>leads</w:t>
      </w:r>
      <w:r w:rsidRPr="00EE7FAC">
        <w:rPr>
          <w:rFonts w:cs="Arial"/>
          <w:b/>
          <w:spacing w:val="-7"/>
        </w:rPr>
        <w:t xml:space="preserve"> </w:t>
      </w:r>
      <w:r w:rsidRPr="00EE7FAC">
        <w:rPr>
          <w:rFonts w:cs="Arial"/>
          <w:b/>
          <w:spacing w:val="-3"/>
        </w:rPr>
        <w:t>y</w:t>
      </w:r>
      <w:r w:rsidRPr="00EE7FAC">
        <w:rPr>
          <w:rFonts w:cs="Arial"/>
          <w:b/>
          <w:spacing w:val="-4"/>
        </w:rPr>
        <w:t>ou</w:t>
      </w:r>
      <w:r w:rsidRPr="00EE7FAC">
        <w:rPr>
          <w:rFonts w:cs="Arial"/>
          <w:b/>
          <w:spacing w:val="-7"/>
        </w:rPr>
        <w:t xml:space="preserve"> </w:t>
      </w:r>
      <w:r w:rsidRPr="00EE7FAC">
        <w:rPr>
          <w:rFonts w:cs="Arial"/>
          <w:b/>
        </w:rPr>
        <w:t>to</w:t>
      </w:r>
      <w:r w:rsidRPr="00EE7FAC">
        <w:rPr>
          <w:rFonts w:cs="Arial"/>
          <w:b/>
          <w:spacing w:val="-7"/>
        </w:rPr>
        <w:t xml:space="preserve"> </w:t>
      </w:r>
      <w:r w:rsidRPr="00EE7FAC">
        <w:rPr>
          <w:rFonts w:cs="Arial"/>
          <w:b/>
          <w:spacing w:val="-2"/>
        </w:rPr>
        <w:t>anticipate</w:t>
      </w:r>
      <w:r w:rsidRPr="00EE7FAC">
        <w:rPr>
          <w:rFonts w:cs="Arial"/>
          <w:b/>
          <w:spacing w:val="-7"/>
        </w:rPr>
        <w:t xml:space="preserve"> </w:t>
      </w:r>
      <w:r w:rsidRPr="00EE7FAC">
        <w:rPr>
          <w:rFonts w:cs="Arial"/>
          <w:b/>
        </w:rPr>
        <w:t>these</w:t>
      </w:r>
      <w:r w:rsidRPr="00EE7FAC">
        <w:rPr>
          <w:rFonts w:cs="Arial"/>
          <w:b/>
          <w:spacing w:val="-7"/>
        </w:rPr>
        <w:t xml:space="preserve"> </w:t>
      </w:r>
      <w:r w:rsidRPr="00EE7FAC">
        <w:rPr>
          <w:rFonts w:cs="Arial"/>
          <w:b/>
          <w:spacing w:val="-2"/>
        </w:rPr>
        <w:t>effects?</w:t>
      </w:r>
      <w:bookmarkStart w:id="22" w:name="Intent_to_Treat"/>
      <w:bookmarkStart w:id="23" w:name="bookmark21"/>
      <w:bookmarkStart w:id="24" w:name="Treatment_on_the_Treated"/>
      <w:bookmarkStart w:id="25" w:name="bookmark22"/>
      <w:bookmarkEnd w:id="22"/>
      <w:bookmarkEnd w:id="23"/>
      <w:bookmarkEnd w:id="24"/>
      <w:bookmarkEnd w:id="25"/>
    </w:p>
    <w:p w14:paraId="5E9BE50E" w14:textId="59BAA34A" w:rsidR="00D50538" w:rsidRPr="00395BF9" w:rsidRDefault="00395BF9" w:rsidP="00395BF9">
      <w:pPr>
        <w:ind w:left="1440"/>
        <w:rPr>
          <w:spacing w:val="-3"/>
        </w:rPr>
      </w:pPr>
      <w:r>
        <w:rPr>
          <w:spacing w:val="-3"/>
        </w:rPr>
        <w:t>Not applicable.</w:t>
      </w:r>
    </w:p>
    <w:p w14:paraId="20316CC7" w14:textId="77777777" w:rsidR="00A46ED5" w:rsidRPr="00A46ED5" w:rsidRDefault="00A46ED5" w:rsidP="00A46ED5">
      <w:pPr>
        <w:pStyle w:val="ListParagraph"/>
        <w:ind w:left="1224"/>
        <w:rPr>
          <w:b/>
          <w:spacing w:val="-3"/>
        </w:rPr>
      </w:pPr>
    </w:p>
    <w:p w14:paraId="01C05241" w14:textId="1368E925" w:rsidR="00A46ED5" w:rsidRPr="00D50538" w:rsidRDefault="00A46ED5" w:rsidP="00D50538">
      <w:pPr>
        <w:pStyle w:val="ListParagraph"/>
        <w:numPr>
          <w:ilvl w:val="1"/>
          <w:numId w:val="15"/>
        </w:numPr>
        <w:rPr>
          <w:b/>
          <w:spacing w:val="-3"/>
        </w:rPr>
      </w:pPr>
      <w:bookmarkStart w:id="26" w:name="Standard_Error_Adjustments"/>
      <w:bookmarkStart w:id="27" w:name="bookmark23"/>
      <w:bookmarkEnd w:id="26"/>
      <w:bookmarkEnd w:id="27"/>
      <w:r w:rsidRPr="00D50538">
        <w:rPr>
          <w:b/>
          <w:spacing w:val="-3"/>
        </w:rPr>
        <w:t>Standard Error Adjustments</w:t>
      </w:r>
    </w:p>
    <w:p w14:paraId="47CF11D7" w14:textId="6A32D0A2" w:rsidR="00EE7FAC" w:rsidRPr="00EE7FAC" w:rsidRDefault="0008573B" w:rsidP="00EE7FAC">
      <w:pPr>
        <w:pStyle w:val="ListParagraph"/>
        <w:numPr>
          <w:ilvl w:val="2"/>
          <w:numId w:val="15"/>
        </w:numPr>
        <w:rPr>
          <w:b/>
          <w:spacing w:val="-3"/>
        </w:rPr>
      </w:pPr>
      <w:r w:rsidRPr="00EE7FAC">
        <w:rPr>
          <w:b/>
          <w:spacing w:val="-4"/>
        </w:rPr>
        <w:t>How</w:t>
      </w:r>
      <w:r w:rsidRPr="00EE7FAC">
        <w:rPr>
          <w:b/>
          <w:spacing w:val="-14"/>
        </w:rPr>
        <w:t xml:space="preserve"> </w:t>
      </w:r>
      <w:r w:rsidRPr="00EE7FAC">
        <w:rPr>
          <w:b/>
        </w:rPr>
        <w:t>will</w:t>
      </w:r>
      <w:r w:rsidRPr="00EE7FAC">
        <w:rPr>
          <w:b/>
          <w:spacing w:val="-13"/>
        </w:rPr>
        <w:t xml:space="preserve"> </w:t>
      </w:r>
      <w:r w:rsidRPr="00EE7FAC">
        <w:rPr>
          <w:b/>
          <w:spacing w:val="-3"/>
        </w:rPr>
        <w:t>y</w:t>
      </w:r>
      <w:r w:rsidRPr="00EE7FAC">
        <w:rPr>
          <w:b/>
          <w:spacing w:val="-4"/>
        </w:rPr>
        <w:t>ou</w:t>
      </w:r>
      <w:r w:rsidRPr="00EE7FAC">
        <w:rPr>
          <w:b/>
          <w:spacing w:val="-13"/>
        </w:rPr>
        <w:t xml:space="preserve"> </w:t>
      </w:r>
      <w:r w:rsidR="00A46ED5" w:rsidRPr="00EE7FAC">
        <w:rPr>
          <w:b/>
          <w:spacing w:val="-3"/>
        </w:rPr>
        <w:t>address</w:t>
      </w:r>
      <w:r w:rsidRPr="00EE7FAC">
        <w:rPr>
          <w:b/>
          <w:spacing w:val="-13"/>
        </w:rPr>
        <w:t xml:space="preserve"> </w:t>
      </w:r>
      <w:r w:rsidRPr="00EE7FAC">
        <w:rPr>
          <w:b/>
        </w:rPr>
        <w:t>clustering</w:t>
      </w:r>
      <w:r w:rsidRPr="00EE7FAC">
        <w:rPr>
          <w:b/>
          <w:spacing w:val="-12"/>
        </w:rPr>
        <w:t xml:space="preserve"> </w:t>
      </w:r>
      <w:r w:rsidRPr="00EE7FAC">
        <w:rPr>
          <w:b/>
        </w:rPr>
        <w:t>in</w:t>
      </w:r>
      <w:r w:rsidRPr="00EE7FAC">
        <w:rPr>
          <w:b/>
          <w:spacing w:val="-13"/>
        </w:rPr>
        <w:t xml:space="preserve"> </w:t>
      </w:r>
      <w:r w:rsidRPr="00EE7FAC">
        <w:rPr>
          <w:b/>
          <w:spacing w:val="-2"/>
        </w:rPr>
        <w:t>y</w:t>
      </w:r>
      <w:r w:rsidRPr="00EE7FAC">
        <w:rPr>
          <w:b/>
          <w:spacing w:val="-3"/>
        </w:rPr>
        <w:t>our</w:t>
      </w:r>
      <w:r w:rsidRPr="00EE7FAC">
        <w:rPr>
          <w:b/>
          <w:spacing w:val="-13"/>
        </w:rPr>
        <w:t xml:space="preserve"> </w:t>
      </w:r>
      <w:r w:rsidRPr="00EE7FAC">
        <w:rPr>
          <w:b/>
        </w:rPr>
        <w:t>data?</w:t>
      </w:r>
    </w:p>
    <w:p w14:paraId="10E54D31" w14:textId="7767A06F" w:rsidR="00EE7FAC" w:rsidRDefault="00EE7FAC" w:rsidP="00EE7FAC">
      <w:pPr>
        <w:pStyle w:val="ListParagraph"/>
        <w:ind w:left="1440"/>
        <w:rPr>
          <w:rFonts w:asciiTheme="minorHAnsi" w:hAnsiTheme="minorHAnsi" w:cstheme="minorHAnsi"/>
          <w:szCs w:val="18"/>
        </w:rPr>
      </w:pPr>
      <w:r w:rsidRPr="00067067">
        <w:rPr>
          <w:rFonts w:asciiTheme="minorHAnsi" w:hAnsiTheme="minorHAnsi" w:cstheme="minorHAnsi"/>
          <w:szCs w:val="18"/>
        </w:rPr>
        <w:t>We will employ generalized estimating equations (GEE) with robust standard errors to account for village-level clustering in the outcome.</w:t>
      </w:r>
    </w:p>
    <w:p w14:paraId="23657CC1" w14:textId="77777777" w:rsidR="00EE7FAC" w:rsidRPr="00EE7FAC" w:rsidRDefault="00EE7FAC" w:rsidP="00EE7FAC">
      <w:pPr>
        <w:pStyle w:val="ListParagraph"/>
        <w:ind w:left="1440"/>
        <w:rPr>
          <w:b/>
          <w:spacing w:val="-3"/>
        </w:rPr>
      </w:pPr>
    </w:p>
    <w:p w14:paraId="446B2BC7" w14:textId="624C2A91" w:rsidR="00A350BA" w:rsidRPr="00A350BA" w:rsidRDefault="0008573B" w:rsidP="00A350BA">
      <w:pPr>
        <w:pStyle w:val="ListParagraph"/>
        <w:numPr>
          <w:ilvl w:val="2"/>
          <w:numId w:val="15"/>
        </w:numPr>
        <w:rPr>
          <w:b/>
          <w:spacing w:val="-3"/>
        </w:rPr>
      </w:pPr>
      <w:r w:rsidRPr="00EE7FAC">
        <w:rPr>
          <w:b/>
          <w:spacing w:val="-4"/>
        </w:rPr>
        <w:t>How</w:t>
      </w:r>
      <w:r w:rsidRPr="00EE7FAC">
        <w:rPr>
          <w:b/>
          <w:spacing w:val="-28"/>
        </w:rPr>
        <w:t xml:space="preserve"> </w:t>
      </w:r>
      <w:r w:rsidRPr="00EE7FAC">
        <w:rPr>
          <w:b/>
        </w:rPr>
        <w:t>will</w:t>
      </w:r>
      <w:r w:rsidRPr="00EE7FAC">
        <w:rPr>
          <w:b/>
          <w:spacing w:val="-28"/>
        </w:rPr>
        <w:t xml:space="preserve"> </w:t>
      </w:r>
      <w:r w:rsidRPr="00EE7FAC">
        <w:rPr>
          <w:b/>
          <w:spacing w:val="-3"/>
        </w:rPr>
        <w:t>y</w:t>
      </w:r>
      <w:r w:rsidRPr="00EE7FAC">
        <w:rPr>
          <w:b/>
          <w:spacing w:val="-4"/>
        </w:rPr>
        <w:t>ou</w:t>
      </w:r>
      <w:r w:rsidRPr="00EE7FAC">
        <w:rPr>
          <w:b/>
          <w:spacing w:val="-28"/>
        </w:rPr>
        <w:t xml:space="preserve"> </w:t>
      </w:r>
      <w:r w:rsidRPr="00EE7FAC">
        <w:rPr>
          <w:b/>
        </w:rPr>
        <w:t>address</w:t>
      </w:r>
      <w:r w:rsidRPr="00EE7FAC">
        <w:rPr>
          <w:b/>
          <w:spacing w:val="-28"/>
        </w:rPr>
        <w:t xml:space="preserve"> </w:t>
      </w:r>
      <w:r w:rsidRPr="00EE7FAC">
        <w:rPr>
          <w:b/>
        </w:rPr>
        <w:t>false</w:t>
      </w:r>
      <w:r w:rsidRPr="00EE7FAC">
        <w:rPr>
          <w:b/>
          <w:spacing w:val="-27"/>
        </w:rPr>
        <w:t xml:space="preserve"> </w:t>
      </w:r>
      <w:r w:rsidRPr="00EE7FAC">
        <w:rPr>
          <w:b/>
          <w:spacing w:val="-2"/>
        </w:rPr>
        <w:t>positives</w:t>
      </w:r>
      <w:r w:rsidRPr="00EE7FAC">
        <w:rPr>
          <w:b/>
          <w:spacing w:val="-28"/>
        </w:rPr>
        <w:t xml:space="preserve"> </w:t>
      </w:r>
      <w:r w:rsidRPr="00EE7FAC">
        <w:rPr>
          <w:b/>
          <w:spacing w:val="-2"/>
        </w:rPr>
        <w:t>from</w:t>
      </w:r>
      <w:r w:rsidRPr="00EE7FAC">
        <w:rPr>
          <w:b/>
          <w:spacing w:val="-28"/>
        </w:rPr>
        <w:t xml:space="preserve"> </w:t>
      </w:r>
      <w:r w:rsidRPr="00EE7FAC">
        <w:rPr>
          <w:b/>
          <w:spacing w:val="-2"/>
        </w:rPr>
        <w:t>multiple</w:t>
      </w:r>
      <w:r w:rsidRPr="00EE7FAC">
        <w:rPr>
          <w:b/>
          <w:spacing w:val="-28"/>
        </w:rPr>
        <w:t xml:space="preserve"> </w:t>
      </w:r>
      <w:r w:rsidRPr="00EE7FAC">
        <w:rPr>
          <w:b/>
          <w:spacing w:val="-2"/>
        </w:rPr>
        <w:t>h</w:t>
      </w:r>
      <w:r w:rsidRPr="00EE7FAC">
        <w:rPr>
          <w:b/>
          <w:spacing w:val="-1"/>
        </w:rPr>
        <w:t>yp</w:t>
      </w:r>
      <w:r w:rsidRPr="00EE7FAC">
        <w:rPr>
          <w:b/>
          <w:spacing w:val="-2"/>
        </w:rPr>
        <w:t>othesis</w:t>
      </w:r>
      <w:r w:rsidRPr="00EE7FAC">
        <w:rPr>
          <w:b/>
          <w:spacing w:val="-27"/>
        </w:rPr>
        <w:t xml:space="preserve"> </w:t>
      </w:r>
      <w:r w:rsidRPr="00EE7FAC">
        <w:rPr>
          <w:b/>
        </w:rPr>
        <w:t>testing?</w:t>
      </w:r>
    </w:p>
    <w:p w14:paraId="076FCAB0" w14:textId="17BF987B" w:rsidR="00EE7FAC" w:rsidRPr="00D50538" w:rsidRDefault="00244D5A" w:rsidP="00D50538">
      <w:pPr>
        <w:ind w:left="1440"/>
        <w:rPr>
          <w:spacing w:val="-3"/>
        </w:rPr>
      </w:pPr>
      <w:r w:rsidRPr="00D50538">
        <w:rPr>
          <w:spacing w:val="-3"/>
        </w:rPr>
        <w:t xml:space="preserve">As described in this analysis plan, we are fitting a small number of pre-specified models. The number of planned analyses is not sufficient to warrant concerns about multiple testing.    </w:t>
      </w:r>
      <w:r w:rsidR="00BD52CA" w:rsidRPr="00D50538">
        <w:rPr>
          <w:spacing w:val="-3"/>
        </w:rPr>
        <w:t xml:space="preserve"> </w:t>
      </w:r>
      <w:r w:rsidR="00A350BA" w:rsidRPr="00D50538">
        <w:rPr>
          <w:spacing w:val="-3"/>
        </w:rPr>
        <w:t xml:space="preserve"> </w:t>
      </w:r>
    </w:p>
    <w:p w14:paraId="37CEB9FE" w14:textId="77777777" w:rsidR="00A46ED5" w:rsidRPr="00EE7FAC" w:rsidRDefault="0008573B" w:rsidP="00A46ED5">
      <w:pPr>
        <w:pStyle w:val="ListParagraph"/>
        <w:numPr>
          <w:ilvl w:val="3"/>
          <w:numId w:val="15"/>
        </w:numPr>
        <w:ind w:left="1890" w:hanging="810"/>
        <w:rPr>
          <w:b/>
          <w:spacing w:val="-3"/>
        </w:rPr>
      </w:pPr>
      <w:r w:rsidRPr="00EE7FAC">
        <w:rPr>
          <w:b/>
        </w:rPr>
        <w:t>If</w:t>
      </w:r>
      <w:r w:rsidRPr="00EE7FAC">
        <w:rPr>
          <w:b/>
          <w:spacing w:val="3"/>
        </w:rPr>
        <w:t xml:space="preserve"> </w:t>
      </w:r>
      <w:r w:rsidRPr="00EE7FAC">
        <w:rPr>
          <w:b/>
          <w:spacing w:val="-3"/>
        </w:rPr>
        <w:t>y</w:t>
      </w:r>
      <w:r w:rsidRPr="00EE7FAC">
        <w:rPr>
          <w:b/>
          <w:spacing w:val="-4"/>
        </w:rPr>
        <w:t>ou</w:t>
      </w:r>
      <w:r w:rsidRPr="00EE7FAC">
        <w:rPr>
          <w:b/>
          <w:spacing w:val="3"/>
        </w:rPr>
        <w:t xml:space="preserve"> </w:t>
      </w:r>
      <w:r w:rsidRPr="00EE7FAC">
        <w:rPr>
          <w:b/>
        </w:rPr>
        <w:t>plan</w:t>
      </w:r>
      <w:r w:rsidRPr="00EE7FAC">
        <w:rPr>
          <w:b/>
          <w:spacing w:val="4"/>
        </w:rPr>
        <w:t xml:space="preserve"> </w:t>
      </w:r>
      <w:r w:rsidRPr="00EE7FAC">
        <w:rPr>
          <w:b/>
        </w:rPr>
        <w:t>to</w:t>
      </w:r>
      <w:r w:rsidRPr="00EE7FAC">
        <w:rPr>
          <w:b/>
          <w:spacing w:val="3"/>
        </w:rPr>
        <w:t xml:space="preserve"> </w:t>
      </w:r>
      <w:r w:rsidRPr="00EE7FAC">
        <w:rPr>
          <w:b/>
        </w:rPr>
        <w:t>adjust</w:t>
      </w:r>
      <w:r w:rsidRPr="00EE7FAC">
        <w:rPr>
          <w:b/>
          <w:spacing w:val="3"/>
        </w:rPr>
        <w:t xml:space="preserve"> </w:t>
      </w:r>
      <w:r w:rsidRPr="00EE7FAC">
        <w:rPr>
          <w:b/>
          <w:spacing w:val="-2"/>
        </w:rPr>
        <w:t>y</w:t>
      </w:r>
      <w:r w:rsidRPr="00EE7FAC">
        <w:rPr>
          <w:b/>
          <w:spacing w:val="-3"/>
        </w:rPr>
        <w:t>our</w:t>
      </w:r>
      <w:r w:rsidRPr="00EE7FAC">
        <w:rPr>
          <w:b/>
          <w:spacing w:val="4"/>
        </w:rPr>
        <w:t xml:space="preserve"> </w:t>
      </w:r>
      <w:r w:rsidRPr="00EE7FAC">
        <w:rPr>
          <w:b/>
        </w:rPr>
        <w:t>standard</w:t>
      </w:r>
      <w:r w:rsidRPr="00EE7FAC">
        <w:rPr>
          <w:b/>
          <w:spacing w:val="4"/>
        </w:rPr>
        <w:t xml:space="preserve"> </w:t>
      </w:r>
      <w:r w:rsidRPr="00EE7FAC">
        <w:rPr>
          <w:b/>
        </w:rPr>
        <w:t>errors,</w:t>
      </w:r>
      <w:r w:rsidRPr="00EE7FAC">
        <w:rPr>
          <w:b/>
          <w:spacing w:val="7"/>
        </w:rPr>
        <w:t xml:space="preserve"> </w:t>
      </w:r>
      <w:r w:rsidRPr="00EE7FAC">
        <w:rPr>
          <w:b/>
        </w:rPr>
        <w:t>what</w:t>
      </w:r>
      <w:r w:rsidRPr="00EE7FAC">
        <w:rPr>
          <w:b/>
          <w:spacing w:val="4"/>
        </w:rPr>
        <w:t xml:space="preserve"> </w:t>
      </w:r>
      <w:r w:rsidRPr="00EE7FAC">
        <w:rPr>
          <w:b/>
          <w:spacing w:val="-2"/>
        </w:rPr>
        <w:t>adjustmen</w:t>
      </w:r>
      <w:r w:rsidRPr="00EE7FAC">
        <w:rPr>
          <w:b/>
          <w:spacing w:val="-1"/>
        </w:rPr>
        <w:t>t</w:t>
      </w:r>
      <w:r w:rsidRPr="00EE7FAC">
        <w:rPr>
          <w:b/>
          <w:spacing w:val="3"/>
        </w:rPr>
        <w:t xml:space="preserve"> </w:t>
      </w:r>
      <w:r w:rsidRPr="00EE7FAC">
        <w:rPr>
          <w:b/>
        </w:rPr>
        <w:t>procedure</w:t>
      </w:r>
      <w:r w:rsidRPr="00EE7FAC">
        <w:rPr>
          <w:b/>
          <w:spacing w:val="25"/>
          <w:w w:val="92"/>
        </w:rPr>
        <w:t xml:space="preserve"> </w:t>
      </w:r>
      <w:r w:rsidRPr="00EE7FAC">
        <w:rPr>
          <w:b/>
        </w:rPr>
        <w:t>will</w:t>
      </w:r>
      <w:r w:rsidRPr="00EE7FAC">
        <w:rPr>
          <w:b/>
          <w:spacing w:val="-4"/>
        </w:rPr>
        <w:t xml:space="preserve"> </w:t>
      </w:r>
      <w:r w:rsidRPr="00EE7FAC">
        <w:rPr>
          <w:b/>
          <w:spacing w:val="-3"/>
        </w:rPr>
        <w:t>y</w:t>
      </w:r>
      <w:r w:rsidRPr="00EE7FAC">
        <w:rPr>
          <w:b/>
          <w:spacing w:val="-4"/>
        </w:rPr>
        <w:t>ou</w:t>
      </w:r>
      <w:r w:rsidRPr="00EE7FAC">
        <w:rPr>
          <w:b/>
          <w:spacing w:val="-3"/>
        </w:rPr>
        <w:t xml:space="preserve"> </w:t>
      </w:r>
      <w:r w:rsidRPr="00EE7FAC">
        <w:rPr>
          <w:b/>
        </w:rPr>
        <w:t>use?</w:t>
      </w:r>
      <w:r w:rsidRPr="00EE7FAC">
        <w:rPr>
          <w:b/>
          <w:spacing w:val="15"/>
        </w:rPr>
        <w:t xml:space="preserve"> </w:t>
      </w:r>
      <w:r w:rsidRPr="00EE7FAC">
        <w:rPr>
          <w:b/>
          <w:spacing w:val="-2"/>
        </w:rPr>
        <w:t>(</w:t>
      </w:r>
      <w:proofErr w:type="gramStart"/>
      <w:r w:rsidRPr="00EE7FAC">
        <w:rPr>
          <w:b/>
          <w:spacing w:val="-2"/>
        </w:rPr>
        <w:t>e</w:t>
      </w:r>
      <w:proofErr w:type="gramEnd"/>
      <w:r w:rsidRPr="00EE7FAC">
        <w:rPr>
          <w:b/>
          <w:spacing w:val="-2"/>
        </w:rPr>
        <w:t>.g</w:t>
      </w:r>
      <w:r w:rsidRPr="00EE7FAC">
        <w:rPr>
          <w:b/>
          <w:spacing w:val="-1"/>
        </w:rPr>
        <w:t>.,</w:t>
      </w:r>
      <w:r w:rsidRPr="00EE7FAC">
        <w:rPr>
          <w:b/>
          <w:spacing w:val="-4"/>
        </w:rPr>
        <w:t xml:space="preserve"> F</w:t>
      </w:r>
      <w:r w:rsidRPr="00EE7FAC">
        <w:rPr>
          <w:b/>
          <w:spacing w:val="-5"/>
        </w:rPr>
        <w:t>amily</w:t>
      </w:r>
      <w:r w:rsidRPr="00EE7FAC">
        <w:rPr>
          <w:b/>
          <w:spacing w:val="-3"/>
        </w:rPr>
        <w:t xml:space="preserve"> </w:t>
      </w:r>
      <w:r w:rsidRPr="00EE7FAC">
        <w:rPr>
          <w:b/>
        </w:rPr>
        <w:t>Wise</w:t>
      </w:r>
      <w:r w:rsidRPr="00EE7FAC">
        <w:rPr>
          <w:b/>
          <w:spacing w:val="-3"/>
        </w:rPr>
        <w:t xml:space="preserve"> </w:t>
      </w:r>
      <w:r w:rsidRPr="00EE7FAC">
        <w:rPr>
          <w:b/>
        </w:rPr>
        <w:t>Error</w:t>
      </w:r>
      <w:r w:rsidRPr="00EE7FAC">
        <w:rPr>
          <w:b/>
          <w:spacing w:val="-4"/>
        </w:rPr>
        <w:t xml:space="preserve"> </w:t>
      </w:r>
      <w:r w:rsidRPr="00EE7FAC">
        <w:rPr>
          <w:b/>
        </w:rPr>
        <w:t>Rate,</w:t>
      </w:r>
      <w:r w:rsidRPr="00EE7FAC">
        <w:rPr>
          <w:b/>
          <w:spacing w:val="-3"/>
        </w:rPr>
        <w:t xml:space="preserve"> </w:t>
      </w:r>
      <w:r w:rsidRPr="00EE7FAC">
        <w:rPr>
          <w:b/>
          <w:spacing w:val="-4"/>
        </w:rPr>
        <w:t>F</w:t>
      </w:r>
      <w:r w:rsidRPr="00EE7FAC">
        <w:rPr>
          <w:b/>
          <w:spacing w:val="-5"/>
        </w:rPr>
        <w:t>alse</w:t>
      </w:r>
      <w:r w:rsidRPr="00EE7FAC">
        <w:rPr>
          <w:b/>
          <w:spacing w:val="-4"/>
        </w:rPr>
        <w:t xml:space="preserve"> </w:t>
      </w:r>
      <w:r w:rsidRPr="00EE7FAC">
        <w:rPr>
          <w:b/>
          <w:spacing w:val="-3"/>
        </w:rPr>
        <w:t>Disco</w:t>
      </w:r>
      <w:r w:rsidRPr="00EE7FAC">
        <w:rPr>
          <w:b/>
          <w:spacing w:val="-2"/>
        </w:rPr>
        <w:t>v</w:t>
      </w:r>
      <w:r w:rsidRPr="00EE7FAC">
        <w:rPr>
          <w:b/>
          <w:spacing w:val="-3"/>
        </w:rPr>
        <w:t xml:space="preserve">ery </w:t>
      </w:r>
      <w:r w:rsidRPr="00EE7FAC">
        <w:rPr>
          <w:b/>
        </w:rPr>
        <w:t>Rates,</w:t>
      </w:r>
      <w:r w:rsidRPr="00EE7FAC">
        <w:rPr>
          <w:b/>
          <w:spacing w:val="-3"/>
        </w:rPr>
        <w:t xml:space="preserve"> </w:t>
      </w:r>
      <w:r w:rsidRPr="00EE7FAC">
        <w:rPr>
          <w:b/>
        </w:rPr>
        <w:t>etc.)</w:t>
      </w:r>
    </w:p>
    <w:p w14:paraId="213BFA18" w14:textId="145CB0D9" w:rsidR="00EE7FAC" w:rsidRPr="00D50538" w:rsidRDefault="00244D5A" w:rsidP="00D50538">
      <w:pPr>
        <w:ind w:left="1890"/>
        <w:rPr>
          <w:spacing w:val="-3"/>
        </w:rPr>
      </w:pPr>
      <w:r w:rsidRPr="00D50538">
        <w:rPr>
          <w:spacing w:val="-3"/>
        </w:rPr>
        <w:t>Not applicable.</w:t>
      </w:r>
    </w:p>
    <w:p w14:paraId="39A7CCFE" w14:textId="10C21C32" w:rsidR="0008573B" w:rsidRPr="00EE7FAC" w:rsidRDefault="0008573B" w:rsidP="00A46ED5">
      <w:pPr>
        <w:pStyle w:val="ListParagraph"/>
        <w:numPr>
          <w:ilvl w:val="3"/>
          <w:numId w:val="15"/>
        </w:numPr>
        <w:ind w:left="1890" w:hanging="810"/>
        <w:rPr>
          <w:b/>
          <w:spacing w:val="-3"/>
        </w:rPr>
      </w:pPr>
      <w:r w:rsidRPr="00EE7FAC">
        <w:rPr>
          <w:b/>
          <w:spacing w:val="-4"/>
        </w:rPr>
        <w:t>How</w:t>
      </w:r>
      <w:r w:rsidRPr="00EE7FAC">
        <w:rPr>
          <w:b/>
          <w:spacing w:val="-18"/>
        </w:rPr>
        <w:t xml:space="preserve"> </w:t>
      </w:r>
      <w:r w:rsidRPr="00EE7FAC">
        <w:rPr>
          <w:b/>
        </w:rPr>
        <w:t>will</w:t>
      </w:r>
      <w:r w:rsidRPr="00EE7FAC">
        <w:rPr>
          <w:b/>
          <w:spacing w:val="-18"/>
        </w:rPr>
        <w:t xml:space="preserve"> </w:t>
      </w:r>
      <w:r w:rsidRPr="00EE7FAC">
        <w:rPr>
          <w:b/>
          <w:spacing w:val="-3"/>
        </w:rPr>
        <w:t>y</w:t>
      </w:r>
      <w:r w:rsidRPr="00EE7FAC">
        <w:rPr>
          <w:b/>
          <w:spacing w:val="-4"/>
        </w:rPr>
        <w:t>ou</w:t>
      </w:r>
      <w:r w:rsidRPr="00EE7FAC">
        <w:rPr>
          <w:b/>
          <w:spacing w:val="-18"/>
        </w:rPr>
        <w:t xml:space="preserve"> </w:t>
      </w:r>
      <w:r w:rsidRPr="00EE7FAC">
        <w:rPr>
          <w:b/>
        </w:rPr>
        <w:t>deal</w:t>
      </w:r>
      <w:r w:rsidRPr="00EE7FAC">
        <w:rPr>
          <w:b/>
          <w:spacing w:val="-17"/>
        </w:rPr>
        <w:t xml:space="preserve"> </w:t>
      </w:r>
      <w:r w:rsidRPr="00EE7FAC">
        <w:rPr>
          <w:b/>
        </w:rPr>
        <w:t>with</w:t>
      </w:r>
      <w:r w:rsidRPr="00EE7FAC">
        <w:rPr>
          <w:b/>
          <w:spacing w:val="-18"/>
        </w:rPr>
        <w:t xml:space="preserve"> </w:t>
      </w:r>
      <w:r w:rsidRPr="00EE7FAC">
        <w:rPr>
          <w:b/>
        </w:rPr>
        <w:t>outcomes</w:t>
      </w:r>
      <w:r w:rsidRPr="00EE7FAC">
        <w:rPr>
          <w:b/>
          <w:spacing w:val="-18"/>
        </w:rPr>
        <w:t xml:space="preserve"> </w:t>
      </w:r>
      <w:r w:rsidRPr="00EE7FAC">
        <w:rPr>
          <w:b/>
        </w:rPr>
        <w:t>with</w:t>
      </w:r>
      <w:r w:rsidRPr="00EE7FAC">
        <w:rPr>
          <w:b/>
          <w:spacing w:val="-18"/>
        </w:rPr>
        <w:t xml:space="preserve"> </w:t>
      </w:r>
      <w:r w:rsidRPr="00EE7FAC">
        <w:rPr>
          <w:b/>
        </w:rPr>
        <w:t>limited</w:t>
      </w:r>
      <w:r w:rsidRPr="00EE7FAC">
        <w:rPr>
          <w:b/>
          <w:spacing w:val="-17"/>
        </w:rPr>
        <w:t xml:space="preserve"> </w:t>
      </w:r>
      <w:r w:rsidRPr="00EE7FAC">
        <w:rPr>
          <w:b/>
          <w:spacing w:val="-2"/>
        </w:rPr>
        <w:t>v</w:t>
      </w:r>
      <w:r w:rsidRPr="00EE7FAC">
        <w:rPr>
          <w:b/>
          <w:spacing w:val="-3"/>
        </w:rPr>
        <w:t>ariation?</w:t>
      </w:r>
      <w:r w:rsidR="00B5082E" w:rsidRPr="00EE7FAC">
        <w:rPr>
          <w:b/>
          <w:spacing w:val="-3"/>
        </w:rPr>
        <w:t xml:space="preserve"> For instance, one option could be to decide in advance </w:t>
      </w:r>
      <w:proofErr w:type="gramStart"/>
      <w:r w:rsidR="00B5082E" w:rsidRPr="00EE7FAC">
        <w:rPr>
          <w:b/>
          <w:spacing w:val="-3"/>
        </w:rPr>
        <w:t>that outcomes</w:t>
      </w:r>
      <w:proofErr w:type="gramEnd"/>
      <w:r w:rsidR="00B5082E" w:rsidRPr="00EE7FAC">
        <w:rPr>
          <w:b/>
          <w:spacing w:val="-3"/>
        </w:rPr>
        <w:t xml:space="preserve"> that vary below a certain threshold will be omitted from the analysis.</w:t>
      </w:r>
    </w:p>
    <w:p w14:paraId="42F92310" w14:textId="77777777" w:rsidR="00D50538" w:rsidRDefault="00D50538" w:rsidP="0008573B"/>
    <w:p w14:paraId="764AD1D2" w14:textId="184A0189" w:rsidR="007A33B9" w:rsidRDefault="009A3BA6" w:rsidP="00AB4BCF">
      <w:pPr>
        <w:ind w:left="1890"/>
      </w:pPr>
      <w:r>
        <w:t xml:space="preserve">Based on our previous experience, we do not anticipate there to be limited variation in outcomes. If we have outcomes with limited variation, we will test </w:t>
      </w:r>
      <w:r w:rsidR="00217E62">
        <w:t xml:space="preserve">those </w:t>
      </w:r>
      <w:r>
        <w:t>outcomes</w:t>
      </w:r>
      <w:r w:rsidR="00217E62">
        <w:t>. If we have covariates for which over 95%</w:t>
      </w:r>
      <w:r w:rsidR="00AB4BCF">
        <w:t xml:space="preserve"> </w:t>
      </w:r>
      <w:r w:rsidR="00217E62">
        <w:t xml:space="preserve">carry the same value, we will drop those.  </w:t>
      </w:r>
      <w:r>
        <w:t xml:space="preserve">  </w:t>
      </w:r>
    </w:p>
    <w:p w14:paraId="2BE2D095" w14:textId="77777777" w:rsidR="007A33B9" w:rsidRDefault="007A33B9" w:rsidP="0008573B"/>
    <w:p w14:paraId="1B1541D7" w14:textId="20A0C330" w:rsidR="00445378" w:rsidRPr="0073052A" w:rsidRDefault="00445378" w:rsidP="00E62500">
      <w:pPr>
        <w:pStyle w:val="Heading2"/>
        <w:rPr>
          <w:u w:val="single"/>
        </w:rPr>
      </w:pPr>
      <w:r w:rsidRPr="0073052A">
        <w:rPr>
          <w:u w:val="single"/>
        </w:rPr>
        <w:t>List of optional attachments</w:t>
      </w:r>
    </w:p>
    <w:p w14:paraId="526CC08F" w14:textId="77777777" w:rsidR="00445378" w:rsidRDefault="00445378" w:rsidP="00445378">
      <w:pPr>
        <w:pStyle w:val="BodyText"/>
        <w:kinsoku w:val="0"/>
        <w:overflowPunct w:val="0"/>
        <w:spacing w:before="0" w:after="120" w:line="276" w:lineRule="auto"/>
        <w:ind w:left="0" w:firstLine="0"/>
        <w:rPr>
          <w:rFonts w:ascii="Arial" w:hAnsi="Arial" w:cs="Arial"/>
          <w:b/>
          <w:sz w:val="22"/>
          <w:szCs w:val="22"/>
        </w:rPr>
      </w:pPr>
      <w:r>
        <w:rPr>
          <w:rFonts w:ascii="Arial" w:hAnsi="Arial" w:cs="Arial"/>
          <w:b/>
          <w:sz w:val="22"/>
          <w:szCs w:val="22"/>
        </w:rPr>
        <w:t>Script (Optional)</w:t>
      </w:r>
    </w:p>
    <w:p w14:paraId="69BA2944" w14:textId="29287900" w:rsidR="00445378" w:rsidRDefault="00445378" w:rsidP="00E520B4">
      <w:pPr>
        <w:rPr>
          <w:spacing w:val="-3"/>
        </w:rPr>
      </w:pPr>
      <w:r w:rsidRPr="0073052A">
        <w:rPr>
          <w:spacing w:val="-3"/>
        </w:rPr>
        <w:t xml:space="preserve">You may wish to upload an analysis script with clear comments. This optional step is helpful in order to create a process that is completely transparent and increase the likelihood that your analysis can be replicated. We recommend that you run the code on a simulated dataset in order to check that it will run without errors. </w:t>
      </w:r>
    </w:p>
    <w:p w14:paraId="10B6C7CD" w14:textId="143F8E4E" w:rsidR="0073052A" w:rsidRPr="0073052A" w:rsidRDefault="0073052A" w:rsidP="00E520B4">
      <w:pPr>
        <w:rPr>
          <w:spacing w:val="-3"/>
        </w:rPr>
      </w:pPr>
    </w:p>
    <w:p w14:paraId="3A57784C" w14:textId="0AB5563D" w:rsidR="005C08A4" w:rsidRDefault="00445378" w:rsidP="00E520B4">
      <w:pPr>
        <w:rPr>
          <w:b/>
        </w:rPr>
      </w:pPr>
      <w:r>
        <w:rPr>
          <w:b/>
        </w:rPr>
        <w:t>Data Collection Tools (Optional)</w:t>
      </w:r>
    </w:p>
    <w:p w14:paraId="31D5F8D7" w14:textId="4C9A34ED" w:rsidR="00445378" w:rsidRDefault="00445378" w:rsidP="00E520B4">
      <w:pPr>
        <w:rPr>
          <w:spacing w:val="-3"/>
        </w:rPr>
      </w:pPr>
      <w:r w:rsidRPr="0073052A">
        <w:rPr>
          <w:spacing w:val="-3"/>
        </w:rPr>
        <w:t xml:space="preserve">You may wish to attach any qualitative or quantitative data collection tools, if available. </w:t>
      </w:r>
    </w:p>
    <w:p w14:paraId="199B56F8" w14:textId="77777777" w:rsidR="00B321E4" w:rsidRDefault="00B321E4" w:rsidP="00E520B4">
      <w:pPr>
        <w:rPr>
          <w:spacing w:val="-3"/>
        </w:rPr>
      </w:pPr>
    </w:p>
    <w:p w14:paraId="776420D0" w14:textId="730692D6" w:rsidR="009E451F" w:rsidRDefault="009E451F">
      <w:pPr>
        <w:spacing w:after="200" w:line="276" w:lineRule="auto"/>
        <w:rPr>
          <w:spacing w:val="-3"/>
        </w:rPr>
      </w:pPr>
      <w:r>
        <w:rPr>
          <w:spacing w:val="-3"/>
        </w:rPr>
        <w:br w:type="page"/>
      </w:r>
    </w:p>
    <w:p w14:paraId="5E3C0889" w14:textId="6BA23352" w:rsidR="00B321E4" w:rsidRDefault="009E451F" w:rsidP="00E520B4">
      <w:pPr>
        <w:rPr>
          <w:b/>
          <w:spacing w:val="-3"/>
        </w:rPr>
      </w:pPr>
      <w:r>
        <w:rPr>
          <w:b/>
          <w:spacing w:val="-3"/>
        </w:rPr>
        <w:lastRenderedPageBreak/>
        <w:t>References</w:t>
      </w:r>
    </w:p>
    <w:p w14:paraId="3703132D" w14:textId="77777777" w:rsidR="009E451F" w:rsidRPr="009E451F" w:rsidRDefault="009E451F" w:rsidP="009E451F">
      <w:pPr>
        <w:spacing w:after="0" w:line="240" w:lineRule="auto"/>
        <w:rPr>
          <w:rFonts w:ascii="Calibri" w:eastAsia="Times New Roman" w:hAnsi="Calibri" w:cs="Times New Roman"/>
          <w:color w:val="auto"/>
          <w:sz w:val="32"/>
          <w:szCs w:val="24"/>
          <w:lang w:val="en-US" w:eastAsia="en-US"/>
        </w:rPr>
      </w:pPr>
      <w:proofErr w:type="spellStart"/>
      <w:r w:rsidRPr="009E451F">
        <w:rPr>
          <w:rFonts w:ascii="Calibri" w:eastAsia="Times New Roman" w:hAnsi="Calibri" w:cs="Arial"/>
          <w:color w:val="222222"/>
          <w:szCs w:val="20"/>
          <w:shd w:val="clear" w:color="auto" w:fill="FFFFFF"/>
          <w:lang w:val="en-US" w:eastAsia="en-US"/>
        </w:rPr>
        <w:t>Prochaska</w:t>
      </w:r>
      <w:proofErr w:type="spellEnd"/>
      <w:r w:rsidRPr="009E451F">
        <w:rPr>
          <w:rFonts w:ascii="Calibri" w:eastAsia="Times New Roman" w:hAnsi="Calibri" w:cs="Arial"/>
          <w:color w:val="222222"/>
          <w:szCs w:val="20"/>
          <w:shd w:val="clear" w:color="auto" w:fill="FFFFFF"/>
          <w:lang w:val="en-US" w:eastAsia="en-US"/>
        </w:rPr>
        <w:t xml:space="preserve">, J. O. (2013). </w:t>
      </w:r>
      <w:proofErr w:type="spellStart"/>
      <w:proofErr w:type="gramStart"/>
      <w:r w:rsidRPr="009E451F">
        <w:rPr>
          <w:rFonts w:ascii="Calibri" w:eastAsia="Times New Roman" w:hAnsi="Calibri" w:cs="Arial"/>
          <w:color w:val="222222"/>
          <w:szCs w:val="20"/>
          <w:shd w:val="clear" w:color="auto" w:fill="FFFFFF"/>
          <w:lang w:val="en-US" w:eastAsia="en-US"/>
        </w:rPr>
        <w:t>Transtheoretical</w:t>
      </w:r>
      <w:proofErr w:type="spellEnd"/>
      <w:r w:rsidRPr="009E451F">
        <w:rPr>
          <w:rFonts w:ascii="Calibri" w:eastAsia="Times New Roman" w:hAnsi="Calibri" w:cs="Arial"/>
          <w:color w:val="222222"/>
          <w:szCs w:val="20"/>
          <w:shd w:val="clear" w:color="auto" w:fill="FFFFFF"/>
          <w:lang w:val="en-US" w:eastAsia="en-US"/>
        </w:rPr>
        <w:t xml:space="preserve"> model of behavior change.</w:t>
      </w:r>
      <w:proofErr w:type="gramEnd"/>
      <w:r w:rsidRPr="009E451F">
        <w:rPr>
          <w:rFonts w:ascii="Calibri" w:eastAsia="Times New Roman" w:hAnsi="Calibri" w:cs="Arial"/>
          <w:color w:val="222222"/>
          <w:szCs w:val="20"/>
          <w:shd w:val="clear" w:color="auto" w:fill="FFFFFF"/>
          <w:lang w:val="en-US" w:eastAsia="en-US"/>
        </w:rPr>
        <w:t xml:space="preserve"> </w:t>
      </w:r>
      <w:proofErr w:type="gramStart"/>
      <w:r w:rsidRPr="009E451F">
        <w:rPr>
          <w:rFonts w:ascii="Calibri" w:eastAsia="Times New Roman" w:hAnsi="Calibri" w:cs="Arial"/>
          <w:color w:val="222222"/>
          <w:szCs w:val="20"/>
          <w:shd w:val="clear" w:color="auto" w:fill="FFFFFF"/>
          <w:lang w:val="en-US" w:eastAsia="en-US"/>
        </w:rPr>
        <w:t>In </w:t>
      </w:r>
      <w:r w:rsidRPr="009E451F">
        <w:rPr>
          <w:rFonts w:ascii="Calibri" w:eastAsia="Times New Roman" w:hAnsi="Calibri" w:cs="Arial"/>
          <w:i/>
          <w:iCs/>
          <w:color w:val="222222"/>
          <w:szCs w:val="20"/>
          <w:shd w:val="clear" w:color="auto" w:fill="FFFFFF"/>
          <w:lang w:val="en-US" w:eastAsia="en-US"/>
        </w:rPr>
        <w:t>Encyclopedia of behavioral medicine</w:t>
      </w:r>
      <w:r w:rsidRPr="009E451F">
        <w:rPr>
          <w:rFonts w:ascii="Calibri" w:eastAsia="Times New Roman" w:hAnsi="Calibri" w:cs="Arial"/>
          <w:color w:val="222222"/>
          <w:szCs w:val="20"/>
          <w:shd w:val="clear" w:color="auto" w:fill="FFFFFF"/>
          <w:lang w:val="en-US" w:eastAsia="en-US"/>
        </w:rPr>
        <w:t> (pp. 1997-2000).</w:t>
      </w:r>
      <w:proofErr w:type="gramEnd"/>
      <w:r w:rsidRPr="009E451F">
        <w:rPr>
          <w:rFonts w:ascii="Calibri" w:eastAsia="Times New Roman" w:hAnsi="Calibri" w:cs="Arial"/>
          <w:color w:val="222222"/>
          <w:szCs w:val="20"/>
          <w:shd w:val="clear" w:color="auto" w:fill="FFFFFF"/>
          <w:lang w:val="en-US" w:eastAsia="en-US"/>
        </w:rPr>
        <w:t xml:space="preserve"> </w:t>
      </w:r>
      <w:proofErr w:type="gramStart"/>
      <w:r w:rsidRPr="009E451F">
        <w:rPr>
          <w:rFonts w:ascii="Calibri" w:eastAsia="Times New Roman" w:hAnsi="Calibri" w:cs="Arial"/>
          <w:color w:val="222222"/>
          <w:szCs w:val="20"/>
          <w:shd w:val="clear" w:color="auto" w:fill="FFFFFF"/>
          <w:lang w:val="en-US" w:eastAsia="en-US"/>
        </w:rPr>
        <w:t>Springer New York.</w:t>
      </w:r>
      <w:proofErr w:type="gramEnd"/>
    </w:p>
    <w:p w14:paraId="0D21FAE1" w14:textId="77777777" w:rsidR="009E451F" w:rsidRPr="009E451F" w:rsidRDefault="009E451F" w:rsidP="00E520B4">
      <w:pPr>
        <w:rPr>
          <w:b/>
          <w:spacing w:val="-3"/>
        </w:rPr>
      </w:pPr>
    </w:p>
    <w:p w14:paraId="309D1544" w14:textId="77777777" w:rsidR="004960D4" w:rsidRDefault="00B5582B">
      <w:pPr>
        <w:spacing w:after="200" w:line="276" w:lineRule="auto"/>
        <w:rPr>
          <w:spacing w:val="-3"/>
        </w:rPr>
      </w:pPr>
      <w:r>
        <w:rPr>
          <w:spacing w:val="-3"/>
        </w:rPr>
        <w:br w:type="page"/>
      </w:r>
    </w:p>
    <w:p w14:paraId="615A2A12" w14:textId="5B0CD246" w:rsidR="004960D4" w:rsidRDefault="004960D4">
      <w:pPr>
        <w:spacing w:after="200" w:line="276" w:lineRule="auto"/>
        <w:rPr>
          <w:b/>
          <w:spacing w:val="-3"/>
        </w:rPr>
      </w:pPr>
      <w:r>
        <w:rPr>
          <w:b/>
          <w:spacing w:val="-3"/>
        </w:rPr>
        <w:lastRenderedPageBreak/>
        <w:t>APPENDICES</w:t>
      </w:r>
    </w:p>
    <w:p w14:paraId="2CA4C73D" w14:textId="487C3DC2" w:rsidR="004960D4" w:rsidRPr="004960D4" w:rsidRDefault="004960D4">
      <w:pPr>
        <w:spacing w:after="200" w:line="276" w:lineRule="auto"/>
        <w:rPr>
          <w:b/>
          <w:spacing w:val="-3"/>
        </w:rPr>
      </w:pPr>
      <w:r>
        <w:rPr>
          <w:b/>
          <w:spacing w:val="-3"/>
        </w:rPr>
        <w:t xml:space="preserve">Appendix A. </w:t>
      </w:r>
    </w:p>
    <w:p w14:paraId="574BB8A8" w14:textId="1545AA59" w:rsidR="00B5582B" w:rsidRDefault="004960D4">
      <w:pPr>
        <w:spacing w:after="200" w:line="276" w:lineRule="auto"/>
        <w:rPr>
          <w:spacing w:val="-3"/>
        </w:rPr>
      </w:pPr>
      <w:r>
        <w:rPr>
          <w:noProof/>
          <w:spacing w:val="-3"/>
          <w:lang w:val="en-US" w:eastAsia="en-US"/>
        </w:rPr>
        <w:drawing>
          <wp:inline distT="0" distB="0" distL="0" distR="0" wp14:anchorId="1A8A317D" wp14:editId="1ABA7677">
            <wp:extent cx="5935345" cy="4589145"/>
            <wp:effectExtent l="0" t="0" r="0" b="8255"/>
            <wp:docPr id="3" name="Picture 3" descr="Macintosh HD:Users:bcaruso:Dropbox:Research:Orissa:3ie:Pilot:report:Final:G. TOC.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caruso:Dropbox:Research:Orissa:3ie:Pilot:report:Final:G. TOC.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5345" cy="4589145"/>
                    </a:xfrm>
                    <a:prstGeom prst="rect">
                      <a:avLst/>
                    </a:prstGeom>
                    <a:noFill/>
                    <a:ln>
                      <a:noFill/>
                    </a:ln>
                  </pic:spPr>
                </pic:pic>
              </a:graphicData>
            </a:graphic>
          </wp:inline>
        </w:drawing>
      </w:r>
    </w:p>
    <w:p w14:paraId="5B57893C" w14:textId="0F72A824" w:rsidR="00825854" w:rsidRDefault="00825854">
      <w:pPr>
        <w:spacing w:after="200" w:line="276" w:lineRule="auto"/>
        <w:rPr>
          <w:spacing w:val="-3"/>
        </w:rPr>
      </w:pPr>
      <w:r>
        <w:rPr>
          <w:spacing w:val="-3"/>
        </w:rPr>
        <w:br w:type="page"/>
      </w:r>
    </w:p>
    <w:p w14:paraId="3FF0D225" w14:textId="59590986" w:rsidR="00825854" w:rsidRDefault="00825854" w:rsidP="00825854">
      <w:pPr>
        <w:spacing w:after="200" w:line="276" w:lineRule="auto"/>
        <w:rPr>
          <w:b/>
          <w:spacing w:val="-3"/>
        </w:rPr>
      </w:pPr>
      <w:r>
        <w:rPr>
          <w:b/>
          <w:spacing w:val="-3"/>
        </w:rPr>
        <w:lastRenderedPageBreak/>
        <w:t xml:space="preserve">Appendix B. </w:t>
      </w:r>
    </w:p>
    <w:p w14:paraId="0605DE9D" w14:textId="25C7C597" w:rsidR="00CE7652" w:rsidRDefault="00CE7652" w:rsidP="00825854">
      <w:pPr>
        <w:spacing w:after="200" w:line="276" w:lineRule="auto"/>
        <w:rPr>
          <w:b/>
          <w:spacing w:val="-3"/>
        </w:rPr>
      </w:pPr>
      <w:r>
        <w:rPr>
          <w:b/>
          <w:noProof/>
          <w:spacing w:val="-3"/>
          <w:lang w:val="en-US" w:eastAsia="en-US"/>
        </w:rPr>
        <w:drawing>
          <wp:inline distT="0" distB="0" distL="0" distR="0" wp14:anchorId="77A11136" wp14:editId="015E9D5E">
            <wp:extent cx="5929630" cy="5624830"/>
            <wp:effectExtent l="0" t="0" r="0" b="0"/>
            <wp:docPr id="7" name="Picture 7" descr="Macintosh HD:Users:bcaruso:Dropbox:Research:Orissa:3ie:Phase 2:Pre-Analysis Plan:Simplified Theory of Cha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caruso:Dropbox:Research:Orissa:3ie:Phase 2:Pre-Analysis Plan:Simplified Theory of Chang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9630" cy="5624830"/>
                    </a:xfrm>
                    <a:prstGeom prst="rect">
                      <a:avLst/>
                    </a:prstGeom>
                    <a:noFill/>
                    <a:ln>
                      <a:noFill/>
                    </a:ln>
                  </pic:spPr>
                </pic:pic>
              </a:graphicData>
            </a:graphic>
          </wp:inline>
        </w:drawing>
      </w:r>
    </w:p>
    <w:p w14:paraId="2A39D1D4" w14:textId="77777777" w:rsidR="00CE7652" w:rsidRPr="004960D4" w:rsidRDefault="00CE7652" w:rsidP="00825854">
      <w:pPr>
        <w:spacing w:after="200" w:line="276" w:lineRule="auto"/>
        <w:rPr>
          <w:b/>
          <w:spacing w:val="-3"/>
        </w:rPr>
      </w:pPr>
    </w:p>
    <w:p w14:paraId="3CA924AD" w14:textId="77777777" w:rsidR="00B321E4" w:rsidRPr="0073052A" w:rsidRDefault="00B321E4" w:rsidP="00E520B4">
      <w:pPr>
        <w:rPr>
          <w:spacing w:val="-3"/>
        </w:rPr>
      </w:pPr>
    </w:p>
    <w:sectPr w:rsidR="00B321E4" w:rsidRPr="0073052A" w:rsidSect="001F6656">
      <w:headerReference w:type="even" r:id="rId11"/>
      <w:headerReference w:type="default" r:id="rId12"/>
      <w:footerReference w:type="even" r:id="rId13"/>
      <w:footerReference w:type="default" r:id="rId14"/>
      <w:headerReference w:type="first" r:id="rId15"/>
      <w:footerReference w:type="first" r:id="rId16"/>
      <w:pgSz w:w="11901" w:h="16817"/>
      <w:pgMar w:top="1077" w:right="1134" w:bottom="839" w:left="1418" w:header="680" w:footer="81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DB7D7" w14:textId="77777777" w:rsidR="00B04ED1" w:rsidRDefault="00B04ED1" w:rsidP="00BA5B32">
      <w:pPr>
        <w:spacing w:after="0" w:line="240" w:lineRule="auto"/>
      </w:pPr>
      <w:r>
        <w:separator/>
      </w:r>
    </w:p>
  </w:endnote>
  <w:endnote w:type="continuationSeparator" w:id="0">
    <w:p w14:paraId="7DBDA8FE" w14:textId="77777777" w:rsidR="00B04ED1" w:rsidRDefault="00B04ED1" w:rsidP="00BA5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Sans Unicode">
    <w:panose1 w:val="020B0602030504020204"/>
    <w:charset w:val="00"/>
    <w:family w:val="auto"/>
    <w:pitch w:val="variable"/>
    <w:sig w:usb0="80000AFF" w:usb1="0000396B" w:usb2="00000000" w:usb3="00000000" w:csb0="000000B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华文新魏">
    <w:altName w:val="MS PMincho"/>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Karl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41DF9" w14:textId="77777777" w:rsidR="00997D62" w:rsidRDefault="00997D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A7E5D" w14:textId="77777777" w:rsidR="00997D62" w:rsidRDefault="00997D62">
    <w:pPr>
      <w:pStyle w:val="Footer"/>
    </w:pPr>
  </w:p>
  <w:p w14:paraId="34BEB790" w14:textId="77777777" w:rsidR="00997D62" w:rsidRDefault="00997D62">
    <w:pPr>
      <w:pStyle w:val="Footer"/>
    </w:pPr>
  </w:p>
  <w:p w14:paraId="1394D9DF" w14:textId="77350B5D" w:rsidR="00997D62" w:rsidRDefault="00997D62" w:rsidP="00F8599E">
    <w:pPr>
      <w:pStyle w:val="Footer"/>
    </w:pPr>
    <w:r>
      <w:t xml:space="preserve">Page </w:t>
    </w:r>
    <w:r>
      <w:fldChar w:fldCharType="begin"/>
    </w:r>
    <w:r>
      <w:instrText xml:space="preserve"> PAGE </w:instrText>
    </w:r>
    <w:r>
      <w:fldChar w:fldCharType="separate"/>
    </w:r>
    <w:r w:rsidR="00935FD5">
      <w:rPr>
        <w:noProof/>
      </w:rPr>
      <w:t>2</w:t>
    </w:r>
    <w:r>
      <w:fldChar w:fldCharType="end"/>
    </w:r>
    <w:r>
      <w:t xml:space="preserve"> of </w:t>
    </w:r>
    <w:r w:rsidR="00935FD5">
      <w:fldChar w:fldCharType="begin"/>
    </w:r>
    <w:r w:rsidR="00935FD5">
      <w:instrText xml:space="preserve"> NUMPAGES </w:instrText>
    </w:r>
    <w:r w:rsidR="00935FD5">
      <w:fldChar w:fldCharType="separate"/>
    </w:r>
    <w:r w:rsidR="00935FD5">
      <w:rPr>
        <w:noProof/>
      </w:rPr>
      <w:t>26</w:t>
    </w:r>
    <w:r w:rsidR="00935FD5">
      <w:rPr>
        <w:noProof/>
      </w:rPr>
      <w:fldChar w:fldCharType="end"/>
    </w:r>
    <w:r>
      <w:rPr>
        <w:noProof/>
        <w:lang w:val="en-US" w:eastAsia="en-US"/>
      </w:rPr>
      <w:drawing>
        <wp:anchor distT="0" distB="0" distL="114300" distR="114300" simplePos="0" relativeHeight="251660288" behindDoc="1" locked="0" layoutInCell="1" allowOverlap="1" wp14:anchorId="74EB23BF" wp14:editId="7BC748A6">
          <wp:simplePos x="0" y="0"/>
          <wp:positionH relativeFrom="page">
            <wp:posOffset>635</wp:posOffset>
          </wp:positionH>
          <wp:positionV relativeFrom="page">
            <wp:posOffset>8893175</wp:posOffset>
          </wp:positionV>
          <wp:extent cx="7560564" cy="1799844"/>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ie continuation 100215 ftr A4 ALL.png"/>
                  <pic:cNvPicPr/>
                </pic:nvPicPr>
                <pic:blipFill>
                  <a:blip r:embed="rId1">
                    <a:extLst>
                      <a:ext uri="{28A0092B-C50C-407E-A947-70E740481C1C}">
                        <a14:useLocalDpi xmlns:a14="http://schemas.microsoft.com/office/drawing/2010/main" val="0"/>
                      </a:ext>
                    </a:extLst>
                  </a:blip>
                  <a:stretch>
                    <a:fillRect/>
                  </a:stretch>
                </pic:blipFill>
                <pic:spPr>
                  <a:xfrm>
                    <a:off x="0" y="0"/>
                    <a:ext cx="7560564" cy="1799844"/>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A467D" w14:textId="77777777" w:rsidR="00997D62" w:rsidRDefault="00997D62">
    <w:pPr>
      <w:pStyle w:val="Footer"/>
    </w:pPr>
    <w:r>
      <w:rPr>
        <w:noProof/>
        <w:lang w:val="en-US" w:eastAsia="en-US"/>
      </w:rPr>
      <w:drawing>
        <wp:anchor distT="0" distB="0" distL="114300" distR="114300" simplePos="0" relativeHeight="251666432" behindDoc="1" locked="0" layoutInCell="1" allowOverlap="1" wp14:anchorId="7803E898" wp14:editId="48FF006F">
          <wp:simplePos x="0" y="0"/>
          <wp:positionH relativeFrom="column">
            <wp:posOffset>-938530</wp:posOffset>
          </wp:positionH>
          <wp:positionV relativeFrom="paragraph">
            <wp:posOffset>191135</wp:posOffset>
          </wp:positionV>
          <wp:extent cx="7643495" cy="18192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letterhead-adress chnged.png"/>
                  <pic:cNvPicPr/>
                </pic:nvPicPr>
                <pic:blipFill>
                  <a:blip r:embed="rId1">
                    <a:extLst>
                      <a:ext uri="{28A0092B-C50C-407E-A947-70E740481C1C}">
                        <a14:useLocalDpi xmlns:a14="http://schemas.microsoft.com/office/drawing/2010/main" val="0"/>
                      </a:ext>
                    </a:extLst>
                  </a:blip>
                  <a:stretch>
                    <a:fillRect/>
                  </a:stretch>
                </pic:blipFill>
                <pic:spPr>
                  <a:xfrm>
                    <a:off x="0" y="0"/>
                    <a:ext cx="7643495" cy="1819275"/>
                  </a:xfrm>
                  <a:prstGeom prst="rect">
                    <a:avLst/>
                  </a:prstGeom>
                </pic:spPr>
              </pic:pic>
            </a:graphicData>
          </a:graphic>
          <wp14:sizeRelH relativeFrom="margin">
            <wp14:pctWidth>0</wp14:pctWidth>
          </wp14:sizeRelH>
          <wp14:sizeRelV relativeFrom="margin">
            <wp14:pctHeight>0</wp14:pctHeight>
          </wp14:sizeRelV>
        </wp:anchor>
      </w:drawing>
    </w:r>
  </w:p>
  <w:p w14:paraId="345EEE6C" w14:textId="77777777" w:rsidR="00997D62" w:rsidRDefault="00997D62">
    <w:pPr>
      <w:pStyle w:val="Footer"/>
    </w:pPr>
  </w:p>
  <w:p w14:paraId="38ED63E0" w14:textId="77777777" w:rsidR="00997D62" w:rsidRDefault="00997D62">
    <w:pPr>
      <w:pStyle w:val="Footer"/>
    </w:pPr>
  </w:p>
  <w:p w14:paraId="061D5C86" w14:textId="77777777" w:rsidR="00997D62" w:rsidRDefault="00997D62">
    <w:pPr>
      <w:pStyle w:val="Footer"/>
    </w:pPr>
  </w:p>
  <w:p w14:paraId="2F73337B" w14:textId="77777777" w:rsidR="00997D62" w:rsidRDefault="00997D62">
    <w:pPr>
      <w:pStyle w:val="Footer"/>
    </w:pPr>
  </w:p>
  <w:p w14:paraId="718AD55D" w14:textId="77777777" w:rsidR="00997D62" w:rsidRDefault="00997D62">
    <w:pPr>
      <w:pStyle w:val="Footer"/>
    </w:pPr>
  </w:p>
  <w:p w14:paraId="76284F43" w14:textId="77777777" w:rsidR="00997D62" w:rsidRDefault="00997D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59997" w14:textId="77777777" w:rsidR="00B04ED1" w:rsidRDefault="00B04ED1" w:rsidP="00BA5B32">
      <w:pPr>
        <w:spacing w:after="0" w:line="240" w:lineRule="auto"/>
      </w:pPr>
      <w:r>
        <w:separator/>
      </w:r>
    </w:p>
  </w:footnote>
  <w:footnote w:type="continuationSeparator" w:id="0">
    <w:p w14:paraId="246AA4BD" w14:textId="77777777" w:rsidR="00B04ED1" w:rsidRDefault="00B04ED1" w:rsidP="00BA5B3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23778" w14:textId="77777777" w:rsidR="00997D62" w:rsidRDefault="00997D6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22BF7" w14:textId="75CE083D" w:rsidR="00997D62" w:rsidRPr="00EF3AA8" w:rsidRDefault="00997D62">
    <w:pPr>
      <w:pStyle w:val="Header"/>
      <w:rPr>
        <w:sz w:val="20"/>
      </w:rPr>
    </w:pPr>
    <w:r w:rsidRPr="00EF3AA8">
      <w:rPr>
        <w:sz w:val="16"/>
      </w:rPr>
      <w:t xml:space="preserve">TW14.1006: </w:t>
    </w:r>
    <w:r w:rsidRPr="00EF3AA8">
      <w:rPr>
        <w:rFonts w:asciiTheme="majorHAnsi" w:hAnsiTheme="majorHAnsi" w:cs="Calibri"/>
        <w:bCs/>
        <w:sz w:val="16"/>
      </w:rPr>
      <w:t xml:space="preserve">Implementing and evaluating low-cost interventions to improve latrine use among rural households in </w:t>
    </w:r>
    <w:proofErr w:type="spellStart"/>
    <w:r w:rsidRPr="00EF3AA8">
      <w:rPr>
        <w:rFonts w:asciiTheme="majorHAnsi" w:hAnsiTheme="majorHAnsi" w:cs="Calibri"/>
        <w:bCs/>
        <w:sz w:val="16"/>
      </w:rPr>
      <w:t>Odisha</w:t>
    </w:r>
    <w:proofErr w:type="spellEnd"/>
    <w:r w:rsidRPr="00EF3AA8">
      <w:rPr>
        <w:rFonts w:asciiTheme="majorHAnsi" w:hAnsiTheme="majorHAnsi" w:cs="Calibri"/>
        <w:bCs/>
        <w:sz w:val="16"/>
      </w:rPr>
      <w:t>, India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E05CC" w14:textId="77777777" w:rsidR="00997D62" w:rsidRDefault="00997D62">
    <w:pPr>
      <w:pStyle w:val="Header"/>
    </w:pPr>
    <w:r>
      <w:rPr>
        <w:noProof/>
        <w:lang w:val="en-US" w:eastAsia="en-US"/>
      </w:rPr>
      <w:drawing>
        <wp:anchor distT="0" distB="0" distL="114300" distR="114300" simplePos="0" relativeHeight="251658240" behindDoc="1" locked="0" layoutInCell="1" allowOverlap="1" wp14:anchorId="273B08A9" wp14:editId="1EC7F4B8">
          <wp:simplePos x="0" y="0"/>
          <wp:positionH relativeFrom="page">
            <wp:posOffset>635</wp:posOffset>
          </wp:positionH>
          <wp:positionV relativeFrom="page">
            <wp:posOffset>0</wp:posOffset>
          </wp:positionV>
          <wp:extent cx="7560564" cy="17998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ie letterheads 100215 hdr A4 ALL.png"/>
                  <pic:cNvPicPr/>
                </pic:nvPicPr>
                <pic:blipFill>
                  <a:blip r:embed="rId1">
                    <a:extLst>
                      <a:ext uri="{28A0092B-C50C-407E-A947-70E740481C1C}">
                        <a14:useLocalDpi xmlns:a14="http://schemas.microsoft.com/office/drawing/2010/main" val="0"/>
                      </a:ext>
                    </a:extLst>
                  </a:blip>
                  <a:stretch>
                    <a:fillRect/>
                  </a:stretch>
                </pic:blipFill>
                <pic:spPr>
                  <a:xfrm>
                    <a:off x="0" y="0"/>
                    <a:ext cx="7560564" cy="1799844"/>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C9157FF" w14:textId="77777777" w:rsidR="00997D62" w:rsidRDefault="00997D62">
    <w:pPr>
      <w:pStyle w:val="Header"/>
    </w:pPr>
  </w:p>
  <w:p w14:paraId="1EE9B944" w14:textId="77777777" w:rsidR="00997D62" w:rsidRDefault="00997D62">
    <w:pPr>
      <w:pStyle w:val="Header"/>
    </w:pPr>
  </w:p>
  <w:p w14:paraId="07752146" w14:textId="77777777" w:rsidR="00997D62" w:rsidRDefault="00997D62">
    <w:pPr>
      <w:pStyle w:val="Header"/>
    </w:pPr>
  </w:p>
  <w:p w14:paraId="338A3D6B" w14:textId="77777777" w:rsidR="00997D62" w:rsidRDefault="00997D62">
    <w:pPr>
      <w:pStyle w:val="Header"/>
    </w:pPr>
  </w:p>
  <w:p w14:paraId="5962F42E" w14:textId="77777777" w:rsidR="00997D62" w:rsidRDefault="00997D62">
    <w:pPr>
      <w:pStyle w:val="Header"/>
    </w:pPr>
  </w:p>
  <w:p w14:paraId="443E7F66" w14:textId="77777777" w:rsidR="00997D62" w:rsidRDefault="00997D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404"/>
    <w:multiLevelType w:val="multilevel"/>
    <w:tmpl w:val="00000887"/>
    <w:lvl w:ilvl="0">
      <w:start w:val="2"/>
      <w:numFmt w:val="decimal"/>
      <w:lvlText w:val="%1"/>
      <w:lvlJc w:val="left"/>
      <w:pPr>
        <w:ind w:left="937" w:hanging="822"/>
      </w:pPr>
      <w:rPr>
        <w:rFonts w:cs="Times New Roman"/>
      </w:rPr>
    </w:lvl>
    <w:lvl w:ilvl="1">
      <w:start w:val="1"/>
      <w:numFmt w:val="decimal"/>
      <w:lvlText w:val="%1.%2"/>
      <w:lvlJc w:val="left"/>
      <w:pPr>
        <w:ind w:left="937" w:hanging="822"/>
      </w:pPr>
      <w:rPr>
        <w:rFonts w:cs="Times New Roman"/>
      </w:rPr>
    </w:lvl>
    <w:lvl w:ilvl="2">
      <w:start w:val="1"/>
      <w:numFmt w:val="decimal"/>
      <w:lvlText w:val="%1.%2.%3"/>
      <w:lvlJc w:val="left"/>
      <w:pPr>
        <w:ind w:left="937" w:hanging="822"/>
      </w:pPr>
      <w:rPr>
        <w:rFonts w:ascii="Georgia" w:hAnsi="Georgia" w:cs="Georgia"/>
        <w:b/>
        <w:bCs/>
        <w:w w:val="101"/>
        <w:sz w:val="24"/>
        <w:szCs w:val="24"/>
      </w:rPr>
    </w:lvl>
    <w:lvl w:ilvl="3">
      <w:numFmt w:val="bullet"/>
      <w:lvlText w:val="•"/>
      <w:lvlJc w:val="left"/>
      <w:pPr>
        <w:ind w:left="701" w:hanging="237"/>
      </w:pPr>
      <w:rPr>
        <w:rFonts w:ascii="Lucida Sans Unicode" w:hAnsi="Lucida Sans Unicode"/>
        <w:b w:val="0"/>
        <w:w w:val="78"/>
        <w:sz w:val="24"/>
      </w:rPr>
    </w:lvl>
    <w:lvl w:ilvl="4">
      <w:numFmt w:val="bullet"/>
      <w:lvlText w:val="–"/>
      <w:lvlJc w:val="left"/>
      <w:pPr>
        <w:ind w:left="1216" w:hanging="252"/>
      </w:pPr>
      <w:rPr>
        <w:rFonts w:ascii="Georgia" w:hAnsi="Georgia"/>
        <w:b/>
        <w:w w:val="79"/>
        <w:sz w:val="24"/>
      </w:rPr>
    </w:lvl>
    <w:lvl w:ilvl="5">
      <w:numFmt w:val="bullet"/>
      <w:lvlText w:val="•"/>
      <w:lvlJc w:val="left"/>
      <w:pPr>
        <w:ind w:left="3383" w:hanging="252"/>
      </w:pPr>
    </w:lvl>
    <w:lvl w:ilvl="6">
      <w:numFmt w:val="bullet"/>
      <w:lvlText w:val="•"/>
      <w:lvlJc w:val="left"/>
      <w:pPr>
        <w:ind w:left="4466" w:hanging="252"/>
      </w:pPr>
    </w:lvl>
    <w:lvl w:ilvl="7">
      <w:numFmt w:val="bullet"/>
      <w:lvlText w:val="•"/>
      <w:lvlJc w:val="left"/>
      <w:pPr>
        <w:ind w:left="5549" w:hanging="252"/>
      </w:pPr>
    </w:lvl>
    <w:lvl w:ilvl="8">
      <w:numFmt w:val="bullet"/>
      <w:lvlText w:val="•"/>
      <w:lvlJc w:val="left"/>
      <w:pPr>
        <w:ind w:left="6633" w:hanging="252"/>
      </w:pPr>
    </w:lvl>
  </w:abstractNum>
  <w:abstractNum w:abstractNumId="2">
    <w:nsid w:val="00000405"/>
    <w:multiLevelType w:val="multilevel"/>
    <w:tmpl w:val="00000888"/>
    <w:lvl w:ilvl="0">
      <w:start w:val="2"/>
      <w:numFmt w:val="decimal"/>
      <w:lvlText w:val="%1"/>
      <w:lvlJc w:val="left"/>
      <w:pPr>
        <w:ind w:left="851" w:hanging="736"/>
      </w:pPr>
      <w:rPr>
        <w:rFonts w:cs="Times New Roman"/>
      </w:rPr>
    </w:lvl>
    <w:lvl w:ilvl="1">
      <w:start w:val="2"/>
      <w:numFmt w:val="decimal"/>
      <w:lvlText w:val="%1.%2"/>
      <w:lvlJc w:val="left"/>
      <w:pPr>
        <w:ind w:left="851" w:hanging="736"/>
      </w:pPr>
      <w:rPr>
        <w:rFonts w:ascii="Georgia" w:hAnsi="Georgia" w:cs="Georgia"/>
        <w:b/>
        <w:bCs/>
        <w:w w:val="93"/>
        <w:sz w:val="28"/>
        <w:szCs w:val="28"/>
      </w:rPr>
    </w:lvl>
    <w:lvl w:ilvl="2">
      <w:start w:val="1"/>
      <w:numFmt w:val="decimal"/>
      <w:lvlText w:val="%1.%2.%3"/>
      <w:lvlJc w:val="left"/>
      <w:pPr>
        <w:ind w:left="937" w:hanging="822"/>
      </w:pPr>
      <w:rPr>
        <w:rFonts w:ascii="Georgia" w:hAnsi="Georgia" w:cs="Georgia"/>
        <w:b/>
        <w:bCs/>
        <w:w w:val="95"/>
        <w:sz w:val="24"/>
        <w:szCs w:val="24"/>
      </w:rPr>
    </w:lvl>
    <w:lvl w:ilvl="3">
      <w:numFmt w:val="bullet"/>
      <w:lvlText w:val="•"/>
      <w:lvlJc w:val="left"/>
      <w:pPr>
        <w:ind w:left="701" w:hanging="237"/>
      </w:pPr>
      <w:rPr>
        <w:rFonts w:ascii="Lucida Sans Unicode" w:hAnsi="Lucida Sans Unicode"/>
        <w:b w:val="0"/>
        <w:w w:val="78"/>
        <w:sz w:val="24"/>
      </w:rPr>
    </w:lvl>
    <w:lvl w:ilvl="4">
      <w:numFmt w:val="bullet"/>
      <w:lvlText w:val="–"/>
      <w:lvlJc w:val="left"/>
      <w:pPr>
        <w:ind w:left="1216" w:hanging="252"/>
      </w:pPr>
      <w:rPr>
        <w:rFonts w:ascii="Georgia" w:hAnsi="Georgia"/>
        <w:b/>
        <w:w w:val="79"/>
        <w:sz w:val="24"/>
      </w:rPr>
    </w:lvl>
    <w:lvl w:ilvl="5">
      <w:numFmt w:val="bullet"/>
      <w:lvlText w:val="•"/>
      <w:lvlJc w:val="left"/>
      <w:pPr>
        <w:ind w:left="3383" w:hanging="252"/>
      </w:pPr>
    </w:lvl>
    <w:lvl w:ilvl="6">
      <w:numFmt w:val="bullet"/>
      <w:lvlText w:val="•"/>
      <w:lvlJc w:val="left"/>
      <w:pPr>
        <w:ind w:left="4466" w:hanging="252"/>
      </w:pPr>
    </w:lvl>
    <w:lvl w:ilvl="7">
      <w:numFmt w:val="bullet"/>
      <w:lvlText w:val="•"/>
      <w:lvlJc w:val="left"/>
      <w:pPr>
        <w:ind w:left="5549" w:hanging="252"/>
      </w:pPr>
    </w:lvl>
    <w:lvl w:ilvl="8">
      <w:numFmt w:val="bullet"/>
      <w:lvlText w:val="•"/>
      <w:lvlJc w:val="left"/>
      <w:pPr>
        <w:ind w:left="6633" w:hanging="252"/>
      </w:pPr>
    </w:lvl>
  </w:abstractNum>
  <w:abstractNum w:abstractNumId="3">
    <w:nsid w:val="00000406"/>
    <w:multiLevelType w:val="multilevel"/>
    <w:tmpl w:val="00000889"/>
    <w:lvl w:ilvl="0">
      <w:start w:val="3"/>
      <w:numFmt w:val="decimal"/>
      <w:lvlText w:val="%1"/>
      <w:lvlJc w:val="left"/>
      <w:pPr>
        <w:ind w:left="697" w:hanging="581"/>
      </w:pPr>
      <w:rPr>
        <w:rFonts w:ascii="Georgia" w:hAnsi="Georgia" w:cs="Georgia"/>
        <w:b/>
        <w:bCs/>
        <w:w w:val="91"/>
        <w:sz w:val="34"/>
        <w:szCs w:val="34"/>
      </w:rPr>
    </w:lvl>
    <w:lvl w:ilvl="1">
      <w:start w:val="1"/>
      <w:numFmt w:val="decimal"/>
      <w:lvlText w:val="%1.%2"/>
      <w:lvlJc w:val="left"/>
      <w:pPr>
        <w:ind w:left="851" w:hanging="736"/>
      </w:pPr>
      <w:rPr>
        <w:rFonts w:ascii="Georgia" w:hAnsi="Georgia" w:cs="Georgia"/>
        <w:b/>
        <w:bCs/>
        <w:w w:val="101"/>
        <w:sz w:val="28"/>
        <w:szCs w:val="28"/>
      </w:rPr>
    </w:lvl>
    <w:lvl w:ilvl="2">
      <w:numFmt w:val="bullet"/>
      <w:lvlText w:val="•"/>
      <w:lvlJc w:val="left"/>
      <w:pPr>
        <w:ind w:left="701" w:hanging="237"/>
      </w:pPr>
      <w:rPr>
        <w:rFonts w:ascii="Lucida Sans Unicode" w:hAnsi="Lucida Sans Unicode"/>
        <w:b w:val="0"/>
        <w:w w:val="78"/>
        <w:sz w:val="24"/>
      </w:rPr>
    </w:lvl>
    <w:lvl w:ilvl="3">
      <w:numFmt w:val="bullet"/>
      <w:lvlText w:val="–"/>
      <w:lvlJc w:val="left"/>
      <w:pPr>
        <w:ind w:left="1216" w:hanging="252"/>
      </w:pPr>
      <w:rPr>
        <w:rFonts w:ascii="Georgia" w:hAnsi="Georgia"/>
        <w:b/>
        <w:w w:val="79"/>
        <w:sz w:val="24"/>
      </w:rPr>
    </w:lvl>
    <w:lvl w:ilvl="4">
      <w:numFmt w:val="bullet"/>
      <w:lvlText w:val="•"/>
      <w:lvlJc w:val="left"/>
      <w:pPr>
        <w:ind w:left="2299" w:hanging="252"/>
      </w:pPr>
    </w:lvl>
    <w:lvl w:ilvl="5">
      <w:numFmt w:val="bullet"/>
      <w:lvlText w:val="•"/>
      <w:lvlJc w:val="left"/>
      <w:pPr>
        <w:ind w:left="3383" w:hanging="252"/>
      </w:pPr>
    </w:lvl>
    <w:lvl w:ilvl="6">
      <w:numFmt w:val="bullet"/>
      <w:lvlText w:val="•"/>
      <w:lvlJc w:val="left"/>
      <w:pPr>
        <w:ind w:left="4466" w:hanging="252"/>
      </w:pPr>
    </w:lvl>
    <w:lvl w:ilvl="7">
      <w:numFmt w:val="bullet"/>
      <w:lvlText w:val="•"/>
      <w:lvlJc w:val="left"/>
      <w:pPr>
        <w:ind w:left="5549" w:hanging="252"/>
      </w:pPr>
    </w:lvl>
    <w:lvl w:ilvl="8">
      <w:numFmt w:val="bullet"/>
      <w:lvlText w:val="•"/>
      <w:lvlJc w:val="left"/>
      <w:pPr>
        <w:ind w:left="6633" w:hanging="252"/>
      </w:pPr>
    </w:lvl>
  </w:abstractNum>
  <w:abstractNum w:abstractNumId="4">
    <w:nsid w:val="00000407"/>
    <w:multiLevelType w:val="multilevel"/>
    <w:tmpl w:val="0000088A"/>
    <w:lvl w:ilvl="0">
      <w:start w:val="3"/>
      <w:numFmt w:val="decimal"/>
      <w:lvlText w:val="%1"/>
      <w:lvlJc w:val="left"/>
      <w:pPr>
        <w:ind w:left="937" w:hanging="822"/>
      </w:pPr>
      <w:rPr>
        <w:rFonts w:cs="Times New Roman"/>
      </w:rPr>
    </w:lvl>
    <w:lvl w:ilvl="1">
      <w:start w:val="3"/>
      <w:numFmt w:val="decimal"/>
      <w:lvlText w:val="%1.%2"/>
      <w:lvlJc w:val="left"/>
      <w:pPr>
        <w:ind w:left="937" w:hanging="822"/>
      </w:pPr>
      <w:rPr>
        <w:rFonts w:cs="Times New Roman"/>
      </w:rPr>
    </w:lvl>
    <w:lvl w:ilvl="2">
      <w:start w:val="1"/>
      <w:numFmt w:val="decimal"/>
      <w:lvlText w:val="%1.%2.%3"/>
      <w:lvlJc w:val="left"/>
      <w:pPr>
        <w:ind w:left="937" w:hanging="822"/>
      </w:pPr>
      <w:rPr>
        <w:rFonts w:ascii="Georgia" w:hAnsi="Georgia" w:cs="Georgia"/>
        <w:b/>
        <w:bCs/>
        <w:w w:val="96"/>
        <w:sz w:val="24"/>
        <w:szCs w:val="24"/>
      </w:rPr>
    </w:lvl>
    <w:lvl w:ilvl="3">
      <w:numFmt w:val="bullet"/>
      <w:lvlText w:val="•"/>
      <w:lvlJc w:val="left"/>
      <w:pPr>
        <w:ind w:left="701" w:hanging="237"/>
      </w:pPr>
      <w:rPr>
        <w:rFonts w:ascii="Lucida Sans Unicode" w:hAnsi="Lucida Sans Unicode"/>
        <w:b w:val="0"/>
        <w:w w:val="78"/>
        <w:sz w:val="24"/>
      </w:rPr>
    </w:lvl>
    <w:lvl w:ilvl="4">
      <w:numFmt w:val="bullet"/>
      <w:lvlText w:val="–"/>
      <w:lvlJc w:val="left"/>
      <w:pPr>
        <w:ind w:left="1216" w:hanging="252"/>
      </w:pPr>
      <w:rPr>
        <w:rFonts w:ascii="Georgia" w:hAnsi="Georgia"/>
        <w:b/>
        <w:w w:val="79"/>
        <w:sz w:val="24"/>
      </w:rPr>
    </w:lvl>
    <w:lvl w:ilvl="5">
      <w:numFmt w:val="bullet"/>
      <w:lvlText w:val="•"/>
      <w:lvlJc w:val="left"/>
      <w:pPr>
        <w:ind w:left="4060" w:hanging="252"/>
      </w:pPr>
    </w:lvl>
    <w:lvl w:ilvl="6">
      <w:numFmt w:val="bullet"/>
      <w:lvlText w:val="•"/>
      <w:lvlJc w:val="left"/>
      <w:pPr>
        <w:ind w:left="5008" w:hanging="252"/>
      </w:pPr>
    </w:lvl>
    <w:lvl w:ilvl="7">
      <w:numFmt w:val="bullet"/>
      <w:lvlText w:val="•"/>
      <w:lvlJc w:val="left"/>
      <w:pPr>
        <w:ind w:left="5956" w:hanging="252"/>
      </w:pPr>
    </w:lvl>
    <w:lvl w:ilvl="8">
      <w:numFmt w:val="bullet"/>
      <w:lvlText w:val="•"/>
      <w:lvlJc w:val="left"/>
      <w:pPr>
        <w:ind w:left="6904" w:hanging="252"/>
      </w:pPr>
    </w:lvl>
  </w:abstractNum>
  <w:abstractNum w:abstractNumId="5">
    <w:nsid w:val="00000408"/>
    <w:multiLevelType w:val="multilevel"/>
    <w:tmpl w:val="0000088B"/>
    <w:lvl w:ilvl="0">
      <w:start w:val="3"/>
      <w:numFmt w:val="decimal"/>
      <w:lvlText w:val="%1"/>
      <w:lvlJc w:val="left"/>
      <w:pPr>
        <w:ind w:left="851" w:hanging="736"/>
      </w:pPr>
      <w:rPr>
        <w:rFonts w:cs="Times New Roman"/>
      </w:rPr>
    </w:lvl>
    <w:lvl w:ilvl="1">
      <w:start w:val="4"/>
      <w:numFmt w:val="decimal"/>
      <w:lvlText w:val="%1.%2"/>
      <w:lvlJc w:val="left"/>
      <w:pPr>
        <w:ind w:left="851" w:hanging="736"/>
      </w:pPr>
      <w:rPr>
        <w:rFonts w:ascii="Georgia" w:hAnsi="Georgia" w:cs="Georgia"/>
        <w:b/>
        <w:bCs/>
        <w:w w:val="91"/>
        <w:sz w:val="28"/>
        <w:szCs w:val="28"/>
      </w:rPr>
    </w:lvl>
    <w:lvl w:ilvl="2">
      <w:numFmt w:val="bullet"/>
      <w:lvlText w:val="•"/>
      <w:lvlJc w:val="left"/>
      <w:pPr>
        <w:ind w:left="701" w:hanging="237"/>
      </w:pPr>
      <w:rPr>
        <w:rFonts w:ascii="Lucida Sans Unicode" w:hAnsi="Lucida Sans Unicode"/>
        <w:b w:val="0"/>
        <w:w w:val="78"/>
        <w:sz w:val="24"/>
      </w:rPr>
    </w:lvl>
    <w:lvl w:ilvl="3">
      <w:numFmt w:val="bullet"/>
      <w:lvlText w:val="•"/>
      <w:lvlJc w:val="left"/>
      <w:pPr>
        <w:ind w:left="2617" w:hanging="237"/>
      </w:pPr>
    </w:lvl>
    <w:lvl w:ilvl="4">
      <w:numFmt w:val="bullet"/>
      <w:lvlText w:val="•"/>
      <w:lvlJc w:val="left"/>
      <w:pPr>
        <w:ind w:left="3500" w:hanging="237"/>
      </w:pPr>
    </w:lvl>
    <w:lvl w:ilvl="5">
      <w:numFmt w:val="bullet"/>
      <w:lvlText w:val="•"/>
      <w:lvlJc w:val="left"/>
      <w:pPr>
        <w:ind w:left="4384" w:hanging="237"/>
      </w:pPr>
    </w:lvl>
    <w:lvl w:ilvl="6">
      <w:numFmt w:val="bullet"/>
      <w:lvlText w:val="•"/>
      <w:lvlJc w:val="left"/>
      <w:pPr>
        <w:ind w:left="5267" w:hanging="237"/>
      </w:pPr>
    </w:lvl>
    <w:lvl w:ilvl="7">
      <w:numFmt w:val="bullet"/>
      <w:lvlText w:val="•"/>
      <w:lvlJc w:val="left"/>
      <w:pPr>
        <w:ind w:left="6150" w:hanging="237"/>
      </w:pPr>
    </w:lvl>
    <w:lvl w:ilvl="8">
      <w:numFmt w:val="bullet"/>
      <w:lvlText w:val="•"/>
      <w:lvlJc w:val="left"/>
      <w:pPr>
        <w:ind w:left="7033" w:hanging="237"/>
      </w:pPr>
    </w:lvl>
  </w:abstractNum>
  <w:abstractNum w:abstractNumId="6">
    <w:nsid w:val="00000409"/>
    <w:multiLevelType w:val="multilevel"/>
    <w:tmpl w:val="0000088C"/>
    <w:lvl w:ilvl="0">
      <w:start w:val="3"/>
      <w:numFmt w:val="decimal"/>
      <w:lvlText w:val="%1"/>
      <w:lvlJc w:val="left"/>
      <w:pPr>
        <w:ind w:left="937" w:hanging="822"/>
      </w:pPr>
      <w:rPr>
        <w:rFonts w:cs="Times New Roman"/>
      </w:rPr>
    </w:lvl>
    <w:lvl w:ilvl="1">
      <w:start w:val="4"/>
      <w:numFmt w:val="decimal"/>
      <w:lvlText w:val="%1.%2"/>
      <w:lvlJc w:val="left"/>
      <w:pPr>
        <w:ind w:left="937" w:hanging="822"/>
      </w:pPr>
      <w:rPr>
        <w:rFonts w:cs="Times New Roman"/>
      </w:rPr>
    </w:lvl>
    <w:lvl w:ilvl="2">
      <w:start w:val="1"/>
      <w:numFmt w:val="decimal"/>
      <w:lvlText w:val="%1.%2.%3"/>
      <w:lvlJc w:val="left"/>
      <w:pPr>
        <w:ind w:left="937" w:hanging="822"/>
      </w:pPr>
      <w:rPr>
        <w:rFonts w:ascii="Georgia" w:hAnsi="Georgia" w:cs="Georgia"/>
        <w:b/>
        <w:bCs/>
        <w:w w:val="95"/>
        <w:sz w:val="24"/>
        <w:szCs w:val="24"/>
      </w:rPr>
    </w:lvl>
    <w:lvl w:ilvl="3">
      <w:numFmt w:val="bullet"/>
      <w:lvlText w:val="•"/>
      <w:lvlJc w:val="left"/>
      <w:pPr>
        <w:ind w:left="701" w:hanging="237"/>
      </w:pPr>
      <w:rPr>
        <w:rFonts w:ascii="Lucida Sans Unicode" w:hAnsi="Lucida Sans Unicode"/>
        <w:b w:val="0"/>
        <w:w w:val="78"/>
        <w:sz w:val="24"/>
      </w:rPr>
    </w:lvl>
    <w:lvl w:ilvl="4">
      <w:numFmt w:val="bullet"/>
      <w:lvlText w:val="–"/>
      <w:lvlJc w:val="left"/>
      <w:pPr>
        <w:ind w:left="1216" w:hanging="252"/>
      </w:pPr>
      <w:rPr>
        <w:rFonts w:ascii="Georgia" w:hAnsi="Georgia"/>
        <w:b/>
        <w:w w:val="79"/>
        <w:sz w:val="24"/>
      </w:rPr>
    </w:lvl>
    <w:lvl w:ilvl="5">
      <w:numFmt w:val="bullet"/>
      <w:lvlText w:val="•"/>
      <w:lvlJc w:val="left"/>
      <w:pPr>
        <w:ind w:left="4060" w:hanging="252"/>
      </w:pPr>
    </w:lvl>
    <w:lvl w:ilvl="6">
      <w:numFmt w:val="bullet"/>
      <w:lvlText w:val="•"/>
      <w:lvlJc w:val="left"/>
      <w:pPr>
        <w:ind w:left="5008" w:hanging="252"/>
      </w:pPr>
    </w:lvl>
    <w:lvl w:ilvl="7">
      <w:numFmt w:val="bullet"/>
      <w:lvlText w:val="•"/>
      <w:lvlJc w:val="left"/>
      <w:pPr>
        <w:ind w:left="5956" w:hanging="252"/>
      </w:pPr>
    </w:lvl>
    <w:lvl w:ilvl="8">
      <w:numFmt w:val="bullet"/>
      <w:lvlText w:val="•"/>
      <w:lvlJc w:val="left"/>
      <w:pPr>
        <w:ind w:left="6904" w:hanging="252"/>
      </w:pPr>
    </w:lvl>
  </w:abstractNum>
  <w:abstractNum w:abstractNumId="7">
    <w:nsid w:val="0000040A"/>
    <w:multiLevelType w:val="multilevel"/>
    <w:tmpl w:val="0000088D"/>
    <w:lvl w:ilvl="0">
      <w:start w:val="3"/>
      <w:numFmt w:val="decimal"/>
      <w:lvlText w:val="%1"/>
      <w:lvlJc w:val="left"/>
      <w:pPr>
        <w:ind w:left="851" w:hanging="736"/>
      </w:pPr>
      <w:rPr>
        <w:rFonts w:cs="Times New Roman"/>
      </w:rPr>
    </w:lvl>
    <w:lvl w:ilvl="1">
      <w:start w:val="5"/>
      <w:numFmt w:val="decimal"/>
      <w:lvlText w:val="%1.%2"/>
      <w:lvlJc w:val="left"/>
      <w:pPr>
        <w:ind w:left="851" w:hanging="736"/>
      </w:pPr>
      <w:rPr>
        <w:rFonts w:ascii="Georgia" w:hAnsi="Georgia" w:cs="Georgia"/>
        <w:b/>
        <w:bCs/>
        <w:w w:val="94"/>
        <w:sz w:val="28"/>
        <w:szCs w:val="28"/>
      </w:rPr>
    </w:lvl>
    <w:lvl w:ilvl="2">
      <w:numFmt w:val="bullet"/>
      <w:lvlText w:val="•"/>
      <w:lvlJc w:val="left"/>
      <w:pPr>
        <w:ind w:left="701" w:hanging="237"/>
      </w:pPr>
      <w:rPr>
        <w:rFonts w:ascii="Lucida Sans Unicode" w:hAnsi="Lucida Sans Unicode"/>
        <w:b w:val="0"/>
        <w:w w:val="78"/>
        <w:sz w:val="24"/>
      </w:rPr>
    </w:lvl>
    <w:lvl w:ilvl="3">
      <w:numFmt w:val="bullet"/>
      <w:lvlText w:val="–"/>
      <w:lvlJc w:val="left"/>
      <w:pPr>
        <w:ind w:left="1216" w:hanging="252"/>
      </w:pPr>
      <w:rPr>
        <w:rFonts w:ascii="Georgia" w:hAnsi="Georgia"/>
        <w:b/>
        <w:w w:val="79"/>
        <w:sz w:val="24"/>
      </w:rPr>
    </w:lvl>
    <w:lvl w:ilvl="4">
      <w:numFmt w:val="bullet"/>
      <w:lvlText w:val="•"/>
      <w:lvlJc w:val="left"/>
      <w:pPr>
        <w:ind w:left="3112" w:hanging="252"/>
      </w:pPr>
    </w:lvl>
    <w:lvl w:ilvl="5">
      <w:numFmt w:val="bullet"/>
      <w:lvlText w:val="•"/>
      <w:lvlJc w:val="left"/>
      <w:pPr>
        <w:ind w:left="4060" w:hanging="252"/>
      </w:pPr>
    </w:lvl>
    <w:lvl w:ilvl="6">
      <w:numFmt w:val="bullet"/>
      <w:lvlText w:val="•"/>
      <w:lvlJc w:val="left"/>
      <w:pPr>
        <w:ind w:left="5008" w:hanging="252"/>
      </w:pPr>
    </w:lvl>
    <w:lvl w:ilvl="7">
      <w:numFmt w:val="bullet"/>
      <w:lvlText w:val="•"/>
      <w:lvlJc w:val="left"/>
      <w:pPr>
        <w:ind w:left="5956" w:hanging="252"/>
      </w:pPr>
    </w:lvl>
    <w:lvl w:ilvl="8">
      <w:numFmt w:val="bullet"/>
      <w:lvlText w:val="•"/>
      <w:lvlJc w:val="left"/>
      <w:pPr>
        <w:ind w:left="6904" w:hanging="252"/>
      </w:pPr>
    </w:lvl>
  </w:abstractNum>
  <w:abstractNum w:abstractNumId="8">
    <w:nsid w:val="042A5CAA"/>
    <w:multiLevelType w:val="multilevel"/>
    <w:tmpl w:val="FF60B204"/>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CE850E5"/>
    <w:multiLevelType w:val="multilevel"/>
    <w:tmpl w:val="11705330"/>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0D04F9"/>
    <w:multiLevelType w:val="hybridMultilevel"/>
    <w:tmpl w:val="C6C8755A"/>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C5B0151"/>
    <w:multiLevelType w:val="hybridMultilevel"/>
    <w:tmpl w:val="7D9E99FA"/>
    <w:lvl w:ilvl="0" w:tplc="CBBC659A">
      <w:start w:val="1"/>
      <w:numFmt w:val="decimal"/>
      <w:lvlText w:val="%1.1"/>
      <w:lvlJc w:val="left"/>
      <w:pPr>
        <w:ind w:left="180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1F135D5D"/>
    <w:multiLevelType w:val="multilevel"/>
    <w:tmpl w:val="C28E7500"/>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F194703"/>
    <w:multiLevelType w:val="hybridMultilevel"/>
    <w:tmpl w:val="A0FC7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791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FA81E84"/>
    <w:multiLevelType w:val="hybridMultilevel"/>
    <w:tmpl w:val="B1361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2077B7"/>
    <w:multiLevelType w:val="hybridMultilevel"/>
    <w:tmpl w:val="DC6824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8004D8E"/>
    <w:multiLevelType w:val="hybridMultilevel"/>
    <w:tmpl w:val="E57088CC"/>
    <w:lvl w:ilvl="0" w:tplc="D1684406">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9A318F0"/>
    <w:multiLevelType w:val="hybridMultilevel"/>
    <w:tmpl w:val="17FA2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F35C72"/>
    <w:multiLevelType w:val="hybridMultilevel"/>
    <w:tmpl w:val="7A5A5A1C"/>
    <w:lvl w:ilvl="0" w:tplc="1B54D7D4">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3FE56FB"/>
    <w:multiLevelType w:val="multilevel"/>
    <w:tmpl w:val="DBF832B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i w:val="0"/>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C7B7728"/>
    <w:multiLevelType w:val="hybridMultilevel"/>
    <w:tmpl w:val="4850AD26"/>
    <w:lvl w:ilvl="0" w:tplc="CBBC659A">
      <w:start w:val="1"/>
      <w:numFmt w:val="decimal"/>
      <w:lvlText w:val="%1.1"/>
      <w:lvlJc w:val="left"/>
      <w:pPr>
        <w:ind w:left="720" w:hanging="360"/>
      </w:pPr>
      <w:rPr>
        <w:rFonts w:hint="default"/>
      </w:rPr>
    </w:lvl>
    <w:lvl w:ilvl="1" w:tplc="CBBC659A">
      <w:start w:val="1"/>
      <w:numFmt w:val="decimal"/>
      <w:lvlText w:val="%2.1"/>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CB81828"/>
    <w:multiLevelType w:val="hybridMultilevel"/>
    <w:tmpl w:val="C4A8E9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8B477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C9D69BA"/>
    <w:multiLevelType w:val="hybridMultilevel"/>
    <w:tmpl w:val="791C95BA"/>
    <w:lvl w:ilvl="0" w:tplc="B1D25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8A7C0D"/>
    <w:multiLevelType w:val="multilevel"/>
    <w:tmpl w:val="2D3A9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83066A3"/>
    <w:multiLevelType w:val="hybridMultilevel"/>
    <w:tmpl w:val="3BC0B9D2"/>
    <w:lvl w:ilvl="0" w:tplc="FAC865EA">
      <w:start w:val="1"/>
      <w:numFmt w:val="decimal"/>
      <w:lvlText w:val="%1."/>
      <w:lvlJc w:val="left"/>
      <w:pPr>
        <w:ind w:left="720" w:hanging="360"/>
      </w:pPr>
      <w:rPr>
        <w:rFonts w:hint="default"/>
      </w:rPr>
    </w:lvl>
    <w:lvl w:ilvl="1" w:tplc="CBBC659A">
      <w:start w:val="1"/>
      <w:numFmt w:val="decimal"/>
      <w:lvlText w:val="%2.1"/>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9A96A19"/>
    <w:multiLevelType w:val="hybridMultilevel"/>
    <w:tmpl w:val="1E725ED2"/>
    <w:lvl w:ilvl="0" w:tplc="CBBC659A">
      <w:start w:val="1"/>
      <w:numFmt w:val="decimal"/>
      <w:lvlText w:val="%1.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A663179"/>
    <w:multiLevelType w:val="hybridMultilevel"/>
    <w:tmpl w:val="7AACA76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5B244D9A"/>
    <w:multiLevelType w:val="multilevel"/>
    <w:tmpl w:val="C28E7500"/>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6BE664E"/>
    <w:multiLevelType w:val="multilevel"/>
    <w:tmpl w:val="FF60B204"/>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7310B8D"/>
    <w:multiLevelType w:val="hybridMultilevel"/>
    <w:tmpl w:val="CBFE5EA4"/>
    <w:lvl w:ilvl="0" w:tplc="D24C50D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nsid w:val="7047141E"/>
    <w:multiLevelType w:val="hybridMultilevel"/>
    <w:tmpl w:val="0896D7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568785F"/>
    <w:multiLevelType w:val="hybridMultilevel"/>
    <w:tmpl w:val="F932980C"/>
    <w:lvl w:ilvl="0" w:tplc="ABBA9732">
      <w:start w:val="1"/>
      <w:numFmt w:val="decimal"/>
      <w:lvlText w:val="%1."/>
      <w:lvlJc w:val="left"/>
      <w:pPr>
        <w:ind w:left="1080" w:hanging="360"/>
      </w:pPr>
      <w:rPr>
        <w:rFonts w:hint="default"/>
      </w:rPr>
    </w:lvl>
    <w:lvl w:ilvl="1" w:tplc="CBBC659A">
      <w:start w:val="1"/>
      <w:numFmt w:val="decimal"/>
      <w:lvlText w:val="%2.1"/>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92E206B"/>
    <w:multiLevelType w:val="hybridMultilevel"/>
    <w:tmpl w:val="AB30D0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B3D2FE7"/>
    <w:multiLevelType w:val="hybridMultilevel"/>
    <w:tmpl w:val="2D3A9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5"/>
  </w:num>
  <w:num w:numId="5">
    <w:abstractNumId w:val="4"/>
  </w:num>
  <w:num w:numId="6">
    <w:abstractNumId w:val="3"/>
  </w:num>
  <w:num w:numId="7">
    <w:abstractNumId w:val="2"/>
  </w:num>
  <w:num w:numId="8">
    <w:abstractNumId w:val="17"/>
  </w:num>
  <w:num w:numId="9">
    <w:abstractNumId w:val="13"/>
  </w:num>
  <w:num w:numId="10">
    <w:abstractNumId w:val="26"/>
  </w:num>
  <w:num w:numId="11">
    <w:abstractNumId w:val="11"/>
  </w:num>
  <w:num w:numId="12">
    <w:abstractNumId w:val="27"/>
  </w:num>
  <w:num w:numId="13">
    <w:abstractNumId w:val="21"/>
  </w:num>
  <w:num w:numId="14">
    <w:abstractNumId w:val="19"/>
  </w:num>
  <w:num w:numId="15">
    <w:abstractNumId w:val="20"/>
  </w:num>
  <w:num w:numId="16">
    <w:abstractNumId w:val="33"/>
  </w:num>
  <w:num w:numId="17">
    <w:abstractNumId w:val="14"/>
  </w:num>
  <w:num w:numId="18">
    <w:abstractNumId w:val="23"/>
  </w:num>
  <w:num w:numId="19">
    <w:abstractNumId w:val="9"/>
  </w:num>
  <w:num w:numId="20">
    <w:abstractNumId w:val="12"/>
  </w:num>
  <w:num w:numId="21">
    <w:abstractNumId w:val="29"/>
  </w:num>
  <w:num w:numId="22">
    <w:abstractNumId w:val="34"/>
  </w:num>
  <w:num w:numId="23">
    <w:abstractNumId w:val="22"/>
  </w:num>
  <w:num w:numId="24">
    <w:abstractNumId w:val="15"/>
  </w:num>
  <w:num w:numId="25">
    <w:abstractNumId w:val="18"/>
  </w:num>
  <w:num w:numId="26">
    <w:abstractNumId w:val="30"/>
  </w:num>
  <w:num w:numId="27">
    <w:abstractNumId w:val="8"/>
  </w:num>
  <w:num w:numId="28">
    <w:abstractNumId w:val="31"/>
  </w:num>
  <w:num w:numId="29">
    <w:abstractNumId w:val="24"/>
  </w:num>
  <w:num w:numId="30">
    <w:abstractNumId w:val="10"/>
  </w:num>
  <w:num w:numId="31">
    <w:abstractNumId w:val="16"/>
  </w:num>
  <w:num w:numId="32">
    <w:abstractNumId w:val="32"/>
  </w:num>
  <w:num w:numId="33">
    <w:abstractNumId w:val="0"/>
  </w:num>
  <w:num w:numId="34">
    <w:abstractNumId w:val="35"/>
  </w:num>
  <w:num w:numId="35">
    <w:abstractNumId w:val="25"/>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B"/>
    <w:rsid w:val="000046B1"/>
    <w:rsid w:val="00007917"/>
    <w:rsid w:val="00020BD4"/>
    <w:rsid w:val="0002178F"/>
    <w:rsid w:val="00034E00"/>
    <w:rsid w:val="000355D7"/>
    <w:rsid w:val="000404DE"/>
    <w:rsid w:val="000418B5"/>
    <w:rsid w:val="00046AB6"/>
    <w:rsid w:val="00060D3A"/>
    <w:rsid w:val="00067067"/>
    <w:rsid w:val="000710EA"/>
    <w:rsid w:val="0007412F"/>
    <w:rsid w:val="00074969"/>
    <w:rsid w:val="00074C34"/>
    <w:rsid w:val="00083B6B"/>
    <w:rsid w:val="00083CBD"/>
    <w:rsid w:val="0008573B"/>
    <w:rsid w:val="00085E78"/>
    <w:rsid w:val="0008776B"/>
    <w:rsid w:val="00092AB4"/>
    <w:rsid w:val="00096761"/>
    <w:rsid w:val="000978E8"/>
    <w:rsid w:val="00097E07"/>
    <w:rsid w:val="000A2495"/>
    <w:rsid w:val="000A312B"/>
    <w:rsid w:val="000A4402"/>
    <w:rsid w:val="000A480E"/>
    <w:rsid w:val="000A6141"/>
    <w:rsid w:val="000B1A53"/>
    <w:rsid w:val="000C38A6"/>
    <w:rsid w:val="000C3EED"/>
    <w:rsid w:val="000C46F6"/>
    <w:rsid w:val="000D7440"/>
    <w:rsid w:val="000E176A"/>
    <w:rsid w:val="000E5A65"/>
    <w:rsid w:val="000F5507"/>
    <w:rsid w:val="00116450"/>
    <w:rsid w:val="00126148"/>
    <w:rsid w:val="00134656"/>
    <w:rsid w:val="001415EA"/>
    <w:rsid w:val="00142479"/>
    <w:rsid w:val="00146825"/>
    <w:rsid w:val="00150C91"/>
    <w:rsid w:val="00151557"/>
    <w:rsid w:val="0016245A"/>
    <w:rsid w:val="00162CC7"/>
    <w:rsid w:val="00163858"/>
    <w:rsid w:val="001925C0"/>
    <w:rsid w:val="00194267"/>
    <w:rsid w:val="00195E2C"/>
    <w:rsid w:val="001A085C"/>
    <w:rsid w:val="001A0D86"/>
    <w:rsid w:val="001A13D5"/>
    <w:rsid w:val="001A3D04"/>
    <w:rsid w:val="001A3DA5"/>
    <w:rsid w:val="001A4A5C"/>
    <w:rsid w:val="001C5484"/>
    <w:rsid w:val="001D15EF"/>
    <w:rsid w:val="001E0F74"/>
    <w:rsid w:val="001E60F8"/>
    <w:rsid w:val="001F343B"/>
    <w:rsid w:val="001F6656"/>
    <w:rsid w:val="00203EBD"/>
    <w:rsid w:val="002046FA"/>
    <w:rsid w:val="00205361"/>
    <w:rsid w:val="00206F40"/>
    <w:rsid w:val="00213232"/>
    <w:rsid w:val="00217E62"/>
    <w:rsid w:val="0022559C"/>
    <w:rsid w:val="0023106B"/>
    <w:rsid w:val="00231216"/>
    <w:rsid w:val="002321BA"/>
    <w:rsid w:val="002324B1"/>
    <w:rsid w:val="00233F11"/>
    <w:rsid w:val="00241336"/>
    <w:rsid w:val="00244D5A"/>
    <w:rsid w:val="00245134"/>
    <w:rsid w:val="00246CD2"/>
    <w:rsid w:val="00256E01"/>
    <w:rsid w:val="002617BF"/>
    <w:rsid w:val="00262B18"/>
    <w:rsid w:val="00263E4A"/>
    <w:rsid w:val="002657E0"/>
    <w:rsid w:val="00266D2D"/>
    <w:rsid w:val="00277A51"/>
    <w:rsid w:val="00285088"/>
    <w:rsid w:val="002908E4"/>
    <w:rsid w:val="00292F33"/>
    <w:rsid w:val="002933BD"/>
    <w:rsid w:val="00293519"/>
    <w:rsid w:val="0029376C"/>
    <w:rsid w:val="002A3405"/>
    <w:rsid w:val="002A3F5E"/>
    <w:rsid w:val="002B0AA2"/>
    <w:rsid w:val="002B64E3"/>
    <w:rsid w:val="002B7F94"/>
    <w:rsid w:val="002C4AC2"/>
    <w:rsid w:val="002D046C"/>
    <w:rsid w:val="002E734A"/>
    <w:rsid w:val="002F156F"/>
    <w:rsid w:val="002F54F7"/>
    <w:rsid w:val="002F675C"/>
    <w:rsid w:val="002F7B8E"/>
    <w:rsid w:val="0031003A"/>
    <w:rsid w:val="00310630"/>
    <w:rsid w:val="00312476"/>
    <w:rsid w:val="00320E56"/>
    <w:rsid w:val="00333B43"/>
    <w:rsid w:val="00335CA6"/>
    <w:rsid w:val="003429C9"/>
    <w:rsid w:val="00343E57"/>
    <w:rsid w:val="00344599"/>
    <w:rsid w:val="0035133E"/>
    <w:rsid w:val="00364412"/>
    <w:rsid w:val="00365F4E"/>
    <w:rsid w:val="003709FB"/>
    <w:rsid w:val="00370BAE"/>
    <w:rsid w:val="00377530"/>
    <w:rsid w:val="00385CEB"/>
    <w:rsid w:val="003903CB"/>
    <w:rsid w:val="00390A62"/>
    <w:rsid w:val="00395BF9"/>
    <w:rsid w:val="003B0C3F"/>
    <w:rsid w:val="003B149D"/>
    <w:rsid w:val="003D20BE"/>
    <w:rsid w:val="003D713F"/>
    <w:rsid w:val="003E0B39"/>
    <w:rsid w:val="003E2006"/>
    <w:rsid w:val="003E6CA4"/>
    <w:rsid w:val="003F04DA"/>
    <w:rsid w:val="003F5550"/>
    <w:rsid w:val="003F6016"/>
    <w:rsid w:val="0040491F"/>
    <w:rsid w:val="00417C65"/>
    <w:rsid w:val="00422C30"/>
    <w:rsid w:val="00425BD8"/>
    <w:rsid w:val="00425D0D"/>
    <w:rsid w:val="00426914"/>
    <w:rsid w:val="004304EC"/>
    <w:rsid w:val="0043275F"/>
    <w:rsid w:val="00435F0E"/>
    <w:rsid w:val="00441E3A"/>
    <w:rsid w:val="00445378"/>
    <w:rsid w:val="004466B9"/>
    <w:rsid w:val="004524CA"/>
    <w:rsid w:val="00457A9B"/>
    <w:rsid w:val="004616BE"/>
    <w:rsid w:val="00467D70"/>
    <w:rsid w:val="00472C50"/>
    <w:rsid w:val="00474EEB"/>
    <w:rsid w:val="00481175"/>
    <w:rsid w:val="0048272C"/>
    <w:rsid w:val="00484A54"/>
    <w:rsid w:val="004864D1"/>
    <w:rsid w:val="00487C90"/>
    <w:rsid w:val="00490285"/>
    <w:rsid w:val="00491BE2"/>
    <w:rsid w:val="0049404B"/>
    <w:rsid w:val="00495DEC"/>
    <w:rsid w:val="004960D4"/>
    <w:rsid w:val="004B0B8C"/>
    <w:rsid w:val="004C4990"/>
    <w:rsid w:val="004D554A"/>
    <w:rsid w:val="004E248D"/>
    <w:rsid w:val="004E48BE"/>
    <w:rsid w:val="004E49E2"/>
    <w:rsid w:val="004F132A"/>
    <w:rsid w:val="004F3340"/>
    <w:rsid w:val="004F6CC9"/>
    <w:rsid w:val="00502600"/>
    <w:rsid w:val="00503A85"/>
    <w:rsid w:val="005079D5"/>
    <w:rsid w:val="005132D2"/>
    <w:rsid w:val="0051522C"/>
    <w:rsid w:val="0051595B"/>
    <w:rsid w:val="005274EA"/>
    <w:rsid w:val="00531AA7"/>
    <w:rsid w:val="005354DB"/>
    <w:rsid w:val="00541D33"/>
    <w:rsid w:val="005562A4"/>
    <w:rsid w:val="00557E90"/>
    <w:rsid w:val="00570DB6"/>
    <w:rsid w:val="00586BD1"/>
    <w:rsid w:val="005877BD"/>
    <w:rsid w:val="005B201F"/>
    <w:rsid w:val="005B54DA"/>
    <w:rsid w:val="005C08A4"/>
    <w:rsid w:val="005C24B1"/>
    <w:rsid w:val="005D051F"/>
    <w:rsid w:val="005E271F"/>
    <w:rsid w:val="005F1472"/>
    <w:rsid w:val="005F243F"/>
    <w:rsid w:val="006035E8"/>
    <w:rsid w:val="006243CC"/>
    <w:rsid w:val="00624D64"/>
    <w:rsid w:val="0063554B"/>
    <w:rsid w:val="0064079A"/>
    <w:rsid w:val="006469FA"/>
    <w:rsid w:val="00646A77"/>
    <w:rsid w:val="00652681"/>
    <w:rsid w:val="0065326C"/>
    <w:rsid w:val="00660ABD"/>
    <w:rsid w:val="00660FDA"/>
    <w:rsid w:val="006646FB"/>
    <w:rsid w:val="00664C9E"/>
    <w:rsid w:val="00670A74"/>
    <w:rsid w:val="006831B9"/>
    <w:rsid w:val="00687CF5"/>
    <w:rsid w:val="00691910"/>
    <w:rsid w:val="00693881"/>
    <w:rsid w:val="006979CC"/>
    <w:rsid w:val="006A32BC"/>
    <w:rsid w:val="006A3EF8"/>
    <w:rsid w:val="006A6D27"/>
    <w:rsid w:val="006A781D"/>
    <w:rsid w:val="006B46F4"/>
    <w:rsid w:val="006F009A"/>
    <w:rsid w:val="006F099B"/>
    <w:rsid w:val="00700E9B"/>
    <w:rsid w:val="00720E18"/>
    <w:rsid w:val="00721889"/>
    <w:rsid w:val="0072217E"/>
    <w:rsid w:val="007303FA"/>
    <w:rsid w:val="0073052A"/>
    <w:rsid w:val="0073286B"/>
    <w:rsid w:val="00742709"/>
    <w:rsid w:val="007456B6"/>
    <w:rsid w:val="00757958"/>
    <w:rsid w:val="00760D6C"/>
    <w:rsid w:val="007671C8"/>
    <w:rsid w:val="00767881"/>
    <w:rsid w:val="00770BAF"/>
    <w:rsid w:val="007731FF"/>
    <w:rsid w:val="00793BB4"/>
    <w:rsid w:val="007A33B9"/>
    <w:rsid w:val="007A33ED"/>
    <w:rsid w:val="007A3FBF"/>
    <w:rsid w:val="007A4D77"/>
    <w:rsid w:val="007A685B"/>
    <w:rsid w:val="007B6FE7"/>
    <w:rsid w:val="007C21FC"/>
    <w:rsid w:val="007C5832"/>
    <w:rsid w:val="007D1251"/>
    <w:rsid w:val="007D3101"/>
    <w:rsid w:val="007D4CA9"/>
    <w:rsid w:val="007D4ECF"/>
    <w:rsid w:val="007D7A9C"/>
    <w:rsid w:val="007E1D07"/>
    <w:rsid w:val="007E2FC6"/>
    <w:rsid w:val="007F0BFB"/>
    <w:rsid w:val="007F3D74"/>
    <w:rsid w:val="007F4A66"/>
    <w:rsid w:val="0080042B"/>
    <w:rsid w:val="00804079"/>
    <w:rsid w:val="00811906"/>
    <w:rsid w:val="0081521E"/>
    <w:rsid w:val="00824A07"/>
    <w:rsid w:val="00825854"/>
    <w:rsid w:val="00826EF2"/>
    <w:rsid w:val="00834E54"/>
    <w:rsid w:val="008368AB"/>
    <w:rsid w:val="00836B39"/>
    <w:rsid w:val="00840FA6"/>
    <w:rsid w:val="008459DC"/>
    <w:rsid w:val="00851F96"/>
    <w:rsid w:val="0085369C"/>
    <w:rsid w:val="0087544B"/>
    <w:rsid w:val="00875761"/>
    <w:rsid w:val="0088356A"/>
    <w:rsid w:val="00892DC5"/>
    <w:rsid w:val="00893A1D"/>
    <w:rsid w:val="0089541C"/>
    <w:rsid w:val="00896136"/>
    <w:rsid w:val="008A1EBF"/>
    <w:rsid w:val="008B0941"/>
    <w:rsid w:val="008B3561"/>
    <w:rsid w:val="008B57EC"/>
    <w:rsid w:val="008C7510"/>
    <w:rsid w:val="008D3072"/>
    <w:rsid w:val="008D352B"/>
    <w:rsid w:val="008D7480"/>
    <w:rsid w:val="008E06CD"/>
    <w:rsid w:val="008F08DD"/>
    <w:rsid w:val="00902BB2"/>
    <w:rsid w:val="0090326B"/>
    <w:rsid w:val="00906320"/>
    <w:rsid w:val="009123CD"/>
    <w:rsid w:val="00913410"/>
    <w:rsid w:val="00921BBC"/>
    <w:rsid w:val="00927A54"/>
    <w:rsid w:val="00931C1E"/>
    <w:rsid w:val="00935256"/>
    <w:rsid w:val="009353FB"/>
    <w:rsid w:val="00935FD5"/>
    <w:rsid w:val="0094308E"/>
    <w:rsid w:val="00944123"/>
    <w:rsid w:val="00945F02"/>
    <w:rsid w:val="00954FFF"/>
    <w:rsid w:val="00961AAB"/>
    <w:rsid w:val="0096641D"/>
    <w:rsid w:val="009727BF"/>
    <w:rsid w:val="00975808"/>
    <w:rsid w:val="00976287"/>
    <w:rsid w:val="0097773B"/>
    <w:rsid w:val="009810DA"/>
    <w:rsid w:val="00993BAB"/>
    <w:rsid w:val="0099563A"/>
    <w:rsid w:val="00997D62"/>
    <w:rsid w:val="009A3BA6"/>
    <w:rsid w:val="009B4CEE"/>
    <w:rsid w:val="009B4DA9"/>
    <w:rsid w:val="009C0DAF"/>
    <w:rsid w:val="009C724E"/>
    <w:rsid w:val="009E086B"/>
    <w:rsid w:val="009E451F"/>
    <w:rsid w:val="009F3116"/>
    <w:rsid w:val="009F6382"/>
    <w:rsid w:val="00A05068"/>
    <w:rsid w:val="00A0571A"/>
    <w:rsid w:val="00A07C7A"/>
    <w:rsid w:val="00A10A0D"/>
    <w:rsid w:val="00A141BD"/>
    <w:rsid w:val="00A15982"/>
    <w:rsid w:val="00A204D5"/>
    <w:rsid w:val="00A2741D"/>
    <w:rsid w:val="00A350BA"/>
    <w:rsid w:val="00A43A35"/>
    <w:rsid w:val="00A46ED5"/>
    <w:rsid w:val="00A52019"/>
    <w:rsid w:val="00A52482"/>
    <w:rsid w:val="00A625A8"/>
    <w:rsid w:val="00A65853"/>
    <w:rsid w:val="00A71B60"/>
    <w:rsid w:val="00A72833"/>
    <w:rsid w:val="00A73EEE"/>
    <w:rsid w:val="00A753AC"/>
    <w:rsid w:val="00A762DD"/>
    <w:rsid w:val="00A76D8B"/>
    <w:rsid w:val="00A83606"/>
    <w:rsid w:val="00A844E7"/>
    <w:rsid w:val="00A863C8"/>
    <w:rsid w:val="00A87077"/>
    <w:rsid w:val="00A9151B"/>
    <w:rsid w:val="00A9756D"/>
    <w:rsid w:val="00AA100F"/>
    <w:rsid w:val="00AB4BCF"/>
    <w:rsid w:val="00AB75E1"/>
    <w:rsid w:val="00AC0940"/>
    <w:rsid w:val="00AC1970"/>
    <w:rsid w:val="00AC1DE5"/>
    <w:rsid w:val="00AC214F"/>
    <w:rsid w:val="00AC21FC"/>
    <w:rsid w:val="00AD4381"/>
    <w:rsid w:val="00AE2563"/>
    <w:rsid w:val="00AE3681"/>
    <w:rsid w:val="00AE49C3"/>
    <w:rsid w:val="00AE73E0"/>
    <w:rsid w:val="00AF4C30"/>
    <w:rsid w:val="00B0256F"/>
    <w:rsid w:val="00B02583"/>
    <w:rsid w:val="00B04ED1"/>
    <w:rsid w:val="00B16800"/>
    <w:rsid w:val="00B16BC7"/>
    <w:rsid w:val="00B17B96"/>
    <w:rsid w:val="00B228DF"/>
    <w:rsid w:val="00B321E4"/>
    <w:rsid w:val="00B3691C"/>
    <w:rsid w:val="00B417EA"/>
    <w:rsid w:val="00B429CF"/>
    <w:rsid w:val="00B42C75"/>
    <w:rsid w:val="00B448E4"/>
    <w:rsid w:val="00B478D0"/>
    <w:rsid w:val="00B5082E"/>
    <w:rsid w:val="00B53E80"/>
    <w:rsid w:val="00B5582B"/>
    <w:rsid w:val="00B7265B"/>
    <w:rsid w:val="00B76C19"/>
    <w:rsid w:val="00B84A11"/>
    <w:rsid w:val="00B8571E"/>
    <w:rsid w:val="00B94273"/>
    <w:rsid w:val="00B9608B"/>
    <w:rsid w:val="00B96CFD"/>
    <w:rsid w:val="00BA0287"/>
    <w:rsid w:val="00BA5B32"/>
    <w:rsid w:val="00BA701C"/>
    <w:rsid w:val="00BB0827"/>
    <w:rsid w:val="00BB372E"/>
    <w:rsid w:val="00BC00CA"/>
    <w:rsid w:val="00BD224B"/>
    <w:rsid w:val="00BD27BA"/>
    <w:rsid w:val="00BD52CA"/>
    <w:rsid w:val="00BE5C96"/>
    <w:rsid w:val="00BE61F7"/>
    <w:rsid w:val="00BE66BB"/>
    <w:rsid w:val="00BE74E5"/>
    <w:rsid w:val="00BF1921"/>
    <w:rsid w:val="00BF6982"/>
    <w:rsid w:val="00C00348"/>
    <w:rsid w:val="00C00D89"/>
    <w:rsid w:val="00C01DA1"/>
    <w:rsid w:val="00C20864"/>
    <w:rsid w:val="00C209FB"/>
    <w:rsid w:val="00C4061C"/>
    <w:rsid w:val="00C42CE5"/>
    <w:rsid w:val="00C43FCC"/>
    <w:rsid w:val="00C468E2"/>
    <w:rsid w:val="00C475B9"/>
    <w:rsid w:val="00C547FE"/>
    <w:rsid w:val="00C56262"/>
    <w:rsid w:val="00C57A70"/>
    <w:rsid w:val="00C63199"/>
    <w:rsid w:val="00C709D5"/>
    <w:rsid w:val="00C72111"/>
    <w:rsid w:val="00C72C43"/>
    <w:rsid w:val="00C74B4F"/>
    <w:rsid w:val="00C910F5"/>
    <w:rsid w:val="00C941A3"/>
    <w:rsid w:val="00C97A62"/>
    <w:rsid w:val="00CA05CC"/>
    <w:rsid w:val="00CA1B49"/>
    <w:rsid w:val="00CA2704"/>
    <w:rsid w:val="00CB4A27"/>
    <w:rsid w:val="00CB7A2E"/>
    <w:rsid w:val="00CC3D25"/>
    <w:rsid w:val="00CC3EAC"/>
    <w:rsid w:val="00CC499C"/>
    <w:rsid w:val="00CC4A86"/>
    <w:rsid w:val="00CD01AD"/>
    <w:rsid w:val="00CD17FE"/>
    <w:rsid w:val="00CE1AFC"/>
    <w:rsid w:val="00CE7652"/>
    <w:rsid w:val="00CF0793"/>
    <w:rsid w:val="00CF2419"/>
    <w:rsid w:val="00CF2A8B"/>
    <w:rsid w:val="00CF4937"/>
    <w:rsid w:val="00CF5DEE"/>
    <w:rsid w:val="00D0174B"/>
    <w:rsid w:val="00D11055"/>
    <w:rsid w:val="00D2350D"/>
    <w:rsid w:val="00D23709"/>
    <w:rsid w:val="00D2454E"/>
    <w:rsid w:val="00D351E6"/>
    <w:rsid w:val="00D35459"/>
    <w:rsid w:val="00D4276C"/>
    <w:rsid w:val="00D44BF1"/>
    <w:rsid w:val="00D4521F"/>
    <w:rsid w:val="00D50538"/>
    <w:rsid w:val="00D51A80"/>
    <w:rsid w:val="00D53706"/>
    <w:rsid w:val="00D612A1"/>
    <w:rsid w:val="00D612B7"/>
    <w:rsid w:val="00D61464"/>
    <w:rsid w:val="00D62031"/>
    <w:rsid w:val="00D64DB2"/>
    <w:rsid w:val="00D66E33"/>
    <w:rsid w:val="00D67DD7"/>
    <w:rsid w:val="00D75538"/>
    <w:rsid w:val="00D97348"/>
    <w:rsid w:val="00DA3B8E"/>
    <w:rsid w:val="00DB4A48"/>
    <w:rsid w:val="00DB7BC3"/>
    <w:rsid w:val="00DC172D"/>
    <w:rsid w:val="00DC2E37"/>
    <w:rsid w:val="00DC707A"/>
    <w:rsid w:val="00DD17FB"/>
    <w:rsid w:val="00DE3965"/>
    <w:rsid w:val="00DE4754"/>
    <w:rsid w:val="00DE5126"/>
    <w:rsid w:val="00DE59CD"/>
    <w:rsid w:val="00DF442E"/>
    <w:rsid w:val="00DF5F40"/>
    <w:rsid w:val="00E1146D"/>
    <w:rsid w:val="00E136E9"/>
    <w:rsid w:val="00E164BB"/>
    <w:rsid w:val="00E17AC5"/>
    <w:rsid w:val="00E21B7F"/>
    <w:rsid w:val="00E3190D"/>
    <w:rsid w:val="00E3464E"/>
    <w:rsid w:val="00E37E7C"/>
    <w:rsid w:val="00E44E92"/>
    <w:rsid w:val="00E51BEC"/>
    <w:rsid w:val="00E520B4"/>
    <w:rsid w:val="00E5473B"/>
    <w:rsid w:val="00E622E0"/>
    <w:rsid w:val="00E62500"/>
    <w:rsid w:val="00E64747"/>
    <w:rsid w:val="00E65D50"/>
    <w:rsid w:val="00E67CA2"/>
    <w:rsid w:val="00E7758E"/>
    <w:rsid w:val="00E838AB"/>
    <w:rsid w:val="00E92C26"/>
    <w:rsid w:val="00E95A3A"/>
    <w:rsid w:val="00E95CDB"/>
    <w:rsid w:val="00EA180A"/>
    <w:rsid w:val="00EA582E"/>
    <w:rsid w:val="00EB6601"/>
    <w:rsid w:val="00EB7B0A"/>
    <w:rsid w:val="00EC7853"/>
    <w:rsid w:val="00EC7D41"/>
    <w:rsid w:val="00ED1BED"/>
    <w:rsid w:val="00ED751F"/>
    <w:rsid w:val="00EE3E37"/>
    <w:rsid w:val="00EE46B3"/>
    <w:rsid w:val="00EE7FAC"/>
    <w:rsid w:val="00EF3AA8"/>
    <w:rsid w:val="00EF72B1"/>
    <w:rsid w:val="00F02365"/>
    <w:rsid w:val="00F10DD9"/>
    <w:rsid w:val="00F123B6"/>
    <w:rsid w:val="00F17D2F"/>
    <w:rsid w:val="00F276F9"/>
    <w:rsid w:val="00F317E0"/>
    <w:rsid w:val="00F33150"/>
    <w:rsid w:val="00F361BA"/>
    <w:rsid w:val="00F4199E"/>
    <w:rsid w:val="00F54655"/>
    <w:rsid w:val="00F618A4"/>
    <w:rsid w:val="00F65D42"/>
    <w:rsid w:val="00F710CE"/>
    <w:rsid w:val="00F7237D"/>
    <w:rsid w:val="00F7497E"/>
    <w:rsid w:val="00F832C0"/>
    <w:rsid w:val="00F84239"/>
    <w:rsid w:val="00F85338"/>
    <w:rsid w:val="00F8599E"/>
    <w:rsid w:val="00F87B72"/>
    <w:rsid w:val="00F90BC7"/>
    <w:rsid w:val="00F95A94"/>
    <w:rsid w:val="00FA1287"/>
    <w:rsid w:val="00FA43A4"/>
    <w:rsid w:val="00FA496E"/>
    <w:rsid w:val="00FB2492"/>
    <w:rsid w:val="00FB2C1C"/>
    <w:rsid w:val="00FB5D35"/>
    <w:rsid w:val="00FB633F"/>
    <w:rsid w:val="00FC21C0"/>
    <w:rsid w:val="00FC5693"/>
    <w:rsid w:val="00FC5EB6"/>
    <w:rsid w:val="00FD316E"/>
    <w:rsid w:val="00FD3AEB"/>
    <w:rsid w:val="00FE01E2"/>
    <w:rsid w:val="00FE1E76"/>
    <w:rsid w:val="00FE23A3"/>
    <w:rsid w:val="00FE4A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0E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A5B32"/>
    <w:pPr>
      <w:spacing w:after="140" w:line="280" w:lineRule="exact"/>
    </w:pPr>
    <w:rPr>
      <w:rFonts w:ascii="Arial" w:hAnsi="Arial"/>
      <w:color w:val="000000"/>
    </w:rPr>
  </w:style>
  <w:style w:type="paragraph" w:styleId="Heading1">
    <w:name w:val="heading 1"/>
    <w:basedOn w:val="Normal"/>
    <w:next w:val="Normal"/>
    <w:link w:val="Heading1Char"/>
    <w:uiPriority w:val="9"/>
    <w:qFormat/>
    <w:rsid w:val="0048272C"/>
    <w:pPr>
      <w:keepNext/>
      <w:keepLines/>
      <w:spacing w:before="280" w:line="350" w:lineRule="exact"/>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48272C"/>
    <w:pPr>
      <w:keepNext/>
      <w:keepLines/>
      <w:spacing w:before="210"/>
      <w:outlineLvl w:val="1"/>
    </w:pPr>
    <w:rPr>
      <w:rFonts w:eastAsiaTheme="majorEastAsia" w:cstheme="majorBidi"/>
      <w:b/>
      <w:bCs/>
      <w:sz w:val="24"/>
      <w:szCs w:val="26"/>
    </w:rPr>
  </w:style>
  <w:style w:type="paragraph" w:styleId="Heading3">
    <w:name w:val="heading 3"/>
    <w:basedOn w:val="Normal"/>
    <w:next w:val="Normal"/>
    <w:link w:val="Heading3Char"/>
    <w:uiPriority w:val="9"/>
    <w:unhideWhenUsed/>
    <w:qFormat/>
    <w:rsid w:val="0048272C"/>
    <w:pPr>
      <w:keepNext/>
      <w:keepLines/>
      <w:spacing w:before="210"/>
      <w:outlineLvl w:val="2"/>
    </w:pPr>
    <w:rPr>
      <w:rFonts w:eastAsiaTheme="majorEastAsia" w:cstheme="majorBidi"/>
      <w:i/>
      <w:iCs/>
      <w:sz w:val="24"/>
      <w:szCs w:val="24"/>
    </w:rPr>
  </w:style>
  <w:style w:type="paragraph" w:styleId="Heading4">
    <w:name w:val="heading 4"/>
    <w:basedOn w:val="Normal"/>
    <w:next w:val="Normal"/>
    <w:link w:val="Heading4Char"/>
    <w:uiPriority w:val="9"/>
    <w:semiHidden/>
    <w:unhideWhenUsed/>
    <w:rsid w:val="00E520B4"/>
    <w:pPr>
      <w:keepNext/>
      <w:keepLines/>
      <w:spacing w:before="200" w:after="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B32"/>
    <w:pPr>
      <w:tabs>
        <w:tab w:val="center" w:pos="4320"/>
        <w:tab w:val="right" w:pos="8640"/>
      </w:tabs>
      <w:spacing w:after="0"/>
    </w:pPr>
  </w:style>
  <w:style w:type="character" w:customStyle="1" w:styleId="HeaderChar">
    <w:name w:val="Header Char"/>
    <w:basedOn w:val="DefaultParagraphFont"/>
    <w:link w:val="Header"/>
    <w:uiPriority w:val="99"/>
    <w:rsid w:val="00BA5B32"/>
    <w:rPr>
      <w:rFonts w:ascii="Arial" w:hAnsi="Arial"/>
      <w:color w:val="000000"/>
    </w:rPr>
  </w:style>
  <w:style w:type="paragraph" w:styleId="Footer">
    <w:name w:val="footer"/>
    <w:basedOn w:val="Normal"/>
    <w:link w:val="FooterChar"/>
    <w:uiPriority w:val="99"/>
    <w:unhideWhenUsed/>
    <w:rsid w:val="0048272C"/>
    <w:pPr>
      <w:spacing w:before="70" w:after="0" w:line="245" w:lineRule="exact"/>
      <w:jc w:val="right"/>
    </w:pPr>
    <w:rPr>
      <w:sz w:val="17"/>
    </w:rPr>
  </w:style>
  <w:style w:type="character" w:customStyle="1" w:styleId="FooterChar">
    <w:name w:val="Footer Char"/>
    <w:basedOn w:val="DefaultParagraphFont"/>
    <w:link w:val="Footer"/>
    <w:uiPriority w:val="99"/>
    <w:rsid w:val="0048272C"/>
    <w:rPr>
      <w:rFonts w:ascii="Arial" w:hAnsi="Arial"/>
      <w:color w:val="000000"/>
      <w:sz w:val="17"/>
    </w:rPr>
  </w:style>
  <w:style w:type="paragraph" w:styleId="BalloonText">
    <w:name w:val="Balloon Text"/>
    <w:basedOn w:val="Normal"/>
    <w:link w:val="BalloonTextChar"/>
    <w:uiPriority w:val="99"/>
    <w:semiHidden/>
    <w:unhideWhenUsed/>
    <w:rsid w:val="00BA5B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B32"/>
    <w:rPr>
      <w:rFonts w:ascii="Lucida Grande" w:hAnsi="Lucida Grande" w:cs="Lucida Grande"/>
      <w:sz w:val="18"/>
      <w:szCs w:val="18"/>
    </w:rPr>
  </w:style>
  <w:style w:type="table" w:styleId="TableGrid">
    <w:name w:val="Table Grid"/>
    <w:basedOn w:val="TableNormal"/>
    <w:uiPriority w:val="59"/>
    <w:rsid w:val="005C08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8272C"/>
    <w:rPr>
      <w:rFonts w:ascii="Arial" w:eastAsiaTheme="majorEastAsia" w:hAnsi="Arial" w:cstheme="majorBidi"/>
      <w:b/>
      <w:bCs/>
      <w:color w:val="000000"/>
      <w:sz w:val="28"/>
      <w:szCs w:val="32"/>
    </w:rPr>
  </w:style>
  <w:style w:type="character" w:customStyle="1" w:styleId="Heading2Char">
    <w:name w:val="Heading 2 Char"/>
    <w:basedOn w:val="DefaultParagraphFont"/>
    <w:link w:val="Heading2"/>
    <w:uiPriority w:val="9"/>
    <w:rsid w:val="0048272C"/>
    <w:rPr>
      <w:rFonts w:ascii="Arial" w:eastAsiaTheme="majorEastAsia" w:hAnsi="Arial" w:cstheme="majorBidi"/>
      <w:b/>
      <w:bCs/>
      <w:color w:val="000000"/>
      <w:sz w:val="24"/>
      <w:szCs w:val="26"/>
    </w:rPr>
  </w:style>
  <w:style w:type="character" w:customStyle="1" w:styleId="Heading3Char">
    <w:name w:val="Heading 3 Char"/>
    <w:basedOn w:val="DefaultParagraphFont"/>
    <w:link w:val="Heading3"/>
    <w:uiPriority w:val="9"/>
    <w:rsid w:val="0048272C"/>
    <w:rPr>
      <w:rFonts w:ascii="Arial" w:eastAsiaTheme="majorEastAsia" w:hAnsi="Arial" w:cstheme="majorBidi"/>
      <w:i/>
      <w:iCs/>
      <w:color w:val="000000"/>
      <w:sz w:val="24"/>
      <w:szCs w:val="24"/>
    </w:rPr>
  </w:style>
  <w:style w:type="paragraph" w:styleId="NoSpacing">
    <w:name w:val="No Spacing"/>
    <w:uiPriority w:val="1"/>
    <w:qFormat/>
    <w:rsid w:val="0048272C"/>
    <w:pPr>
      <w:spacing w:after="0" w:line="280" w:lineRule="exact"/>
    </w:pPr>
    <w:rPr>
      <w:rFonts w:ascii="Arial" w:hAnsi="Arial"/>
      <w:color w:val="000000"/>
    </w:rPr>
  </w:style>
  <w:style w:type="character" w:customStyle="1" w:styleId="Heading4Char">
    <w:name w:val="Heading 4 Char"/>
    <w:basedOn w:val="DefaultParagraphFont"/>
    <w:link w:val="Heading4"/>
    <w:uiPriority w:val="9"/>
    <w:semiHidden/>
    <w:rsid w:val="00E520B4"/>
    <w:rPr>
      <w:rFonts w:asciiTheme="majorHAnsi" w:eastAsiaTheme="majorEastAsia" w:hAnsiTheme="majorHAnsi" w:cstheme="majorBidi"/>
      <w:b/>
      <w:bCs/>
      <w:i/>
      <w:iCs/>
      <w:color w:val="93A299" w:themeColor="accent1"/>
    </w:rPr>
  </w:style>
  <w:style w:type="paragraph" w:styleId="Title">
    <w:name w:val="Title"/>
    <w:basedOn w:val="Normal"/>
    <w:next w:val="Normal"/>
    <w:link w:val="TitleChar"/>
    <w:uiPriority w:val="10"/>
    <w:rsid w:val="00E520B4"/>
    <w:pPr>
      <w:pBdr>
        <w:bottom w:val="single" w:sz="8" w:space="4" w:color="93A299" w:themeColor="accent1"/>
      </w:pBdr>
      <w:spacing w:after="300" w:line="240" w:lineRule="auto"/>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0"/>
    <w:rsid w:val="00E520B4"/>
    <w:rPr>
      <w:rFonts w:asciiTheme="majorHAnsi" w:eastAsiaTheme="majorEastAsia" w:hAnsiTheme="majorHAnsi" w:cstheme="majorBidi"/>
      <w:color w:val="A43926" w:themeColor="text2" w:themeShade="BF"/>
      <w:spacing w:val="5"/>
      <w:kern w:val="28"/>
      <w:sz w:val="52"/>
      <w:szCs w:val="52"/>
    </w:rPr>
  </w:style>
  <w:style w:type="paragraph" w:styleId="Subtitle">
    <w:name w:val="Subtitle"/>
    <w:basedOn w:val="Normal"/>
    <w:next w:val="Normal"/>
    <w:link w:val="SubtitleChar"/>
    <w:uiPriority w:val="11"/>
    <w:rsid w:val="00E520B4"/>
    <w:pPr>
      <w:numPr>
        <w:ilvl w:val="1"/>
      </w:numPr>
    </w:pPr>
    <w:rPr>
      <w:rFonts w:asciiTheme="majorHAnsi" w:eastAsiaTheme="majorEastAsia" w:hAnsiTheme="majorHAnsi" w:cstheme="majorBidi"/>
      <w:i/>
      <w:iCs/>
      <w:color w:val="93A299" w:themeColor="accent1"/>
      <w:spacing w:val="15"/>
      <w:sz w:val="24"/>
      <w:szCs w:val="24"/>
    </w:rPr>
  </w:style>
  <w:style w:type="character" w:customStyle="1" w:styleId="SubtitleChar">
    <w:name w:val="Subtitle Char"/>
    <w:basedOn w:val="DefaultParagraphFont"/>
    <w:link w:val="Subtitle"/>
    <w:uiPriority w:val="11"/>
    <w:rsid w:val="00E520B4"/>
    <w:rPr>
      <w:rFonts w:asciiTheme="majorHAnsi" w:eastAsiaTheme="majorEastAsia" w:hAnsiTheme="majorHAnsi" w:cstheme="majorBidi"/>
      <w:i/>
      <w:iCs/>
      <w:color w:val="93A299" w:themeColor="accent1"/>
      <w:spacing w:val="15"/>
      <w:sz w:val="24"/>
      <w:szCs w:val="24"/>
    </w:rPr>
  </w:style>
  <w:style w:type="character" w:styleId="SubtleEmphasis">
    <w:name w:val="Subtle Emphasis"/>
    <w:basedOn w:val="DefaultParagraphFont"/>
    <w:uiPriority w:val="19"/>
    <w:rsid w:val="00E520B4"/>
    <w:rPr>
      <w:i/>
      <w:iCs/>
      <w:color w:val="8A8AA3" w:themeColor="text1" w:themeTint="7F"/>
    </w:rPr>
  </w:style>
  <w:style w:type="character" w:styleId="Emphasis">
    <w:name w:val="Emphasis"/>
    <w:basedOn w:val="DefaultParagraphFont"/>
    <w:uiPriority w:val="20"/>
    <w:rsid w:val="00E520B4"/>
    <w:rPr>
      <w:i/>
      <w:iCs/>
    </w:rPr>
  </w:style>
  <w:style w:type="paragraph" w:styleId="ListParagraph">
    <w:name w:val="List Paragraph"/>
    <w:basedOn w:val="Normal"/>
    <w:uiPriority w:val="34"/>
    <w:rsid w:val="00E520B4"/>
    <w:pPr>
      <w:ind w:left="720"/>
      <w:contextualSpacing/>
    </w:pPr>
  </w:style>
  <w:style w:type="character" w:styleId="BookTitle">
    <w:name w:val="Book Title"/>
    <w:basedOn w:val="DefaultParagraphFont"/>
    <w:uiPriority w:val="33"/>
    <w:rsid w:val="00E520B4"/>
    <w:rPr>
      <w:b/>
      <w:bCs/>
      <w:smallCaps/>
      <w:spacing w:val="5"/>
    </w:rPr>
  </w:style>
  <w:style w:type="character" w:styleId="IntenseReference">
    <w:name w:val="Intense Reference"/>
    <w:basedOn w:val="DefaultParagraphFont"/>
    <w:uiPriority w:val="32"/>
    <w:rsid w:val="00E520B4"/>
    <w:rPr>
      <w:b/>
      <w:bCs/>
      <w:smallCaps/>
      <w:color w:val="AD8F67" w:themeColor="accent2"/>
      <w:spacing w:val="5"/>
      <w:u w:val="single"/>
    </w:rPr>
  </w:style>
  <w:style w:type="character" w:styleId="SubtleReference">
    <w:name w:val="Subtle Reference"/>
    <w:basedOn w:val="DefaultParagraphFont"/>
    <w:uiPriority w:val="31"/>
    <w:rsid w:val="00E520B4"/>
    <w:rPr>
      <w:smallCaps/>
      <w:color w:val="AD8F67" w:themeColor="accent2"/>
      <w:u w:val="single"/>
    </w:rPr>
  </w:style>
  <w:style w:type="paragraph" w:styleId="IntenseQuote">
    <w:name w:val="Intense Quote"/>
    <w:basedOn w:val="Normal"/>
    <w:next w:val="Normal"/>
    <w:link w:val="IntenseQuoteChar"/>
    <w:uiPriority w:val="30"/>
    <w:rsid w:val="00E520B4"/>
    <w:pPr>
      <w:pBdr>
        <w:bottom w:val="single" w:sz="4" w:space="4" w:color="93A299" w:themeColor="accent1"/>
      </w:pBdr>
      <w:spacing w:before="200" w:after="280"/>
      <w:ind w:left="936" w:right="936"/>
    </w:pPr>
    <w:rPr>
      <w:b/>
      <w:bCs/>
      <w:i/>
      <w:iCs/>
      <w:color w:val="93A299" w:themeColor="accent1"/>
    </w:rPr>
  </w:style>
  <w:style w:type="character" w:customStyle="1" w:styleId="IntenseQuoteChar">
    <w:name w:val="Intense Quote Char"/>
    <w:basedOn w:val="DefaultParagraphFont"/>
    <w:link w:val="IntenseQuote"/>
    <w:uiPriority w:val="30"/>
    <w:rsid w:val="00E520B4"/>
    <w:rPr>
      <w:rFonts w:ascii="Arial" w:hAnsi="Arial"/>
      <w:b/>
      <w:bCs/>
      <w:i/>
      <w:iCs/>
      <w:color w:val="93A299" w:themeColor="accent1"/>
    </w:rPr>
  </w:style>
  <w:style w:type="paragraph" w:styleId="Quote">
    <w:name w:val="Quote"/>
    <w:basedOn w:val="Normal"/>
    <w:next w:val="Normal"/>
    <w:link w:val="QuoteChar"/>
    <w:uiPriority w:val="29"/>
    <w:rsid w:val="00E520B4"/>
    <w:rPr>
      <w:i/>
      <w:iCs/>
      <w:color w:val="292934" w:themeColor="text1"/>
    </w:rPr>
  </w:style>
  <w:style w:type="character" w:customStyle="1" w:styleId="QuoteChar">
    <w:name w:val="Quote Char"/>
    <w:basedOn w:val="DefaultParagraphFont"/>
    <w:link w:val="Quote"/>
    <w:uiPriority w:val="29"/>
    <w:rsid w:val="00E520B4"/>
    <w:rPr>
      <w:rFonts w:ascii="Arial" w:hAnsi="Arial"/>
      <w:i/>
      <w:iCs/>
      <w:color w:val="292934" w:themeColor="text1"/>
    </w:rPr>
  </w:style>
  <w:style w:type="character" w:styleId="Strong">
    <w:name w:val="Strong"/>
    <w:basedOn w:val="DefaultParagraphFont"/>
    <w:uiPriority w:val="22"/>
    <w:rsid w:val="00E520B4"/>
    <w:rPr>
      <w:b/>
      <w:bCs/>
    </w:rPr>
  </w:style>
  <w:style w:type="character" w:styleId="IntenseEmphasis">
    <w:name w:val="Intense Emphasis"/>
    <w:basedOn w:val="DefaultParagraphFont"/>
    <w:uiPriority w:val="21"/>
    <w:rsid w:val="00E520B4"/>
    <w:rPr>
      <w:b/>
      <w:bCs/>
      <w:i/>
      <w:iCs/>
      <w:color w:val="93A299" w:themeColor="accent1"/>
    </w:rPr>
  </w:style>
  <w:style w:type="paragraph" w:styleId="BodyText">
    <w:name w:val="Body Text"/>
    <w:basedOn w:val="Normal"/>
    <w:link w:val="BodyTextChar"/>
    <w:uiPriority w:val="1"/>
    <w:qFormat/>
    <w:rsid w:val="0008573B"/>
    <w:pPr>
      <w:widowControl w:val="0"/>
      <w:autoSpaceDE w:val="0"/>
      <w:autoSpaceDN w:val="0"/>
      <w:adjustRightInd w:val="0"/>
      <w:spacing w:before="16" w:after="0" w:line="240" w:lineRule="auto"/>
      <w:ind w:left="701" w:hanging="237"/>
    </w:pPr>
    <w:rPr>
      <w:rFonts w:ascii="Georgia" w:hAnsi="Georgia" w:cs="Georgia"/>
      <w:color w:val="auto"/>
      <w:sz w:val="24"/>
      <w:szCs w:val="24"/>
      <w:lang w:val="en-US" w:eastAsia="en-US"/>
    </w:rPr>
  </w:style>
  <w:style w:type="character" w:customStyle="1" w:styleId="BodyTextChar">
    <w:name w:val="Body Text Char"/>
    <w:basedOn w:val="DefaultParagraphFont"/>
    <w:link w:val="BodyText"/>
    <w:uiPriority w:val="1"/>
    <w:rsid w:val="0008573B"/>
    <w:rPr>
      <w:rFonts w:ascii="Georgia" w:hAnsi="Georgia" w:cs="Georgia"/>
      <w:sz w:val="24"/>
      <w:szCs w:val="24"/>
      <w:lang w:val="en-US" w:eastAsia="en-US"/>
    </w:rPr>
  </w:style>
  <w:style w:type="character" w:styleId="CommentReference">
    <w:name w:val="annotation reference"/>
    <w:basedOn w:val="DefaultParagraphFont"/>
    <w:uiPriority w:val="99"/>
    <w:semiHidden/>
    <w:unhideWhenUsed/>
    <w:rsid w:val="00277A51"/>
    <w:rPr>
      <w:sz w:val="18"/>
      <w:szCs w:val="18"/>
    </w:rPr>
  </w:style>
  <w:style w:type="paragraph" w:styleId="CommentText">
    <w:name w:val="annotation text"/>
    <w:basedOn w:val="Normal"/>
    <w:link w:val="CommentTextChar"/>
    <w:uiPriority w:val="99"/>
    <w:semiHidden/>
    <w:unhideWhenUsed/>
    <w:rsid w:val="00277A51"/>
    <w:pPr>
      <w:spacing w:line="240" w:lineRule="auto"/>
    </w:pPr>
    <w:rPr>
      <w:sz w:val="24"/>
      <w:szCs w:val="24"/>
    </w:rPr>
  </w:style>
  <w:style w:type="character" w:customStyle="1" w:styleId="CommentTextChar">
    <w:name w:val="Comment Text Char"/>
    <w:basedOn w:val="DefaultParagraphFont"/>
    <w:link w:val="CommentText"/>
    <w:uiPriority w:val="99"/>
    <w:semiHidden/>
    <w:rsid w:val="00277A51"/>
    <w:rPr>
      <w:rFonts w:ascii="Arial" w:hAnsi="Arial"/>
      <w:color w:val="000000"/>
      <w:sz w:val="24"/>
      <w:szCs w:val="24"/>
    </w:rPr>
  </w:style>
  <w:style w:type="paragraph" w:styleId="CommentSubject">
    <w:name w:val="annotation subject"/>
    <w:basedOn w:val="CommentText"/>
    <w:next w:val="CommentText"/>
    <w:link w:val="CommentSubjectChar"/>
    <w:uiPriority w:val="99"/>
    <w:semiHidden/>
    <w:unhideWhenUsed/>
    <w:rsid w:val="00277A51"/>
    <w:rPr>
      <w:b/>
      <w:bCs/>
      <w:sz w:val="20"/>
      <w:szCs w:val="20"/>
    </w:rPr>
  </w:style>
  <w:style w:type="character" w:customStyle="1" w:styleId="CommentSubjectChar">
    <w:name w:val="Comment Subject Char"/>
    <w:basedOn w:val="CommentTextChar"/>
    <w:link w:val="CommentSubject"/>
    <w:uiPriority w:val="99"/>
    <w:semiHidden/>
    <w:rsid w:val="00277A51"/>
    <w:rPr>
      <w:rFonts w:ascii="Arial" w:hAnsi="Arial"/>
      <w:b/>
      <w:bCs/>
      <w:color w:val="000000"/>
      <w:sz w:val="20"/>
      <w:szCs w:val="20"/>
    </w:rPr>
  </w:style>
  <w:style w:type="character" w:styleId="Hyperlink">
    <w:name w:val="Hyperlink"/>
    <w:basedOn w:val="DefaultParagraphFont"/>
    <w:uiPriority w:val="99"/>
    <w:unhideWhenUsed/>
    <w:rsid w:val="0097773B"/>
    <w:rPr>
      <w:color w:val="0000FF" w:themeColor="hyperlink"/>
      <w:u w:val="single"/>
    </w:rPr>
  </w:style>
  <w:style w:type="character" w:styleId="FollowedHyperlink">
    <w:name w:val="FollowedHyperlink"/>
    <w:basedOn w:val="DefaultParagraphFont"/>
    <w:uiPriority w:val="99"/>
    <w:semiHidden/>
    <w:unhideWhenUsed/>
    <w:rsid w:val="00364412"/>
    <w:rPr>
      <w:color w:val="800080" w:themeColor="followedHyperlink"/>
      <w:u w:val="single"/>
    </w:rPr>
  </w:style>
  <w:style w:type="paragraph" w:customStyle="1" w:styleId="Default">
    <w:name w:val="Default"/>
    <w:rsid w:val="0016245A"/>
    <w:pPr>
      <w:autoSpaceDE w:val="0"/>
      <w:autoSpaceDN w:val="0"/>
      <w:adjustRightInd w:val="0"/>
      <w:spacing w:after="0" w:line="240" w:lineRule="auto"/>
    </w:pPr>
    <w:rPr>
      <w:rFonts w:ascii="Karla" w:hAnsi="Karla" w:cs="Karla"/>
      <w:color w:val="000000"/>
      <w:sz w:val="24"/>
      <w:szCs w:val="24"/>
    </w:rPr>
  </w:style>
  <w:style w:type="paragraph" w:styleId="Revision">
    <w:name w:val="Revision"/>
    <w:hidden/>
    <w:uiPriority w:val="99"/>
    <w:semiHidden/>
    <w:rsid w:val="00D2350D"/>
    <w:pPr>
      <w:spacing w:after="0" w:line="240" w:lineRule="auto"/>
    </w:pPr>
    <w:rPr>
      <w:rFonts w:ascii="Arial" w:hAnsi="Arial"/>
      <w:color w:val="000000"/>
    </w:rPr>
  </w:style>
  <w:style w:type="character" w:styleId="PlaceholderText">
    <w:name w:val="Placeholder Text"/>
    <w:basedOn w:val="DefaultParagraphFont"/>
    <w:uiPriority w:val="99"/>
    <w:semiHidden/>
    <w:rsid w:val="00CF079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A5B32"/>
    <w:pPr>
      <w:spacing w:after="140" w:line="280" w:lineRule="exact"/>
    </w:pPr>
    <w:rPr>
      <w:rFonts w:ascii="Arial" w:hAnsi="Arial"/>
      <w:color w:val="000000"/>
    </w:rPr>
  </w:style>
  <w:style w:type="paragraph" w:styleId="Heading1">
    <w:name w:val="heading 1"/>
    <w:basedOn w:val="Normal"/>
    <w:next w:val="Normal"/>
    <w:link w:val="Heading1Char"/>
    <w:uiPriority w:val="9"/>
    <w:qFormat/>
    <w:rsid w:val="0048272C"/>
    <w:pPr>
      <w:keepNext/>
      <w:keepLines/>
      <w:spacing w:before="280" w:line="350" w:lineRule="exact"/>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48272C"/>
    <w:pPr>
      <w:keepNext/>
      <w:keepLines/>
      <w:spacing w:before="210"/>
      <w:outlineLvl w:val="1"/>
    </w:pPr>
    <w:rPr>
      <w:rFonts w:eastAsiaTheme="majorEastAsia" w:cstheme="majorBidi"/>
      <w:b/>
      <w:bCs/>
      <w:sz w:val="24"/>
      <w:szCs w:val="26"/>
    </w:rPr>
  </w:style>
  <w:style w:type="paragraph" w:styleId="Heading3">
    <w:name w:val="heading 3"/>
    <w:basedOn w:val="Normal"/>
    <w:next w:val="Normal"/>
    <w:link w:val="Heading3Char"/>
    <w:uiPriority w:val="9"/>
    <w:unhideWhenUsed/>
    <w:qFormat/>
    <w:rsid w:val="0048272C"/>
    <w:pPr>
      <w:keepNext/>
      <w:keepLines/>
      <w:spacing w:before="210"/>
      <w:outlineLvl w:val="2"/>
    </w:pPr>
    <w:rPr>
      <w:rFonts w:eastAsiaTheme="majorEastAsia" w:cstheme="majorBidi"/>
      <w:i/>
      <w:iCs/>
      <w:sz w:val="24"/>
      <w:szCs w:val="24"/>
    </w:rPr>
  </w:style>
  <w:style w:type="paragraph" w:styleId="Heading4">
    <w:name w:val="heading 4"/>
    <w:basedOn w:val="Normal"/>
    <w:next w:val="Normal"/>
    <w:link w:val="Heading4Char"/>
    <w:uiPriority w:val="9"/>
    <w:semiHidden/>
    <w:unhideWhenUsed/>
    <w:rsid w:val="00E520B4"/>
    <w:pPr>
      <w:keepNext/>
      <w:keepLines/>
      <w:spacing w:before="200" w:after="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B32"/>
    <w:pPr>
      <w:tabs>
        <w:tab w:val="center" w:pos="4320"/>
        <w:tab w:val="right" w:pos="8640"/>
      </w:tabs>
      <w:spacing w:after="0"/>
    </w:pPr>
  </w:style>
  <w:style w:type="character" w:customStyle="1" w:styleId="HeaderChar">
    <w:name w:val="Header Char"/>
    <w:basedOn w:val="DefaultParagraphFont"/>
    <w:link w:val="Header"/>
    <w:uiPriority w:val="99"/>
    <w:rsid w:val="00BA5B32"/>
    <w:rPr>
      <w:rFonts w:ascii="Arial" w:hAnsi="Arial"/>
      <w:color w:val="000000"/>
    </w:rPr>
  </w:style>
  <w:style w:type="paragraph" w:styleId="Footer">
    <w:name w:val="footer"/>
    <w:basedOn w:val="Normal"/>
    <w:link w:val="FooterChar"/>
    <w:uiPriority w:val="99"/>
    <w:unhideWhenUsed/>
    <w:rsid w:val="0048272C"/>
    <w:pPr>
      <w:spacing w:before="70" w:after="0" w:line="245" w:lineRule="exact"/>
      <w:jc w:val="right"/>
    </w:pPr>
    <w:rPr>
      <w:sz w:val="17"/>
    </w:rPr>
  </w:style>
  <w:style w:type="character" w:customStyle="1" w:styleId="FooterChar">
    <w:name w:val="Footer Char"/>
    <w:basedOn w:val="DefaultParagraphFont"/>
    <w:link w:val="Footer"/>
    <w:uiPriority w:val="99"/>
    <w:rsid w:val="0048272C"/>
    <w:rPr>
      <w:rFonts w:ascii="Arial" w:hAnsi="Arial"/>
      <w:color w:val="000000"/>
      <w:sz w:val="17"/>
    </w:rPr>
  </w:style>
  <w:style w:type="paragraph" w:styleId="BalloonText">
    <w:name w:val="Balloon Text"/>
    <w:basedOn w:val="Normal"/>
    <w:link w:val="BalloonTextChar"/>
    <w:uiPriority w:val="99"/>
    <w:semiHidden/>
    <w:unhideWhenUsed/>
    <w:rsid w:val="00BA5B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B32"/>
    <w:rPr>
      <w:rFonts w:ascii="Lucida Grande" w:hAnsi="Lucida Grande" w:cs="Lucida Grande"/>
      <w:sz w:val="18"/>
      <w:szCs w:val="18"/>
    </w:rPr>
  </w:style>
  <w:style w:type="table" w:styleId="TableGrid">
    <w:name w:val="Table Grid"/>
    <w:basedOn w:val="TableNormal"/>
    <w:uiPriority w:val="59"/>
    <w:rsid w:val="005C08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8272C"/>
    <w:rPr>
      <w:rFonts w:ascii="Arial" w:eastAsiaTheme="majorEastAsia" w:hAnsi="Arial" w:cstheme="majorBidi"/>
      <w:b/>
      <w:bCs/>
      <w:color w:val="000000"/>
      <w:sz w:val="28"/>
      <w:szCs w:val="32"/>
    </w:rPr>
  </w:style>
  <w:style w:type="character" w:customStyle="1" w:styleId="Heading2Char">
    <w:name w:val="Heading 2 Char"/>
    <w:basedOn w:val="DefaultParagraphFont"/>
    <w:link w:val="Heading2"/>
    <w:uiPriority w:val="9"/>
    <w:rsid w:val="0048272C"/>
    <w:rPr>
      <w:rFonts w:ascii="Arial" w:eastAsiaTheme="majorEastAsia" w:hAnsi="Arial" w:cstheme="majorBidi"/>
      <w:b/>
      <w:bCs/>
      <w:color w:val="000000"/>
      <w:sz w:val="24"/>
      <w:szCs w:val="26"/>
    </w:rPr>
  </w:style>
  <w:style w:type="character" w:customStyle="1" w:styleId="Heading3Char">
    <w:name w:val="Heading 3 Char"/>
    <w:basedOn w:val="DefaultParagraphFont"/>
    <w:link w:val="Heading3"/>
    <w:uiPriority w:val="9"/>
    <w:rsid w:val="0048272C"/>
    <w:rPr>
      <w:rFonts w:ascii="Arial" w:eastAsiaTheme="majorEastAsia" w:hAnsi="Arial" w:cstheme="majorBidi"/>
      <w:i/>
      <w:iCs/>
      <w:color w:val="000000"/>
      <w:sz w:val="24"/>
      <w:szCs w:val="24"/>
    </w:rPr>
  </w:style>
  <w:style w:type="paragraph" w:styleId="NoSpacing">
    <w:name w:val="No Spacing"/>
    <w:uiPriority w:val="1"/>
    <w:qFormat/>
    <w:rsid w:val="0048272C"/>
    <w:pPr>
      <w:spacing w:after="0" w:line="280" w:lineRule="exact"/>
    </w:pPr>
    <w:rPr>
      <w:rFonts w:ascii="Arial" w:hAnsi="Arial"/>
      <w:color w:val="000000"/>
    </w:rPr>
  </w:style>
  <w:style w:type="character" w:customStyle="1" w:styleId="Heading4Char">
    <w:name w:val="Heading 4 Char"/>
    <w:basedOn w:val="DefaultParagraphFont"/>
    <w:link w:val="Heading4"/>
    <w:uiPriority w:val="9"/>
    <w:semiHidden/>
    <w:rsid w:val="00E520B4"/>
    <w:rPr>
      <w:rFonts w:asciiTheme="majorHAnsi" w:eastAsiaTheme="majorEastAsia" w:hAnsiTheme="majorHAnsi" w:cstheme="majorBidi"/>
      <w:b/>
      <w:bCs/>
      <w:i/>
      <w:iCs/>
      <w:color w:val="93A299" w:themeColor="accent1"/>
    </w:rPr>
  </w:style>
  <w:style w:type="paragraph" w:styleId="Title">
    <w:name w:val="Title"/>
    <w:basedOn w:val="Normal"/>
    <w:next w:val="Normal"/>
    <w:link w:val="TitleChar"/>
    <w:uiPriority w:val="10"/>
    <w:rsid w:val="00E520B4"/>
    <w:pPr>
      <w:pBdr>
        <w:bottom w:val="single" w:sz="8" w:space="4" w:color="93A299" w:themeColor="accent1"/>
      </w:pBdr>
      <w:spacing w:after="300" w:line="240" w:lineRule="auto"/>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0"/>
    <w:rsid w:val="00E520B4"/>
    <w:rPr>
      <w:rFonts w:asciiTheme="majorHAnsi" w:eastAsiaTheme="majorEastAsia" w:hAnsiTheme="majorHAnsi" w:cstheme="majorBidi"/>
      <w:color w:val="A43926" w:themeColor="text2" w:themeShade="BF"/>
      <w:spacing w:val="5"/>
      <w:kern w:val="28"/>
      <w:sz w:val="52"/>
      <w:szCs w:val="52"/>
    </w:rPr>
  </w:style>
  <w:style w:type="paragraph" w:styleId="Subtitle">
    <w:name w:val="Subtitle"/>
    <w:basedOn w:val="Normal"/>
    <w:next w:val="Normal"/>
    <w:link w:val="SubtitleChar"/>
    <w:uiPriority w:val="11"/>
    <w:rsid w:val="00E520B4"/>
    <w:pPr>
      <w:numPr>
        <w:ilvl w:val="1"/>
      </w:numPr>
    </w:pPr>
    <w:rPr>
      <w:rFonts w:asciiTheme="majorHAnsi" w:eastAsiaTheme="majorEastAsia" w:hAnsiTheme="majorHAnsi" w:cstheme="majorBidi"/>
      <w:i/>
      <w:iCs/>
      <w:color w:val="93A299" w:themeColor="accent1"/>
      <w:spacing w:val="15"/>
      <w:sz w:val="24"/>
      <w:szCs w:val="24"/>
    </w:rPr>
  </w:style>
  <w:style w:type="character" w:customStyle="1" w:styleId="SubtitleChar">
    <w:name w:val="Subtitle Char"/>
    <w:basedOn w:val="DefaultParagraphFont"/>
    <w:link w:val="Subtitle"/>
    <w:uiPriority w:val="11"/>
    <w:rsid w:val="00E520B4"/>
    <w:rPr>
      <w:rFonts w:asciiTheme="majorHAnsi" w:eastAsiaTheme="majorEastAsia" w:hAnsiTheme="majorHAnsi" w:cstheme="majorBidi"/>
      <w:i/>
      <w:iCs/>
      <w:color w:val="93A299" w:themeColor="accent1"/>
      <w:spacing w:val="15"/>
      <w:sz w:val="24"/>
      <w:szCs w:val="24"/>
    </w:rPr>
  </w:style>
  <w:style w:type="character" w:styleId="SubtleEmphasis">
    <w:name w:val="Subtle Emphasis"/>
    <w:basedOn w:val="DefaultParagraphFont"/>
    <w:uiPriority w:val="19"/>
    <w:rsid w:val="00E520B4"/>
    <w:rPr>
      <w:i/>
      <w:iCs/>
      <w:color w:val="8A8AA3" w:themeColor="text1" w:themeTint="7F"/>
    </w:rPr>
  </w:style>
  <w:style w:type="character" w:styleId="Emphasis">
    <w:name w:val="Emphasis"/>
    <w:basedOn w:val="DefaultParagraphFont"/>
    <w:uiPriority w:val="20"/>
    <w:rsid w:val="00E520B4"/>
    <w:rPr>
      <w:i/>
      <w:iCs/>
    </w:rPr>
  </w:style>
  <w:style w:type="paragraph" w:styleId="ListParagraph">
    <w:name w:val="List Paragraph"/>
    <w:basedOn w:val="Normal"/>
    <w:uiPriority w:val="34"/>
    <w:rsid w:val="00E520B4"/>
    <w:pPr>
      <w:ind w:left="720"/>
      <w:contextualSpacing/>
    </w:pPr>
  </w:style>
  <w:style w:type="character" w:styleId="BookTitle">
    <w:name w:val="Book Title"/>
    <w:basedOn w:val="DefaultParagraphFont"/>
    <w:uiPriority w:val="33"/>
    <w:rsid w:val="00E520B4"/>
    <w:rPr>
      <w:b/>
      <w:bCs/>
      <w:smallCaps/>
      <w:spacing w:val="5"/>
    </w:rPr>
  </w:style>
  <w:style w:type="character" w:styleId="IntenseReference">
    <w:name w:val="Intense Reference"/>
    <w:basedOn w:val="DefaultParagraphFont"/>
    <w:uiPriority w:val="32"/>
    <w:rsid w:val="00E520B4"/>
    <w:rPr>
      <w:b/>
      <w:bCs/>
      <w:smallCaps/>
      <w:color w:val="AD8F67" w:themeColor="accent2"/>
      <w:spacing w:val="5"/>
      <w:u w:val="single"/>
    </w:rPr>
  </w:style>
  <w:style w:type="character" w:styleId="SubtleReference">
    <w:name w:val="Subtle Reference"/>
    <w:basedOn w:val="DefaultParagraphFont"/>
    <w:uiPriority w:val="31"/>
    <w:rsid w:val="00E520B4"/>
    <w:rPr>
      <w:smallCaps/>
      <w:color w:val="AD8F67" w:themeColor="accent2"/>
      <w:u w:val="single"/>
    </w:rPr>
  </w:style>
  <w:style w:type="paragraph" w:styleId="IntenseQuote">
    <w:name w:val="Intense Quote"/>
    <w:basedOn w:val="Normal"/>
    <w:next w:val="Normal"/>
    <w:link w:val="IntenseQuoteChar"/>
    <w:uiPriority w:val="30"/>
    <w:rsid w:val="00E520B4"/>
    <w:pPr>
      <w:pBdr>
        <w:bottom w:val="single" w:sz="4" w:space="4" w:color="93A299" w:themeColor="accent1"/>
      </w:pBdr>
      <w:spacing w:before="200" w:after="280"/>
      <w:ind w:left="936" w:right="936"/>
    </w:pPr>
    <w:rPr>
      <w:b/>
      <w:bCs/>
      <w:i/>
      <w:iCs/>
      <w:color w:val="93A299" w:themeColor="accent1"/>
    </w:rPr>
  </w:style>
  <w:style w:type="character" w:customStyle="1" w:styleId="IntenseQuoteChar">
    <w:name w:val="Intense Quote Char"/>
    <w:basedOn w:val="DefaultParagraphFont"/>
    <w:link w:val="IntenseQuote"/>
    <w:uiPriority w:val="30"/>
    <w:rsid w:val="00E520B4"/>
    <w:rPr>
      <w:rFonts w:ascii="Arial" w:hAnsi="Arial"/>
      <w:b/>
      <w:bCs/>
      <w:i/>
      <w:iCs/>
      <w:color w:val="93A299" w:themeColor="accent1"/>
    </w:rPr>
  </w:style>
  <w:style w:type="paragraph" w:styleId="Quote">
    <w:name w:val="Quote"/>
    <w:basedOn w:val="Normal"/>
    <w:next w:val="Normal"/>
    <w:link w:val="QuoteChar"/>
    <w:uiPriority w:val="29"/>
    <w:rsid w:val="00E520B4"/>
    <w:rPr>
      <w:i/>
      <w:iCs/>
      <w:color w:val="292934" w:themeColor="text1"/>
    </w:rPr>
  </w:style>
  <w:style w:type="character" w:customStyle="1" w:styleId="QuoteChar">
    <w:name w:val="Quote Char"/>
    <w:basedOn w:val="DefaultParagraphFont"/>
    <w:link w:val="Quote"/>
    <w:uiPriority w:val="29"/>
    <w:rsid w:val="00E520B4"/>
    <w:rPr>
      <w:rFonts w:ascii="Arial" w:hAnsi="Arial"/>
      <w:i/>
      <w:iCs/>
      <w:color w:val="292934" w:themeColor="text1"/>
    </w:rPr>
  </w:style>
  <w:style w:type="character" w:styleId="Strong">
    <w:name w:val="Strong"/>
    <w:basedOn w:val="DefaultParagraphFont"/>
    <w:uiPriority w:val="22"/>
    <w:rsid w:val="00E520B4"/>
    <w:rPr>
      <w:b/>
      <w:bCs/>
    </w:rPr>
  </w:style>
  <w:style w:type="character" w:styleId="IntenseEmphasis">
    <w:name w:val="Intense Emphasis"/>
    <w:basedOn w:val="DefaultParagraphFont"/>
    <w:uiPriority w:val="21"/>
    <w:rsid w:val="00E520B4"/>
    <w:rPr>
      <w:b/>
      <w:bCs/>
      <w:i/>
      <w:iCs/>
      <w:color w:val="93A299" w:themeColor="accent1"/>
    </w:rPr>
  </w:style>
  <w:style w:type="paragraph" w:styleId="BodyText">
    <w:name w:val="Body Text"/>
    <w:basedOn w:val="Normal"/>
    <w:link w:val="BodyTextChar"/>
    <w:uiPriority w:val="1"/>
    <w:qFormat/>
    <w:rsid w:val="0008573B"/>
    <w:pPr>
      <w:widowControl w:val="0"/>
      <w:autoSpaceDE w:val="0"/>
      <w:autoSpaceDN w:val="0"/>
      <w:adjustRightInd w:val="0"/>
      <w:spacing w:before="16" w:after="0" w:line="240" w:lineRule="auto"/>
      <w:ind w:left="701" w:hanging="237"/>
    </w:pPr>
    <w:rPr>
      <w:rFonts w:ascii="Georgia" w:hAnsi="Georgia" w:cs="Georgia"/>
      <w:color w:val="auto"/>
      <w:sz w:val="24"/>
      <w:szCs w:val="24"/>
      <w:lang w:val="en-US" w:eastAsia="en-US"/>
    </w:rPr>
  </w:style>
  <w:style w:type="character" w:customStyle="1" w:styleId="BodyTextChar">
    <w:name w:val="Body Text Char"/>
    <w:basedOn w:val="DefaultParagraphFont"/>
    <w:link w:val="BodyText"/>
    <w:uiPriority w:val="1"/>
    <w:rsid w:val="0008573B"/>
    <w:rPr>
      <w:rFonts w:ascii="Georgia" w:hAnsi="Georgia" w:cs="Georgia"/>
      <w:sz w:val="24"/>
      <w:szCs w:val="24"/>
      <w:lang w:val="en-US" w:eastAsia="en-US"/>
    </w:rPr>
  </w:style>
  <w:style w:type="character" w:styleId="CommentReference">
    <w:name w:val="annotation reference"/>
    <w:basedOn w:val="DefaultParagraphFont"/>
    <w:uiPriority w:val="99"/>
    <w:semiHidden/>
    <w:unhideWhenUsed/>
    <w:rsid w:val="00277A51"/>
    <w:rPr>
      <w:sz w:val="18"/>
      <w:szCs w:val="18"/>
    </w:rPr>
  </w:style>
  <w:style w:type="paragraph" w:styleId="CommentText">
    <w:name w:val="annotation text"/>
    <w:basedOn w:val="Normal"/>
    <w:link w:val="CommentTextChar"/>
    <w:uiPriority w:val="99"/>
    <w:semiHidden/>
    <w:unhideWhenUsed/>
    <w:rsid w:val="00277A51"/>
    <w:pPr>
      <w:spacing w:line="240" w:lineRule="auto"/>
    </w:pPr>
    <w:rPr>
      <w:sz w:val="24"/>
      <w:szCs w:val="24"/>
    </w:rPr>
  </w:style>
  <w:style w:type="character" w:customStyle="1" w:styleId="CommentTextChar">
    <w:name w:val="Comment Text Char"/>
    <w:basedOn w:val="DefaultParagraphFont"/>
    <w:link w:val="CommentText"/>
    <w:uiPriority w:val="99"/>
    <w:semiHidden/>
    <w:rsid w:val="00277A51"/>
    <w:rPr>
      <w:rFonts w:ascii="Arial" w:hAnsi="Arial"/>
      <w:color w:val="000000"/>
      <w:sz w:val="24"/>
      <w:szCs w:val="24"/>
    </w:rPr>
  </w:style>
  <w:style w:type="paragraph" w:styleId="CommentSubject">
    <w:name w:val="annotation subject"/>
    <w:basedOn w:val="CommentText"/>
    <w:next w:val="CommentText"/>
    <w:link w:val="CommentSubjectChar"/>
    <w:uiPriority w:val="99"/>
    <w:semiHidden/>
    <w:unhideWhenUsed/>
    <w:rsid w:val="00277A51"/>
    <w:rPr>
      <w:b/>
      <w:bCs/>
      <w:sz w:val="20"/>
      <w:szCs w:val="20"/>
    </w:rPr>
  </w:style>
  <w:style w:type="character" w:customStyle="1" w:styleId="CommentSubjectChar">
    <w:name w:val="Comment Subject Char"/>
    <w:basedOn w:val="CommentTextChar"/>
    <w:link w:val="CommentSubject"/>
    <w:uiPriority w:val="99"/>
    <w:semiHidden/>
    <w:rsid w:val="00277A51"/>
    <w:rPr>
      <w:rFonts w:ascii="Arial" w:hAnsi="Arial"/>
      <w:b/>
      <w:bCs/>
      <w:color w:val="000000"/>
      <w:sz w:val="20"/>
      <w:szCs w:val="20"/>
    </w:rPr>
  </w:style>
  <w:style w:type="character" w:styleId="Hyperlink">
    <w:name w:val="Hyperlink"/>
    <w:basedOn w:val="DefaultParagraphFont"/>
    <w:uiPriority w:val="99"/>
    <w:unhideWhenUsed/>
    <w:rsid w:val="0097773B"/>
    <w:rPr>
      <w:color w:val="0000FF" w:themeColor="hyperlink"/>
      <w:u w:val="single"/>
    </w:rPr>
  </w:style>
  <w:style w:type="character" w:styleId="FollowedHyperlink">
    <w:name w:val="FollowedHyperlink"/>
    <w:basedOn w:val="DefaultParagraphFont"/>
    <w:uiPriority w:val="99"/>
    <w:semiHidden/>
    <w:unhideWhenUsed/>
    <w:rsid w:val="00364412"/>
    <w:rPr>
      <w:color w:val="800080" w:themeColor="followedHyperlink"/>
      <w:u w:val="single"/>
    </w:rPr>
  </w:style>
  <w:style w:type="paragraph" w:customStyle="1" w:styleId="Default">
    <w:name w:val="Default"/>
    <w:rsid w:val="0016245A"/>
    <w:pPr>
      <w:autoSpaceDE w:val="0"/>
      <w:autoSpaceDN w:val="0"/>
      <w:adjustRightInd w:val="0"/>
      <w:spacing w:after="0" w:line="240" w:lineRule="auto"/>
    </w:pPr>
    <w:rPr>
      <w:rFonts w:ascii="Karla" w:hAnsi="Karla" w:cs="Karla"/>
      <w:color w:val="000000"/>
      <w:sz w:val="24"/>
      <w:szCs w:val="24"/>
    </w:rPr>
  </w:style>
  <w:style w:type="paragraph" w:styleId="Revision">
    <w:name w:val="Revision"/>
    <w:hidden/>
    <w:uiPriority w:val="99"/>
    <w:semiHidden/>
    <w:rsid w:val="00D2350D"/>
    <w:pPr>
      <w:spacing w:after="0" w:line="240" w:lineRule="auto"/>
    </w:pPr>
    <w:rPr>
      <w:rFonts w:ascii="Arial" w:hAnsi="Arial"/>
      <w:color w:val="000000"/>
    </w:rPr>
  </w:style>
  <w:style w:type="character" w:styleId="PlaceholderText">
    <w:name w:val="Placeholder Text"/>
    <w:basedOn w:val="DefaultParagraphFont"/>
    <w:uiPriority w:val="99"/>
    <w:semiHidden/>
    <w:rsid w:val="00CF07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8471">
      <w:bodyDiv w:val="1"/>
      <w:marLeft w:val="0"/>
      <w:marRight w:val="0"/>
      <w:marTop w:val="0"/>
      <w:marBottom w:val="0"/>
      <w:divBdr>
        <w:top w:val="none" w:sz="0" w:space="0" w:color="auto"/>
        <w:left w:val="none" w:sz="0" w:space="0" w:color="auto"/>
        <w:bottom w:val="none" w:sz="0" w:space="0" w:color="auto"/>
        <w:right w:val="none" w:sz="0" w:space="0" w:color="auto"/>
      </w:divBdr>
    </w:div>
    <w:div w:id="581108085">
      <w:bodyDiv w:val="1"/>
      <w:marLeft w:val="0"/>
      <w:marRight w:val="0"/>
      <w:marTop w:val="0"/>
      <w:marBottom w:val="0"/>
      <w:divBdr>
        <w:top w:val="none" w:sz="0" w:space="0" w:color="auto"/>
        <w:left w:val="none" w:sz="0" w:space="0" w:color="auto"/>
        <w:bottom w:val="none" w:sz="0" w:space="0" w:color="auto"/>
        <w:right w:val="none" w:sz="0" w:space="0" w:color="auto"/>
      </w:divBdr>
    </w:div>
    <w:div w:id="649166001">
      <w:bodyDiv w:val="1"/>
      <w:marLeft w:val="0"/>
      <w:marRight w:val="0"/>
      <w:marTop w:val="0"/>
      <w:marBottom w:val="0"/>
      <w:divBdr>
        <w:top w:val="none" w:sz="0" w:space="0" w:color="auto"/>
        <w:left w:val="none" w:sz="0" w:space="0" w:color="auto"/>
        <w:bottom w:val="none" w:sz="0" w:space="0" w:color="auto"/>
        <w:right w:val="none" w:sz="0" w:space="0" w:color="auto"/>
      </w:divBdr>
    </w:div>
    <w:div w:id="1280717548">
      <w:bodyDiv w:val="1"/>
      <w:marLeft w:val="0"/>
      <w:marRight w:val="0"/>
      <w:marTop w:val="0"/>
      <w:marBottom w:val="0"/>
      <w:divBdr>
        <w:top w:val="none" w:sz="0" w:space="0" w:color="auto"/>
        <w:left w:val="none" w:sz="0" w:space="0" w:color="auto"/>
        <w:bottom w:val="none" w:sz="0" w:space="0" w:color="auto"/>
        <w:right w:val="none" w:sz="0" w:space="0" w:color="auto"/>
      </w:divBdr>
    </w:div>
    <w:div w:id="174687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10B96-BDE4-6F44-8EBD-9AC079A6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8467</Words>
  <Characters>48265</Characters>
  <Application>Microsoft Macintosh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2017-11-15T21:23:00Z</dcterms:created>
  <dcterms:modified xsi:type="dcterms:W3CDTF">2017-11-15T21:23:00Z</dcterms:modified>
</cp:coreProperties>
</file>