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55029" w14:textId="77777777" w:rsidR="003405B0" w:rsidRPr="00A04362" w:rsidRDefault="003405B0" w:rsidP="003405B0">
      <w:pPr>
        <w:rPr>
          <w:rFonts w:ascii="Garamond" w:hAnsi="Garamond" w:cs="Times New Roman"/>
          <w:sz w:val="24"/>
          <w:szCs w:val="24"/>
          <w:lang w:val="en-IN"/>
        </w:rPr>
      </w:pPr>
      <w:bookmarkStart w:id="0" w:name="_Hlk517354944"/>
    </w:p>
    <w:tbl>
      <w:tblPr>
        <w:tblW w:w="0" w:type="auto"/>
        <w:tblLook w:val="04A0" w:firstRow="1" w:lastRow="0" w:firstColumn="1" w:lastColumn="0" w:noHBand="0" w:noVBand="1"/>
      </w:tblPr>
      <w:tblGrid>
        <w:gridCol w:w="2988"/>
        <w:gridCol w:w="6588"/>
      </w:tblGrid>
      <w:tr w:rsidR="003405B0" w:rsidRPr="00A04362" w14:paraId="6EF4219E" w14:textId="77777777" w:rsidTr="00C06260">
        <w:tc>
          <w:tcPr>
            <w:tcW w:w="2988" w:type="dxa"/>
          </w:tcPr>
          <w:p w14:paraId="6EB0DE2D" w14:textId="77777777" w:rsidR="003405B0" w:rsidRPr="00A04362" w:rsidRDefault="003405B0" w:rsidP="00C06260">
            <w:pPr>
              <w:pStyle w:val="Title"/>
              <w:jc w:val="both"/>
              <w:rPr>
                <w:rFonts w:ascii="Garamond" w:hAnsi="Garamond"/>
              </w:rPr>
            </w:pPr>
            <w:r w:rsidRPr="00A04362">
              <w:rPr>
                <w:rFonts w:ascii="Garamond" w:hAnsi="Garamond"/>
                <w:b w:val="0"/>
              </w:rPr>
              <w:br w:type="page"/>
            </w:r>
            <w:r w:rsidRPr="00A04362">
              <w:rPr>
                <w:rFonts w:ascii="Garamond" w:hAnsi="Garamond"/>
                <w:b w:val="0"/>
              </w:rPr>
              <w:br w:type="page"/>
            </w:r>
            <w:r w:rsidRPr="00A04362">
              <w:rPr>
                <w:rFonts w:ascii="Garamond" w:hAnsi="Garamond"/>
              </w:rPr>
              <w:t>Project Title:</w:t>
            </w:r>
          </w:p>
        </w:tc>
        <w:tc>
          <w:tcPr>
            <w:tcW w:w="6588" w:type="dxa"/>
          </w:tcPr>
          <w:p w14:paraId="124867C6" w14:textId="77777777" w:rsidR="003405B0" w:rsidRDefault="003405B0" w:rsidP="00C06260">
            <w:pPr>
              <w:spacing w:line="240" w:lineRule="auto"/>
              <w:rPr>
                <w:rFonts w:ascii="Garamond" w:hAnsi="Garamond" w:cs="Times New Roman"/>
                <w:sz w:val="24"/>
                <w:szCs w:val="24"/>
              </w:rPr>
            </w:pPr>
            <w:r w:rsidRPr="00A04362">
              <w:rPr>
                <w:rFonts w:ascii="Garamond" w:hAnsi="Garamond" w:cs="Times New Roman"/>
                <w:sz w:val="24"/>
                <w:szCs w:val="24"/>
              </w:rPr>
              <w:t xml:space="preserve">Evaluation of UDAAN </w:t>
            </w:r>
            <w:proofErr w:type="spellStart"/>
            <w:r w:rsidRPr="00A04362">
              <w:rPr>
                <w:rFonts w:ascii="Garamond" w:hAnsi="Garamond" w:cs="Times New Roman"/>
                <w:sz w:val="24"/>
                <w:szCs w:val="24"/>
              </w:rPr>
              <w:t>Programme</w:t>
            </w:r>
            <w:proofErr w:type="spellEnd"/>
            <w:r w:rsidRPr="00A04362">
              <w:rPr>
                <w:rFonts w:ascii="Garamond" w:hAnsi="Garamond" w:cs="Times New Roman"/>
                <w:sz w:val="24"/>
                <w:szCs w:val="24"/>
              </w:rPr>
              <w:t xml:space="preserve"> in Rajasthan 2018-2020</w:t>
            </w:r>
          </w:p>
          <w:p w14:paraId="7EC1E17B" w14:textId="77777777" w:rsidR="003405B0" w:rsidRPr="00A04362" w:rsidRDefault="003405B0" w:rsidP="00C06260">
            <w:pPr>
              <w:spacing w:line="240" w:lineRule="auto"/>
              <w:rPr>
                <w:rFonts w:ascii="Garamond" w:hAnsi="Garamond" w:cs="Times New Roman"/>
                <w:sz w:val="24"/>
                <w:szCs w:val="24"/>
                <w:lang w:val="en-IN"/>
              </w:rPr>
            </w:pPr>
          </w:p>
        </w:tc>
      </w:tr>
      <w:tr w:rsidR="003405B0" w:rsidRPr="00A04362" w14:paraId="120040C5" w14:textId="77777777" w:rsidTr="00C06260">
        <w:tc>
          <w:tcPr>
            <w:tcW w:w="2988" w:type="dxa"/>
          </w:tcPr>
          <w:p w14:paraId="26BAA702"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Principal Investigators </w:t>
            </w:r>
          </w:p>
        </w:tc>
        <w:tc>
          <w:tcPr>
            <w:tcW w:w="6588" w:type="dxa"/>
          </w:tcPr>
          <w:p w14:paraId="61A5ADE6" w14:textId="77777777" w:rsidR="003405B0" w:rsidRDefault="003405B0" w:rsidP="00C06260">
            <w:pPr>
              <w:pStyle w:val="Title"/>
              <w:jc w:val="both"/>
              <w:rPr>
                <w:rFonts w:ascii="Garamond" w:hAnsi="Garamond"/>
                <w:b w:val="0"/>
              </w:rPr>
            </w:pPr>
            <w:r w:rsidRPr="00A04362">
              <w:rPr>
                <w:rFonts w:ascii="Garamond" w:hAnsi="Garamond"/>
                <w:b w:val="0"/>
              </w:rPr>
              <w:t>K G Santhya</w:t>
            </w:r>
          </w:p>
          <w:p w14:paraId="2C0D36E9" w14:textId="77777777" w:rsidR="003405B0" w:rsidRPr="00A04362" w:rsidRDefault="003405B0" w:rsidP="00C06260">
            <w:pPr>
              <w:pStyle w:val="Title"/>
              <w:jc w:val="both"/>
              <w:rPr>
                <w:rFonts w:ascii="Garamond" w:hAnsi="Garamond"/>
                <w:b w:val="0"/>
              </w:rPr>
            </w:pPr>
          </w:p>
        </w:tc>
      </w:tr>
      <w:tr w:rsidR="003405B0" w:rsidRPr="00A04362" w14:paraId="010A05E3" w14:textId="77777777" w:rsidTr="00C06260">
        <w:tc>
          <w:tcPr>
            <w:tcW w:w="2988" w:type="dxa"/>
          </w:tcPr>
          <w:p w14:paraId="2EC17AEB"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Email addresses: </w:t>
            </w:r>
          </w:p>
        </w:tc>
        <w:tc>
          <w:tcPr>
            <w:tcW w:w="6588" w:type="dxa"/>
          </w:tcPr>
          <w:p w14:paraId="4F95496F" w14:textId="77777777" w:rsidR="003405B0" w:rsidRPr="00A04362" w:rsidRDefault="003405B0" w:rsidP="00C06260">
            <w:pPr>
              <w:pStyle w:val="Title"/>
              <w:jc w:val="both"/>
              <w:rPr>
                <w:rFonts w:ascii="Garamond" w:hAnsi="Garamond"/>
                <w:b w:val="0"/>
              </w:rPr>
            </w:pPr>
            <w:r w:rsidRPr="00A04362">
              <w:rPr>
                <w:rStyle w:val="Hyperlink"/>
                <w:rFonts w:ascii="Garamond" w:eastAsiaTheme="majorEastAsia" w:hAnsi="Garamond"/>
              </w:rPr>
              <w:t>kgsanthya@popcouncil.org</w:t>
            </w:r>
          </w:p>
          <w:p w14:paraId="2D2F0CC7" w14:textId="77777777" w:rsidR="003405B0" w:rsidRPr="00A04362" w:rsidRDefault="003405B0" w:rsidP="00C06260">
            <w:pPr>
              <w:pStyle w:val="Title"/>
              <w:ind w:left="252"/>
              <w:jc w:val="both"/>
              <w:rPr>
                <w:rFonts w:ascii="Garamond" w:hAnsi="Garamond"/>
                <w:b w:val="0"/>
              </w:rPr>
            </w:pPr>
          </w:p>
        </w:tc>
      </w:tr>
      <w:tr w:rsidR="003405B0" w:rsidRPr="00A04362" w14:paraId="42D18FB3" w14:textId="77777777" w:rsidTr="00C06260">
        <w:tc>
          <w:tcPr>
            <w:tcW w:w="2988" w:type="dxa"/>
          </w:tcPr>
          <w:p w14:paraId="789095E6" w14:textId="77777777" w:rsidR="003405B0" w:rsidRPr="00A04362" w:rsidRDefault="003405B0" w:rsidP="00C06260">
            <w:pPr>
              <w:pStyle w:val="Title"/>
              <w:jc w:val="both"/>
              <w:rPr>
                <w:rFonts w:ascii="Garamond" w:hAnsi="Garamond"/>
                <w:b w:val="0"/>
              </w:rPr>
            </w:pPr>
            <w:r w:rsidRPr="00A04362">
              <w:rPr>
                <w:rFonts w:ascii="Garamond" w:hAnsi="Garamond"/>
                <w:b w:val="0"/>
              </w:rPr>
              <w:t>Postal Address:</w:t>
            </w:r>
          </w:p>
        </w:tc>
        <w:tc>
          <w:tcPr>
            <w:tcW w:w="6588" w:type="dxa"/>
          </w:tcPr>
          <w:p w14:paraId="5DD3A0D9" w14:textId="77777777" w:rsidR="003405B0" w:rsidRPr="00A04362" w:rsidRDefault="003405B0" w:rsidP="00C06260">
            <w:pPr>
              <w:pStyle w:val="Title"/>
              <w:jc w:val="both"/>
              <w:rPr>
                <w:rFonts w:ascii="Garamond" w:hAnsi="Garamond"/>
                <w:b w:val="0"/>
              </w:rPr>
            </w:pPr>
            <w:r w:rsidRPr="00A04362">
              <w:rPr>
                <w:rFonts w:ascii="Garamond" w:hAnsi="Garamond"/>
                <w:b w:val="0"/>
              </w:rPr>
              <w:t>Population Council</w:t>
            </w:r>
          </w:p>
          <w:p w14:paraId="1ACE99CC" w14:textId="77777777" w:rsidR="003405B0" w:rsidRPr="00A04362" w:rsidRDefault="003405B0" w:rsidP="00C06260">
            <w:pPr>
              <w:pStyle w:val="Title"/>
              <w:jc w:val="both"/>
              <w:rPr>
                <w:rFonts w:ascii="Garamond" w:hAnsi="Garamond"/>
                <w:b w:val="0"/>
              </w:rPr>
            </w:pPr>
            <w:r w:rsidRPr="00A04362">
              <w:rPr>
                <w:rFonts w:ascii="Garamond" w:hAnsi="Garamond"/>
                <w:b w:val="0"/>
              </w:rPr>
              <w:t>Zone 5A, Ground Floor</w:t>
            </w:r>
          </w:p>
          <w:p w14:paraId="02EEEF58" w14:textId="77777777" w:rsidR="003405B0" w:rsidRPr="00A04362" w:rsidRDefault="003405B0" w:rsidP="00C06260">
            <w:pPr>
              <w:pStyle w:val="Title"/>
              <w:jc w:val="both"/>
              <w:rPr>
                <w:rFonts w:ascii="Garamond" w:hAnsi="Garamond"/>
                <w:b w:val="0"/>
              </w:rPr>
            </w:pPr>
            <w:r w:rsidRPr="00A04362">
              <w:rPr>
                <w:rFonts w:ascii="Garamond" w:hAnsi="Garamond"/>
                <w:b w:val="0"/>
              </w:rPr>
              <w:t>India Habitat Centre</w:t>
            </w:r>
          </w:p>
          <w:p w14:paraId="2360BA58" w14:textId="77777777" w:rsidR="003405B0" w:rsidRPr="00A04362" w:rsidRDefault="003405B0" w:rsidP="00C06260">
            <w:pPr>
              <w:pStyle w:val="Title"/>
              <w:jc w:val="both"/>
              <w:rPr>
                <w:rFonts w:ascii="Garamond" w:hAnsi="Garamond"/>
                <w:b w:val="0"/>
              </w:rPr>
            </w:pPr>
            <w:r w:rsidRPr="00A04362">
              <w:rPr>
                <w:rFonts w:ascii="Garamond" w:hAnsi="Garamond"/>
                <w:b w:val="0"/>
              </w:rPr>
              <w:t>Lodi Road</w:t>
            </w:r>
          </w:p>
          <w:p w14:paraId="50D97E5D" w14:textId="77777777" w:rsidR="003405B0" w:rsidRPr="00A04362" w:rsidRDefault="003405B0" w:rsidP="00C06260">
            <w:pPr>
              <w:pStyle w:val="Title"/>
              <w:jc w:val="both"/>
              <w:rPr>
                <w:rFonts w:ascii="Garamond" w:hAnsi="Garamond"/>
                <w:b w:val="0"/>
              </w:rPr>
            </w:pPr>
            <w:r w:rsidRPr="00A04362">
              <w:rPr>
                <w:rFonts w:ascii="Garamond" w:hAnsi="Garamond"/>
                <w:b w:val="0"/>
              </w:rPr>
              <w:t>New Delhi – 110 003</w:t>
            </w:r>
          </w:p>
        </w:tc>
      </w:tr>
      <w:tr w:rsidR="003405B0" w:rsidRPr="00A04362" w14:paraId="48DA876F" w14:textId="77777777" w:rsidTr="00C06260">
        <w:tc>
          <w:tcPr>
            <w:tcW w:w="2988" w:type="dxa"/>
          </w:tcPr>
          <w:p w14:paraId="7C829EAA"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Telephone numbers: </w:t>
            </w:r>
          </w:p>
        </w:tc>
        <w:tc>
          <w:tcPr>
            <w:tcW w:w="6588" w:type="dxa"/>
          </w:tcPr>
          <w:p w14:paraId="3A0DDB64"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91-11-24642901 / 24642902 </w:t>
            </w:r>
          </w:p>
          <w:p w14:paraId="40A65A14" w14:textId="77777777" w:rsidR="003405B0" w:rsidRPr="00A04362" w:rsidRDefault="003405B0" w:rsidP="00C06260">
            <w:pPr>
              <w:pStyle w:val="Title"/>
              <w:ind w:left="252"/>
              <w:jc w:val="both"/>
              <w:rPr>
                <w:rFonts w:ascii="Garamond" w:hAnsi="Garamond"/>
                <w:b w:val="0"/>
              </w:rPr>
            </w:pPr>
          </w:p>
        </w:tc>
      </w:tr>
      <w:tr w:rsidR="003405B0" w:rsidRPr="00A04362" w14:paraId="3CCE9AAA" w14:textId="77777777" w:rsidTr="00C06260">
        <w:tc>
          <w:tcPr>
            <w:tcW w:w="2988" w:type="dxa"/>
          </w:tcPr>
          <w:p w14:paraId="028A82D2"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Location of the project: </w:t>
            </w:r>
          </w:p>
        </w:tc>
        <w:tc>
          <w:tcPr>
            <w:tcW w:w="6588" w:type="dxa"/>
          </w:tcPr>
          <w:p w14:paraId="16C96F6F" w14:textId="77777777" w:rsidR="003405B0" w:rsidRPr="00A04362" w:rsidRDefault="003405B0" w:rsidP="00C06260">
            <w:pPr>
              <w:pStyle w:val="Title"/>
              <w:jc w:val="both"/>
              <w:rPr>
                <w:rFonts w:ascii="Garamond" w:hAnsi="Garamond"/>
                <w:b w:val="0"/>
              </w:rPr>
            </w:pPr>
            <w:r w:rsidRPr="00A04362">
              <w:rPr>
                <w:rFonts w:ascii="Garamond" w:hAnsi="Garamond"/>
                <w:b w:val="0"/>
              </w:rPr>
              <w:t>Rajasthan, India</w:t>
            </w:r>
          </w:p>
          <w:p w14:paraId="48C4B132" w14:textId="77777777" w:rsidR="003405B0" w:rsidRPr="00A04362" w:rsidRDefault="003405B0" w:rsidP="00C06260">
            <w:pPr>
              <w:pStyle w:val="Title"/>
              <w:ind w:left="252"/>
              <w:jc w:val="both"/>
              <w:rPr>
                <w:rFonts w:ascii="Garamond" w:hAnsi="Garamond"/>
                <w:b w:val="0"/>
              </w:rPr>
            </w:pPr>
            <w:r w:rsidRPr="00A04362">
              <w:rPr>
                <w:rFonts w:ascii="Garamond" w:hAnsi="Garamond"/>
                <w:b w:val="0"/>
              </w:rPr>
              <w:t xml:space="preserve"> </w:t>
            </w:r>
          </w:p>
        </w:tc>
      </w:tr>
      <w:tr w:rsidR="003405B0" w:rsidRPr="00A04362" w14:paraId="0F585299" w14:textId="77777777" w:rsidTr="00C06260">
        <w:tc>
          <w:tcPr>
            <w:tcW w:w="2988" w:type="dxa"/>
          </w:tcPr>
          <w:p w14:paraId="5D103AE1"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Proposed project dates: </w:t>
            </w:r>
          </w:p>
        </w:tc>
        <w:tc>
          <w:tcPr>
            <w:tcW w:w="6588" w:type="dxa"/>
          </w:tcPr>
          <w:p w14:paraId="52AFC2BF" w14:textId="77777777" w:rsidR="003405B0" w:rsidRPr="00A04362" w:rsidRDefault="003405B0" w:rsidP="00C06260">
            <w:pPr>
              <w:pStyle w:val="Title"/>
              <w:jc w:val="both"/>
              <w:rPr>
                <w:rFonts w:ascii="Garamond" w:hAnsi="Garamond"/>
                <w:b w:val="0"/>
              </w:rPr>
            </w:pPr>
            <w:r w:rsidRPr="00A04362">
              <w:rPr>
                <w:rFonts w:ascii="Garamond" w:hAnsi="Garamond"/>
                <w:b w:val="0"/>
              </w:rPr>
              <w:t>April 2018 – December 2020</w:t>
            </w:r>
          </w:p>
          <w:p w14:paraId="3BCF00A3" w14:textId="77777777" w:rsidR="003405B0" w:rsidRPr="00A04362" w:rsidRDefault="003405B0" w:rsidP="00C06260">
            <w:pPr>
              <w:pStyle w:val="Title"/>
              <w:ind w:left="252"/>
              <w:jc w:val="both"/>
              <w:rPr>
                <w:rFonts w:ascii="Garamond" w:hAnsi="Garamond"/>
                <w:b w:val="0"/>
              </w:rPr>
            </w:pPr>
          </w:p>
        </w:tc>
      </w:tr>
      <w:tr w:rsidR="003405B0" w:rsidRPr="00A04362" w14:paraId="617E81F3" w14:textId="77777777" w:rsidTr="00C06260">
        <w:tc>
          <w:tcPr>
            <w:tcW w:w="2988" w:type="dxa"/>
          </w:tcPr>
          <w:p w14:paraId="4A6561D7"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Study Coordinator’s name: </w:t>
            </w:r>
          </w:p>
        </w:tc>
        <w:tc>
          <w:tcPr>
            <w:tcW w:w="6588" w:type="dxa"/>
          </w:tcPr>
          <w:p w14:paraId="2E676008" w14:textId="77777777" w:rsidR="003405B0" w:rsidRPr="00A04362" w:rsidRDefault="003405B0" w:rsidP="00C06260">
            <w:pPr>
              <w:pStyle w:val="Title"/>
              <w:jc w:val="both"/>
              <w:rPr>
                <w:rFonts w:ascii="Garamond" w:hAnsi="Garamond"/>
                <w:b w:val="0"/>
              </w:rPr>
            </w:pPr>
            <w:r w:rsidRPr="00A04362">
              <w:rPr>
                <w:rFonts w:ascii="Garamond" w:hAnsi="Garamond"/>
                <w:b w:val="0"/>
              </w:rPr>
              <w:t>K G Santhya</w:t>
            </w:r>
          </w:p>
          <w:p w14:paraId="4EDBCE19" w14:textId="77777777" w:rsidR="003405B0" w:rsidRPr="00A04362" w:rsidRDefault="003405B0" w:rsidP="00C06260">
            <w:pPr>
              <w:pStyle w:val="Title"/>
              <w:ind w:left="252"/>
              <w:jc w:val="both"/>
              <w:rPr>
                <w:rFonts w:ascii="Garamond" w:hAnsi="Garamond"/>
                <w:b w:val="0"/>
              </w:rPr>
            </w:pPr>
          </w:p>
        </w:tc>
      </w:tr>
      <w:tr w:rsidR="003405B0" w:rsidRPr="00A04362" w14:paraId="1E438119" w14:textId="77777777" w:rsidTr="00C06260">
        <w:tc>
          <w:tcPr>
            <w:tcW w:w="2988" w:type="dxa"/>
          </w:tcPr>
          <w:p w14:paraId="4D4C448F"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Submitted to IRB on: </w:t>
            </w:r>
          </w:p>
        </w:tc>
        <w:tc>
          <w:tcPr>
            <w:tcW w:w="6588" w:type="dxa"/>
          </w:tcPr>
          <w:p w14:paraId="01EEF067" w14:textId="77777777" w:rsidR="003405B0" w:rsidRPr="00A04362" w:rsidRDefault="003405B0" w:rsidP="00C06260">
            <w:pPr>
              <w:pStyle w:val="Title"/>
              <w:jc w:val="both"/>
              <w:rPr>
                <w:rFonts w:ascii="Garamond" w:hAnsi="Garamond"/>
                <w:b w:val="0"/>
              </w:rPr>
            </w:pPr>
            <w:r w:rsidRPr="00A04362">
              <w:rPr>
                <w:rFonts w:ascii="Garamond" w:hAnsi="Garamond"/>
                <w:b w:val="0"/>
              </w:rPr>
              <w:t>June 2018</w:t>
            </w:r>
          </w:p>
          <w:p w14:paraId="468959B6" w14:textId="77777777" w:rsidR="003405B0" w:rsidRPr="00A04362" w:rsidRDefault="003405B0" w:rsidP="00C06260">
            <w:pPr>
              <w:pStyle w:val="Title"/>
              <w:jc w:val="both"/>
              <w:rPr>
                <w:rFonts w:ascii="Garamond" w:hAnsi="Garamond"/>
                <w:b w:val="0"/>
              </w:rPr>
            </w:pPr>
          </w:p>
        </w:tc>
      </w:tr>
      <w:tr w:rsidR="003405B0" w:rsidRPr="00A04362" w14:paraId="247D5979" w14:textId="77777777" w:rsidTr="00C06260">
        <w:tc>
          <w:tcPr>
            <w:tcW w:w="2988" w:type="dxa"/>
          </w:tcPr>
          <w:p w14:paraId="1EBC6EBB" w14:textId="77777777" w:rsidR="003405B0" w:rsidRPr="00A04362" w:rsidRDefault="003405B0" w:rsidP="00C06260">
            <w:pPr>
              <w:pStyle w:val="Title"/>
              <w:jc w:val="both"/>
              <w:rPr>
                <w:rFonts w:ascii="Garamond" w:hAnsi="Garamond"/>
                <w:b w:val="0"/>
              </w:rPr>
            </w:pPr>
          </w:p>
          <w:p w14:paraId="3DF0BCD2" w14:textId="77777777" w:rsidR="003405B0" w:rsidRPr="00A04362" w:rsidRDefault="003405B0" w:rsidP="00C06260">
            <w:pPr>
              <w:pStyle w:val="Title"/>
              <w:jc w:val="both"/>
              <w:rPr>
                <w:rFonts w:ascii="Garamond" w:hAnsi="Garamond"/>
                <w:b w:val="0"/>
              </w:rPr>
            </w:pPr>
          </w:p>
          <w:p w14:paraId="5788A9AA" w14:textId="77777777" w:rsidR="003405B0" w:rsidRPr="00A04362" w:rsidRDefault="003405B0" w:rsidP="00C06260">
            <w:pPr>
              <w:pStyle w:val="Title"/>
              <w:jc w:val="both"/>
              <w:rPr>
                <w:rFonts w:ascii="Garamond" w:hAnsi="Garamond"/>
                <w:b w:val="0"/>
              </w:rPr>
            </w:pPr>
            <w:r w:rsidRPr="00A04362">
              <w:rPr>
                <w:rFonts w:ascii="Garamond" w:hAnsi="Garamond"/>
                <w:b w:val="0"/>
              </w:rPr>
              <w:t>Signature</w:t>
            </w:r>
          </w:p>
        </w:tc>
        <w:tc>
          <w:tcPr>
            <w:tcW w:w="6588" w:type="dxa"/>
          </w:tcPr>
          <w:p w14:paraId="30E1D5BF" w14:textId="77777777" w:rsidR="003405B0" w:rsidRDefault="003405B0" w:rsidP="00C06260">
            <w:pPr>
              <w:pStyle w:val="Title"/>
              <w:ind w:left="252"/>
              <w:jc w:val="both"/>
              <w:rPr>
                <w:rFonts w:ascii="Garamond" w:hAnsi="Garamond"/>
                <w:b w:val="0"/>
              </w:rPr>
            </w:pPr>
            <w:r>
              <w:rPr>
                <w:noProof/>
              </w:rPr>
              <w:drawing>
                <wp:anchor distT="0" distB="0" distL="114300" distR="114300" simplePos="0" relativeHeight="251659264" behindDoc="0" locked="0" layoutInCell="1" allowOverlap="1" wp14:anchorId="2C61B22E" wp14:editId="3AFD6747">
                  <wp:simplePos x="0" y="0"/>
                  <wp:positionH relativeFrom="column">
                    <wp:posOffset>36195</wp:posOffset>
                  </wp:positionH>
                  <wp:positionV relativeFrom="paragraph">
                    <wp:posOffset>79375</wp:posOffset>
                  </wp:positionV>
                  <wp:extent cx="800100" cy="73342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8615" t="54265" r="46397" b="36010"/>
                          <a:stretch/>
                        </pic:blipFill>
                        <pic:spPr bwMode="auto">
                          <a:xfrm>
                            <a:off x="0" y="0"/>
                            <a:ext cx="800100" cy="733425"/>
                          </a:xfrm>
                          <a:prstGeom prst="rect">
                            <a:avLst/>
                          </a:prstGeom>
                          <a:noFill/>
                          <a:ln>
                            <a:noFill/>
                          </a:ln>
                          <a:extLst>
                            <a:ext uri="{53640926-AAD7-44D8-BBD7-CCE9431645EC}">
                              <a14:shadowObscured xmlns:a14="http://schemas.microsoft.com/office/drawing/2010/main"/>
                            </a:ext>
                          </a:extLst>
                        </pic:spPr>
                      </pic:pic>
                    </a:graphicData>
                  </a:graphic>
                </wp:anchor>
              </w:drawing>
            </w:r>
          </w:p>
          <w:p w14:paraId="62D1C4F2" w14:textId="77777777" w:rsidR="003405B0" w:rsidRPr="00A04362" w:rsidRDefault="003405B0" w:rsidP="00C06260">
            <w:pPr>
              <w:pStyle w:val="Title"/>
              <w:jc w:val="both"/>
              <w:rPr>
                <w:rFonts w:ascii="Garamond" w:hAnsi="Garamond"/>
                <w:b w:val="0"/>
              </w:rPr>
            </w:pPr>
            <w:r w:rsidRPr="00A04362">
              <w:rPr>
                <w:rFonts w:ascii="Garamond" w:hAnsi="Garamond"/>
                <w:b w:val="0"/>
              </w:rPr>
              <w:t xml:space="preserve">K G Santhya                 </w:t>
            </w:r>
          </w:p>
        </w:tc>
      </w:tr>
    </w:tbl>
    <w:p w14:paraId="77DE3D76" w14:textId="77777777" w:rsidR="003405B0" w:rsidRPr="00A04362" w:rsidRDefault="003405B0" w:rsidP="003405B0">
      <w:pPr>
        <w:rPr>
          <w:rFonts w:ascii="Garamond" w:hAnsi="Garamond"/>
          <w:b/>
          <w:bCs/>
          <w:sz w:val="24"/>
          <w:szCs w:val="24"/>
          <w:u w:val="single"/>
          <w:lang w:val="en-IN"/>
        </w:rPr>
      </w:pPr>
    </w:p>
    <w:p w14:paraId="23E8D526" w14:textId="77777777" w:rsidR="003405B0" w:rsidRPr="00A04362" w:rsidRDefault="003405B0" w:rsidP="003405B0">
      <w:pPr>
        <w:spacing w:line="240" w:lineRule="auto"/>
        <w:rPr>
          <w:rFonts w:ascii="Garamond" w:hAnsi="Garamond"/>
          <w:b/>
          <w:bCs/>
          <w:sz w:val="24"/>
          <w:szCs w:val="24"/>
          <w:u w:val="single"/>
          <w:lang w:val="en-IN"/>
        </w:rPr>
      </w:pPr>
    </w:p>
    <w:p w14:paraId="3645E141" w14:textId="77777777" w:rsidR="003405B0" w:rsidRPr="00A04362" w:rsidRDefault="003405B0" w:rsidP="003405B0">
      <w:pPr>
        <w:spacing w:line="240" w:lineRule="auto"/>
        <w:rPr>
          <w:rFonts w:ascii="Garamond" w:hAnsi="Garamond"/>
          <w:b/>
          <w:bCs/>
          <w:sz w:val="24"/>
          <w:szCs w:val="24"/>
          <w:u w:val="single"/>
          <w:lang w:val="en-IN"/>
        </w:rPr>
      </w:pPr>
    </w:p>
    <w:p w14:paraId="31DF5B46" w14:textId="77777777" w:rsidR="003405B0" w:rsidRPr="00A04362" w:rsidRDefault="003405B0" w:rsidP="003405B0">
      <w:pPr>
        <w:spacing w:line="240" w:lineRule="auto"/>
        <w:rPr>
          <w:rFonts w:ascii="Garamond" w:hAnsi="Garamond"/>
          <w:b/>
          <w:bCs/>
          <w:sz w:val="24"/>
          <w:szCs w:val="24"/>
          <w:u w:val="single"/>
          <w:lang w:val="en-IN"/>
        </w:rPr>
      </w:pPr>
    </w:p>
    <w:p w14:paraId="60BD4C0B" w14:textId="77777777" w:rsidR="003405B0" w:rsidRPr="00A04362" w:rsidRDefault="003405B0" w:rsidP="003405B0">
      <w:pPr>
        <w:spacing w:line="240" w:lineRule="auto"/>
        <w:rPr>
          <w:rFonts w:ascii="Garamond" w:hAnsi="Garamond"/>
          <w:b/>
          <w:bCs/>
          <w:sz w:val="24"/>
          <w:szCs w:val="24"/>
          <w:u w:val="single"/>
          <w:lang w:val="en-IN"/>
        </w:rPr>
      </w:pPr>
    </w:p>
    <w:p w14:paraId="591B2400" w14:textId="77777777" w:rsidR="003405B0" w:rsidRPr="00A04362" w:rsidRDefault="003405B0" w:rsidP="003405B0">
      <w:pPr>
        <w:spacing w:line="240" w:lineRule="auto"/>
        <w:rPr>
          <w:rFonts w:ascii="Garamond" w:hAnsi="Garamond"/>
          <w:b/>
          <w:bCs/>
          <w:sz w:val="24"/>
          <w:szCs w:val="24"/>
          <w:u w:val="single"/>
          <w:lang w:val="en-IN"/>
        </w:rPr>
      </w:pPr>
    </w:p>
    <w:p w14:paraId="01410452" w14:textId="77777777" w:rsidR="003405B0" w:rsidRPr="00A04362" w:rsidRDefault="003405B0" w:rsidP="003405B0">
      <w:pPr>
        <w:spacing w:line="240" w:lineRule="auto"/>
        <w:rPr>
          <w:rFonts w:ascii="Garamond" w:hAnsi="Garamond"/>
          <w:b/>
          <w:bCs/>
          <w:sz w:val="24"/>
          <w:szCs w:val="24"/>
          <w:u w:val="single"/>
          <w:lang w:val="en-IN"/>
        </w:rPr>
      </w:pPr>
    </w:p>
    <w:p w14:paraId="364F7BFB" w14:textId="77777777" w:rsidR="003405B0" w:rsidRPr="00A04362" w:rsidRDefault="003405B0" w:rsidP="003405B0">
      <w:pPr>
        <w:spacing w:line="240" w:lineRule="auto"/>
        <w:rPr>
          <w:rFonts w:ascii="Garamond" w:hAnsi="Garamond"/>
          <w:b/>
          <w:bCs/>
          <w:sz w:val="24"/>
          <w:szCs w:val="24"/>
          <w:u w:val="single"/>
          <w:lang w:val="en-IN"/>
        </w:rPr>
      </w:pPr>
    </w:p>
    <w:p w14:paraId="22541CE2" w14:textId="77777777" w:rsidR="003405B0" w:rsidRPr="00A04362" w:rsidRDefault="003405B0" w:rsidP="003405B0">
      <w:pPr>
        <w:spacing w:line="240" w:lineRule="auto"/>
        <w:rPr>
          <w:rFonts w:ascii="Garamond" w:hAnsi="Garamond"/>
          <w:b/>
          <w:bCs/>
          <w:sz w:val="24"/>
          <w:szCs w:val="24"/>
          <w:u w:val="single"/>
          <w:lang w:val="en-IN"/>
        </w:rPr>
      </w:pPr>
    </w:p>
    <w:p w14:paraId="0FE4E119" w14:textId="77777777" w:rsidR="003405B0" w:rsidRPr="00A04362" w:rsidRDefault="003405B0" w:rsidP="003405B0">
      <w:pPr>
        <w:spacing w:line="240" w:lineRule="auto"/>
        <w:rPr>
          <w:rFonts w:ascii="Garamond" w:hAnsi="Garamond"/>
          <w:b/>
          <w:bCs/>
          <w:sz w:val="24"/>
          <w:szCs w:val="24"/>
          <w:u w:val="single"/>
          <w:lang w:val="en-IN"/>
        </w:rPr>
      </w:pPr>
    </w:p>
    <w:p w14:paraId="5A9C2B23" w14:textId="77777777" w:rsidR="003405B0" w:rsidRDefault="003405B0" w:rsidP="003405B0">
      <w:pPr>
        <w:rPr>
          <w:rFonts w:ascii="Garamond" w:hAnsi="Garamond" w:cs="Times New Roman"/>
          <w:sz w:val="24"/>
          <w:szCs w:val="24"/>
        </w:rPr>
      </w:pPr>
      <w:r w:rsidRPr="00A04362">
        <w:rPr>
          <w:rFonts w:ascii="Garamond" w:hAnsi="Garamond" w:cs="Times New Roman"/>
          <w:sz w:val="24"/>
          <w:szCs w:val="24"/>
        </w:rPr>
        <w:br w:type="page"/>
      </w:r>
    </w:p>
    <w:p w14:paraId="342FBA41" w14:textId="77777777" w:rsidR="003405B0" w:rsidRPr="003405B0" w:rsidRDefault="003405B0" w:rsidP="003405B0">
      <w:pPr>
        <w:pStyle w:val="CommentText"/>
        <w:ind w:left="720"/>
        <w:jc w:val="both"/>
        <w:rPr>
          <w:rFonts w:ascii="Garamond" w:hAnsi="Garamond"/>
          <w:sz w:val="24"/>
          <w:szCs w:val="24"/>
          <w:u w:val="single"/>
          <w:shd w:val="clear" w:color="auto" w:fill="FFFFFF"/>
        </w:rPr>
      </w:pPr>
      <w:r w:rsidRPr="003405B0">
        <w:rPr>
          <w:rFonts w:ascii="Garamond" w:hAnsi="Garamond"/>
          <w:sz w:val="24"/>
          <w:szCs w:val="24"/>
          <w:u w:val="single"/>
          <w:shd w:val="clear" w:color="auto" w:fill="FFFFFF"/>
        </w:rPr>
        <w:lastRenderedPageBreak/>
        <w:t>List of acronyms and abbreviations</w:t>
      </w:r>
    </w:p>
    <w:p w14:paraId="26090F9B" w14:textId="77777777" w:rsidR="003405B0" w:rsidRPr="003405B0" w:rsidRDefault="003405B0" w:rsidP="003405B0">
      <w:pPr>
        <w:pStyle w:val="CommentText"/>
        <w:ind w:left="720"/>
        <w:jc w:val="both"/>
        <w:rPr>
          <w:rFonts w:ascii="Garamond" w:hAnsi="Garamond"/>
          <w:sz w:val="24"/>
          <w:szCs w:val="24"/>
          <w:shd w:val="clear" w:color="auto" w:fill="FFFFFF"/>
        </w:rPr>
      </w:pPr>
    </w:p>
    <w:p w14:paraId="44A8656E" w14:textId="77777777" w:rsidR="003405B0" w:rsidRPr="003405B0" w:rsidRDefault="003405B0" w:rsidP="003405B0">
      <w:pPr>
        <w:pStyle w:val="CommentText"/>
        <w:ind w:left="720"/>
        <w:jc w:val="both"/>
        <w:rPr>
          <w:rFonts w:ascii="Garamond" w:hAnsi="Garamond"/>
          <w:sz w:val="24"/>
          <w:szCs w:val="24"/>
        </w:rPr>
      </w:pPr>
      <w:r w:rsidRPr="003405B0">
        <w:rPr>
          <w:rFonts w:ascii="Garamond" w:hAnsi="Garamond"/>
          <w:sz w:val="24"/>
          <w:szCs w:val="24"/>
        </w:rPr>
        <w:t xml:space="preserve">AFHS    </w:t>
      </w:r>
      <w:r w:rsidRPr="003405B0">
        <w:rPr>
          <w:rFonts w:ascii="Garamond" w:hAnsi="Garamond"/>
          <w:sz w:val="24"/>
          <w:szCs w:val="24"/>
        </w:rPr>
        <w:tab/>
        <w:t xml:space="preserve">Adolescent Friendly Health Clinic </w:t>
      </w:r>
    </w:p>
    <w:p w14:paraId="0B4808AD" w14:textId="77777777" w:rsidR="003405B0" w:rsidRPr="003405B0" w:rsidRDefault="003405B0" w:rsidP="003405B0">
      <w:pPr>
        <w:pStyle w:val="CommentText"/>
        <w:ind w:left="720"/>
        <w:jc w:val="both"/>
        <w:rPr>
          <w:rFonts w:ascii="Garamond" w:hAnsi="Garamond"/>
          <w:sz w:val="24"/>
          <w:szCs w:val="24"/>
        </w:rPr>
      </w:pPr>
      <w:r w:rsidRPr="003405B0">
        <w:rPr>
          <w:rFonts w:ascii="Garamond" w:hAnsi="Garamond"/>
          <w:sz w:val="24"/>
          <w:szCs w:val="24"/>
        </w:rPr>
        <w:t xml:space="preserve">CIFF       </w:t>
      </w:r>
      <w:r w:rsidRPr="003405B0">
        <w:rPr>
          <w:rFonts w:ascii="Garamond" w:hAnsi="Garamond"/>
          <w:sz w:val="24"/>
          <w:szCs w:val="24"/>
        </w:rPr>
        <w:tab/>
        <w:t xml:space="preserve">Children’s Investment Fund Foundation </w:t>
      </w:r>
    </w:p>
    <w:p w14:paraId="658194E9"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 xml:space="preserve">CEB       </w:t>
      </w:r>
      <w:r w:rsidRPr="003405B0">
        <w:rPr>
          <w:rFonts w:ascii="Garamond" w:hAnsi="Garamond"/>
          <w:sz w:val="24"/>
          <w:szCs w:val="24"/>
        </w:rPr>
        <w:tab/>
        <w:t xml:space="preserve">Census Enumeration Blocks </w:t>
      </w:r>
    </w:p>
    <w:p w14:paraId="373A9419" w14:textId="77777777" w:rsidR="003405B0" w:rsidRPr="003405B0" w:rsidRDefault="003405B0" w:rsidP="003405B0">
      <w:pPr>
        <w:pStyle w:val="CommentText"/>
        <w:ind w:left="720"/>
        <w:jc w:val="both"/>
        <w:rPr>
          <w:rFonts w:ascii="Garamond" w:hAnsi="Garamond"/>
          <w:sz w:val="24"/>
          <w:szCs w:val="24"/>
        </w:rPr>
      </w:pPr>
      <w:r w:rsidRPr="003405B0">
        <w:rPr>
          <w:rFonts w:ascii="Garamond" w:hAnsi="Garamond"/>
          <w:sz w:val="24"/>
          <w:szCs w:val="24"/>
        </w:rPr>
        <w:t xml:space="preserve">CAPI       </w:t>
      </w:r>
      <w:r w:rsidRPr="003405B0">
        <w:rPr>
          <w:rFonts w:ascii="Garamond" w:hAnsi="Garamond"/>
          <w:sz w:val="24"/>
          <w:szCs w:val="24"/>
        </w:rPr>
        <w:tab/>
        <w:t xml:space="preserve">Computer-assisted personal interviewing </w:t>
      </w:r>
    </w:p>
    <w:p w14:paraId="5D505AAC" w14:textId="77777777" w:rsidR="003405B0" w:rsidRPr="003405B0" w:rsidRDefault="003405B0" w:rsidP="003405B0">
      <w:pPr>
        <w:pStyle w:val="CommentText"/>
        <w:ind w:left="720"/>
        <w:jc w:val="both"/>
        <w:rPr>
          <w:rFonts w:ascii="Garamond" w:hAnsi="Garamond"/>
          <w:sz w:val="24"/>
          <w:szCs w:val="24"/>
        </w:rPr>
      </w:pPr>
      <w:r w:rsidRPr="003405B0">
        <w:rPr>
          <w:rFonts w:ascii="Garamond" w:hAnsi="Garamond"/>
          <w:sz w:val="24"/>
          <w:szCs w:val="24"/>
        </w:rPr>
        <w:t>CMO</w:t>
      </w:r>
      <w:r w:rsidRPr="003405B0">
        <w:rPr>
          <w:rFonts w:ascii="Garamond" w:hAnsi="Garamond"/>
          <w:sz w:val="24"/>
          <w:szCs w:val="24"/>
        </w:rPr>
        <w:tab/>
      </w:r>
      <w:r w:rsidRPr="003405B0">
        <w:rPr>
          <w:rFonts w:ascii="Garamond" w:hAnsi="Garamond"/>
          <w:sz w:val="24"/>
          <w:szCs w:val="24"/>
        </w:rPr>
        <w:tab/>
        <w:t xml:space="preserve">Chief Medical Officer </w:t>
      </w:r>
    </w:p>
    <w:p w14:paraId="6EB35F49" w14:textId="77777777" w:rsidR="003405B0" w:rsidRPr="003405B0" w:rsidRDefault="003405B0" w:rsidP="003405B0">
      <w:pPr>
        <w:pStyle w:val="CommentText"/>
        <w:ind w:firstLine="720"/>
        <w:jc w:val="both"/>
        <w:rPr>
          <w:rFonts w:ascii="Garamond" w:hAnsi="Garamond"/>
          <w:sz w:val="24"/>
          <w:szCs w:val="24"/>
        </w:rPr>
      </w:pPr>
      <w:proofErr w:type="spellStart"/>
      <w:r w:rsidRPr="003405B0">
        <w:rPr>
          <w:rFonts w:ascii="Garamond" w:hAnsi="Garamond"/>
          <w:sz w:val="24"/>
          <w:szCs w:val="24"/>
        </w:rPr>
        <w:t>DiD</w:t>
      </w:r>
      <w:proofErr w:type="spellEnd"/>
      <w:r w:rsidRPr="003405B0">
        <w:rPr>
          <w:rFonts w:ascii="Garamond" w:hAnsi="Garamond"/>
          <w:sz w:val="24"/>
          <w:szCs w:val="24"/>
        </w:rPr>
        <w:t xml:space="preserve">        </w:t>
      </w:r>
      <w:r w:rsidRPr="003405B0">
        <w:rPr>
          <w:rFonts w:ascii="Garamond" w:hAnsi="Garamond"/>
          <w:sz w:val="24"/>
          <w:szCs w:val="24"/>
        </w:rPr>
        <w:tab/>
        <w:t xml:space="preserve">Difference-in-Difference </w:t>
      </w:r>
    </w:p>
    <w:p w14:paraId="725B5573" w14:textId="77777777" w:rsidR="003405B0" w:rsidRPr="003405B0" w:rsidRDefault="003405B0" w:rsidP="003405B0">
      <w:pPr>
        <w:pStyle w:val="CommentText"/>
        <w:ind w:left="720"/>
        <w:jc w:val="both"/>
        <w:rPr>
          <w:rFonts w:ascii="Garamond" w:hAnsi="Garamond"/>
          <w:sz w:val="24"/>
          <w:szCs w:val="24"/>
        </w:rPr>
      </w:pPr>
      <w:r w:rsidRPr="003405B0">
        <w:rPr>
          <w:rFonts w:ascii="Garamond" w:hAnsi="Garamond"/>
          <w:sz w:val="24"/>
          <w:szCs w:val="24"/>
        </w:rPr>
        <w:t xml:space="preserve">HCD      </w:t>
      </w:r>
      <w:r w:rsidRPr="003405B0">
        <w:rPr>
          <w:rFonts w:ascii="Garamond" w:hAnsi="Garamond"/>
          <w:sz w:val="24"/>
          <w:szCs w:val="24"/>
        </w:rPr>
        <w:tab/>
        <w:t xml:space="preserve">Human Centered Design </w:t>
      </w:r>
    </w:p>
    <w:p w14:paraId="34EA0634"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IDI</w:t>
      </w:r>
      <w:r w:rsidRPr="003405B0">
        <w:rPr>
          <w:rFonts w:ascii="Garamond" w:hAnsi="Garamond"/>
          <w:sz w:val="24"/>
          <w:szCs w:val="24"/>
        </w:rPr>
        <w:tab/>
      </w:r>
      <w:r w:rsidRPr="003405B0">
        <w:rPr>
          <w:rFonts w:ascii="Garamond" w:hAnsi="Garamond"/>
          <w:sz w:val="24"/>
          <w:szCs w:val="24"/>
        </w:rPr>
        <w:tab/>
        <w:t xml:space="preserve">In-depth Interview </w:t>
      </w:r>
    </w:p>
    <w:p w14:paraId="10FCC240"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 xml:space="preserve">IIPS    </w:t>
      </w:r>
      <w:r w:rsidRPr="003405B0">
        <w:rPr>
          <w:rFonts w:ascii="Garamond" w:hAnsi="Garamond"/>
          <w:sz w:val="24"/>
          <w:szCs w:val="24"/>
        </w:rPr>
        <w:tab/>
      </w:r>
      <w:r w:rsidRPr="003405B0">
        <w:rPr>
          <w:rFonts w:ascii="Garamond" w:hAnsi="Garamond"/>
          <w:sz w:val="24"/>
          <w:szCs w:val="24"/>
        </w:rPr>
        <w:tab/>
        <w:t xml:space="preserve">International Institute for Population Science </w:t>
      </w:r>
    </w:p>
    <w:p w14:paraId="4BB4BE0F"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 xml:space="preserve">MPV </w:t>
      </w:r>
      <w:r w:rsidRPr="003405B0">
        <w:rPr>
          <w:rFonts w:ascii="Garamond" w:hAnsi="Garamond"/>
          <w:sz w:val="24"/>
          <w:szCs w:val="24"/>
        </w:rPr>
        <w:tab/>
      </w:r>
      <w:r w:rsidRPr="003405B0">
        <w:rPr>
          <w:rFonts w:ascii="Garamond" w:hAnsi="Garamond"/>
          <w:sz w:val="24"/>
          <w:szCs w:val="24"/>
        </w:rPr>
        <w:tab/>
        <w:t xml:space="preserve">Mission </w:t>
      </w:r>
      <w:proofErr w:type="spellStart"/>
      <w:r w:rsidRPr="003405B0">
        <w:rPr>
          <w:rFonts w:ascii="Garamond" w:hAnsi="Garamond"/>
          <w:sz w:val="24"/>
          <w:szCs w:val="24"/>
        </w:rPr>
        <w:t>Parivar</w:t>
      </w:r>
      <w:proofErr w:type="spellEnd"/>
      <w:r w:rsidRPr="003405B0">
        <w:rPr>
          <w:rFonts w:ascii="Garamond" w:hAnsi="Garamond"/>
          <w:sz w:val="24"/>
          <w:szCs w:val="24"/>
        </w:rPr>
        <w:t xml:space="preserve"> Vikas </w:t>
      </w:r>
    </w:p>
    <w:p w14:paraId="6FEC10C0" w14:textId="77777777" w:rsidR="003405B0" w:rsidRPr="003405B0" w:rsidRDefault="003405B0" w:rsidP="003405B0">
      <w:pPr>
        <w:pStyle w:val="CommentText"/>
        <w:ind w:left="720"/>
        <w:jc w:val="both"/>
        <w:rPr>
          <w:rFonts w:ascii="Garamond" w:hAnsi="Garamond"/>
          <w:sz w:val="24"/>
          <w:szCs w:val="24"/>
        </w:rPr>
      </w:pPr>
      <w:proofErr w:type="spellStart"/>
      <w:r w:rsidRPr="003405B0">
        <w:rPr>
          <w:rFonts w:ascii="Garamond" w:hAnsi="Garamond"/>
          <w:sz w:val="24"/>
          <w:szCs w:val="24"/>
        </w:rPr>
        <w:t>MoHFW</w:t>
      </w:r>
      <w:proofErr w:type="spellEnd"/>
      <w:r w:rsidRPr="003405B0">
        <w:rPr>
          <w:rFonts w:ascii="Garamond" w:hAnsi="Garamond"/>
          <w:sz w:val="24"/>
          <w:szCs w:val="24"/>
        </w:rPr>
        <w:tab/>
        <w:t xml:space="preserve">Ministry of Health and Family Welfare </w:t>
      </w:r>
    </w:p>
    <w:p w14:paraId="4E4B84A5"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NFHS</w:t>
      </w:r>
      <w:r w:rsidRPr="003405B0">
        <w:rPr>
          <w:rFonts w:ascii="Garamond" w:hAnsi="Garamond"/>
          <w:sz w:val="24"/>
          <w:szCs w:val="24"/>
        </w:rPr>
        <w:tab/>
      </w:r>
      <w:r w:rsidRPr="003405B0">
        <w:rPr>
          <w:rFonts w:ascii="Garamond" w:hAnsi="Garamond"/>
          <w:sz w:val="24"/>
          <w:szCs w:val="24"/>
        </w:rPr>
        <w:tab/>
        <w:t xml:space="preserve">National Family Health Survey </w:t>
      </w:r>
    </w:p>
    <w:p w14:paraId="422C8130" w14:textId="77777777" w:rsidR="003405B0" w:rsidRPr="003405B0" w:rsidRDefault="003405B0" w:rsidP="003405B0">
      <w:pPr>
        <w:pStyle w:val="CommentText"/>
        <w:ind w:firstLine="720"/>
        <w:rPr>
          <w:rFonts w:ascii="Garamond" w:hAnsi="Garamond"/>
          <w:sz w:val="24"/>
          <w:szCs w:val="24"/>
        </w:rPr>
      </w:pPr>
      <w:r w:rsidRPr="003405B0">
        <w:rPr>
          <w:rFonts w:ascii="Garamond" w:hAnsi="Garamond"/>
          <w:sz w:val="24"/>
          <w:szCs w:val="24"/>
        </w:rPr>
        <w:t xml:space="preserve">RMNCH+A </w:t>
      </w:r>
      <w:r w:rsidRPr="003405B0">
        <w:rPr>
          <w:rFonts w:ascii="Garamond" w:hAnsi="Garamond"/>
          <w:sz w:val="24"/>
          <w:szCs w:val="24"/>
        </w:rPr>
        <w:tab/>
        <w:t xml:space="preserve">Reproductive, Maternal, Neonatal and Child and Adolescent Health </w:t>
      </w:r>
    </w:p>
    <w:p w14:paraId="4064E0B6"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RKSK</w:t>
      </w:r>
      <w:r w:rsidRPr="003405B0">
        <w:rPr>
          <w:rFonts w:ascii="Garamond" w:hAnsi="Garamond"/>
          <w:sz w:val="24"/>
          <w:szCs w:val="24"/>
        </w:rPr>
        <w:tab/>
      </w:r>
      <w:r w:rsidRPr="003405B0">
        <w:rPr>
          <w:rFonts w:ascii="Garamond" w:hAnsi="Garamond"/>
          <w:sz w:val="24"/>
          <w:szCs w:val="24"/>
        </w:rPr>
        <w:tab/>
      </w:r>
      <w:proofErr w:type="spellStart"/>
      <w:r w:rsidRPr="003405B0">
        <w:rPr>
          <w:rFonts w:ascii="Garamond" w:hAnsi="Garamond"/>
          <w:sz w:val="24"/>
          <w:szCs w:val="24"/>
        </w:rPr>
        <w:t>Rashtriya</w:t>
      </w:r>
      <w:proofErr w:type="spellEnd"/>
      <w:r w:rsidRPr="003405B0">
        <w:rPr>
          <w:rFonts w:ascii="Garamond" w:hAnsi="Garamond"/>
          <w:sz w:val="24"/>
          <w:szCs w:val="24"/>
        </w:rPr>
        <w:t xml:space="preserve"> Kishor </w:t>
      </w:r>
      <w:proofErr w:type="spellStart"/>
      <w:r w:rsidRPr="003405B0">
        <w:rPr>
          <w:rFonts w:ascii="Garamond" w:hAnsi="Garamond"/>
          <w:sz w:val="24"/>
          <w:szCs w:val="24"/>
        </w:rPr>
        <w:t>Swasthya</w:t>
      </w:r>
      <w:proofErr w:type="spellEnd"/>
      <w:r w:rsidRPr="003405B0">
        <w:rPr>
          <w:rFonts w:ascii="Garamond" w:hAnsi="Garamond"/>
          <w:sz w:val="24"/>
          <w:szCs w:val="24"/>
        </w:rPr>
        <w:t xml:space="preserve"> </w:t>
      </w:r>
      <w:proofErr w:type="spellStart"/>
      <w:r w:rsidRPr="003405B0">
        <w:rPr>
          <w:rFonts w:ascii="Garamond" w:hAnsi="Garamond"/>
          <w:sz w:val="24"/>
          <w:szCs w:val="24"/>
        </w:rPr>
        <w:t>Karyakram</w:t>
      </w:r>
      <w:proofErr w:type="spellEnd"/>
      <w:r w:rsidRPr="003405B0">
        <w:rPr>
          <w:rFonts w:ascii="Garamond" w:hAnsi="Garamond"/>
          <w:sz w:val="24"/>
          <w:szCs w:val="24"/>
        </w:rPr>
        <w:t xml:space="preserve"> </w:t>
      </w:r>
    </w:p>
    <w:p w14:paraId="790D6A86"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SRH</w:t>
      </w:r>
      <w:r w:rsidRPr="003405B0">
        <w:rPr>
          <w:rFonts w:ascii="Garamond" w:hAnsi="Garamond"/>
          <w:sz w:val="24"/>
          <w:szCs w:val="24"/>
        </w:rPr>
        <w:tab/>
      </w:r>
      <w:r w:rsidRPr="003405B0">
        <w:rPr>
          <w:rFonts w:ascii="Garamond" w:hAnsi="Garamond"/>
          <w:sz w:val="24"/>
          <w:szCs w:val="24"/>
        </w:rPr>
        <w:tab/>
        <w:t xml:space="preserve">Sexual and Reproductive Health </w:t>
      </w:r>
    </w:p>
    <w:p w14:paraId="12BC90AB"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U-DISE</w:t>
      </w:r>
      <w:r w:rsidRPr="003405B0">
        <w:rPr>
          <w:rFonts w:ascii="Garamond" w:hAnsi="Garamond"/>
          <w:sz w:val="24"/>
          <w:szCs w:val="24"/>
        </w:rPr>
        <w:tab/>
        <w:t xml:space="preserve">Unified District Information System for Education </w:t>
      </w:r>
    </w:p>
    <w:p w14:paraId="67069881" w14:textId="77777777" w:rsidR="003405B0" w:rsidRPr="003405B0" w:rsidRDefault="003405B0" w:rsidP="003405B0">
      <w:pPr>
        <w:pStyle w:val="CommentText"/>
        <w:ind w:firstLine="720"/>
        <w:jc w:val="both"/>
        <w:rPr>
          <w:rFonts w:ascii="Garamond" w:hAnsi="Garamond"/>
          <w:sz w:val="24"/>
          <w:szCs w:val="24"/>
        </w:rPr>
      </w:pPr>
      <w:r w:rsidRPr="003405B0">
        <w:rPr>
          <w:rFonts w:ascii="Garamond" w:hAnsi="Garamond"/>
          <w:sz w:val="24"/>
          <w:szCs w:val="24"/>
        </w:rPr>
        <w:t>WASH</w:t>
      </w:r>
      <w:r w:rsidRPr="003405B0">
        <w:rPr>
          <w:rFonts w:ascii="Garamond" w:hAnsi="Garamond"/>
          <w:sz w:val="24"/>
          <w:szCs w:val="24"/>
        </w:rPr>
        <w:tab/>
      </w:r>
      <w:r w:rsidRPr="003405B0">
        <w:rPr>
          <w:rFonts w:ascii="Garamond" w:hAnsi="Garamond"/>
          <w:sz w:val="24"/>
          <w:szCs w:val="24"/>
        </w:rPr>
        <w:tab/>
        <w:t xml:space="preserve">Water, Sanitation and Hygiene </w:t>
      </w:r>
    </w:p>
    <w:p w14:paraId="03158966" w14:textId="77777777" w:rsidR="003405B0" w:rsidRPr="003405B0" w:rsidRDefault="003405B0" w:rsidP="003405B0">
      <w:pPr>
        <w:pStyle w:val="CommentText"/>
        <w:ind w:firstLine="720"/>
        <w:jc w:val="both"/>
      </w:pPr>
    </w:p>
    <w:p w14:paraId="6C44BD2F" w14:textId="77777777" w:rsidR="003405B0" w:rsidRPr="003405B0" w:rsidRDefault="003405B0" w:rsidP="003405B0">
      <w:pPr>
        <w:pStyle w:val="CommentText"/>
        <w:ind w:firstLine="720"/>
        <w:jc w:val="both"/>
      </w:pPr>
    </w:p>
    <w:p w14:paraId="241A9795" w14:textId="77777777" w:rsidR="003405B0" w:rsidRPr="003405B0" w:rsidRDefault="003405B0" w:rsidP="003405B0">
      <w:pPr>
        <w:rPr>
          <w:rFonts w:ascii="Garamond" w:eastAsiaTheme="majorEastAsia" w:hAnsi="Garamond" w:cs="Times New Roman"/>
          <w:sz w:val="24"/>
          <w:szCs w:val="24"/>
        </w:rPr>
      </w:pPr>
    </w:p>
    <w:p w14:paraId="2B360213" w14:textId="77777777" w:rsidR="003405B0" w:rsidRDefault="003405B0" w:rsidP="003405B0">
      <w:pPr>
        <w:rPr>
          <w:rFonts w:ascii="Garamond" w:eastAsiaTheme="majorEastAsia" w:hAnsi="Garamond" w:cs="Times New Roman"/>
          <w:color w:val="365F91" w:themeColor="accent1" w:themeShade="BF"/>
          <w:sz w:val="24"/>
          <w:szCs w:val="24"/>
        </w:rPr>
      </w:pPr>
    </w:p>
    <w:p w14:paraId="51FA6FAA" w14:textId="77777777" w:rsidR="003405B0" w:rsidRDefault="003405B0" w:rsidP="003405B0">
      <w:pPr>
        <w:rPr>
          <w:rFonts w:ascii="Garamond" w:eastAsiaTheme="majorEastAsia" w:hAnsi="Garamond" w:cs="Times New Roman"/>
          <w:color w:val="365F91" w:themeColor="accent1" w:themeShade="BF"/>
          <w:sz w:val="24"/>
          <w:szCs w:val="24"/>
        </w:rPr>
      </w:pPr>
    </w:p>
    <w:p w14:paraId="0F9AA1A8" w14:textId="77777777" w:rsidR="003405B0" w:rsidRDefault="003405B0" w:rsidP="003405B0">
      <w:pPr>
        <w:rPr>
          <w:rFonts w:ascii="Garamond" w:eastAsiaTheme="majorEastAsia" w:hAnsi="Garamond" w:cs="Times New Roman"/>
          <w:color w:val="365F91" w:themeColor="accent1" w:themeShade="BF"/>
          <w:sz w:val="24"/>
          <w:szCs w:val="24"/>
        </w:rPr>
      </w:pPr>
    </w:p>
    <w:p w14:paraId="3A3855CA" w14:textId="77777777" w:rsidR="003405B0" w:rsidRDefault="003405B0" w:rsidP="003405B0">
      <w:pPr>
        <w:rPr>
          <w:rFonts w:ascii="Garamond" w:eastAsiaTheme="majorEastAsia" w:hAnsi="Garamond" w:cs="Times New Roman"/>
          <w:color w:val="365F91" w:themeColor="accent1" w:themeShade="BF"/>
          <w:sz w:val="24"/>
          <w:szCs w:val="24"/>
        </w:rPr>
      </w:pPr>
    </w:p>
    <w:p w14:paraId="1E400339" w14:textId="77777777" w:rsidR="003405B0" w:rsidRDefault="003405B0" w:rsidP="003405B0">
      <w:pPr>
        <w:rPr>
          <w:rFonts w:ascii="Garamond" w:eastAsiaTheme="majorEastAsia" w:hAnsi="Garamond" w:cs="Times New Roman"/>
          <w:color w:val="365F91" w:themeColor="accent1" w:themeShade="BF"/>
          <w:sz w:val="24"/>
          <w:szCs w:val="24"/>
        </w:rPr>
      </w:pPr>
    </w:p>
    <w:p w14:paraId="18C85735" w14:textId="77777777" w:rsidR="003405B0" w:rsidRDefault="003405B0" w:rsidP="003405B0">
      <w:pPr>
        <w:rPr>
          <w:rFonts w:ascii="Garamond" w:eastAsiaTheme="majorEastAsia" w:hAnsi="Garamond" w:cs="Times New Roman"/>
          <w:color w:val="365F91" w:themeColor="accent1" w:themeShade="BF"/>
          <w:sz w:val="24"/>
          <w:szCs w:val="24"/>
        </w:rPr>
      </w:pPr>
    </w:p>
    <w:p w14:paraId="58C65A41" w14:textId="77777777" w:rsidR="003405B0" w:rsidRDefault="003405B0" w:rsidP="003405B0">
      <w:pPr>
        <w:rPr>
          <w:rFonts w:ascii="Garamond" w:eastAsiaTheme="majorEastAsia" w:hAnsi="Garamond" w:cs="Times New Roman"/>
          <w:color w:val="365F91" w:themeColor="accent1" w:themeShade="BF"/>
          <w:sz w:val="24"/>
          <w:szCs w:val="24"/>
        </w:rPr>
      </w:pPr>
    </w:p>
    <w:p w14:paraId="4C814CD3" w14:textId="77777777" w:rsidR="003405B0" w:rsidRDefault="003405B0" w:rsidP="003405B0">
      <w:pPr>
        <w:rPr>
          <w:rFonts w:ascii="Garamond" w:eastAsiaTheme="majorEastAsia" w:hAnsi="Garamond" w:cs="Times New Roman"/>
          <w:color w:val="365F91" w:themeColor="accent1" w:themeShade="BF"/>
          <w:sz w:val="24"/>
          <w:szCs w:val="24"/>
        </w:rPr>
      </w:pPr>
    </w:p>
    <w:p w14:paraId="176D12FF" w14:textId="77777777" w:rsidR="003405B0" w:rsidRDefault="003405B0" w:rsidP="003405B0">
      <w:pPr>
        <w:rPr>
          <w:rFonts w:ascii="Garamond" w:eastAsiaTheme="majorEastAsia" w:hAnsi="Garamond" w:cs="Times New Roman"/>
          <w:color w:val="365F91" w:themeColor="accent1" w:themeShade="BF"/>
          <w:sz w:val="24"/>
          <w:szCs w:val="24"/>
        </w:rPr>
      </w:pPr>
    </w:p>
    <w:p w14:paraId="4E7E7A08" w14:textId="77777777" w:rsidR="003405B0" w:rsidRDefault="003405B0" w:rsidP="003405B0">
      <w:pPr>
        <w:rPr>
          <w:rFonts w:ascii="Garamond" w:eastAsiaTheme="majorEastAsia" w:hAnsi="Garamond" w:cs="Times New Roman"/>
          <w:color w:val="365F91" w:themeColor="accent1" w:themeShade="BF"/>
          <w:sz w:val="24"/>
          <w:szCs w:val="24"/>
        </w:rPr>
      </w:pPr>
    </w:p>
    <w:p w14:paraId="651C63FD" w14:textId="77777777" w:rsidR="003405B0" w:rsidRDefault="003405B0" w:rsidP="003405B0">
      <w:pPr>
        <w:rPr>
          <w:rFonts w:ascii="Garamond" w:eastAsiaTheme="majorEastAsia" w:hAnsi="Garamond" w:cs="Times New Roman"/>
          <w:color w:val="365F91" w:themeColor="accent1" w:themeShade="BF"/>
          <w:sz w:val="24"/>
          <w:szCs w:val="24"/>
        </w:rPr>
      </w:pPr>
    </w:p>
    <w:p w14:paraId="0D34CE02" w14:textId="77777777" w:rsidR="003405B0" w:rsidRDefault="003405B0" w:rsidP="003405B0">
      <w:pPr>
        <w:rPr>
          <w:rFonts w:ascii="Garamond" w:eastAsiaTheme="majorEastAsia" w:hAnsi="Garamond" w:cs="Times New Roman"/>
          <w:color w:val="365F91" w:themeColor="accent1" w:themeShade="BF"/>
          <w:sz w:val="24"/>
          <w:szCs w:val="24"/>
        </w:rPr>
      </w:pPr>
    </w:p>
    <w:p w14:paraId="3DCFE830" w14:textId="77777777" w:rsidR="003405B0" w:rsidRDefault="003405B0" w:rsidP="003405B0">
      <w:pPr>
        <w:rPr>
          <w:rFonts w:ascii="Garamond" w:eastAsiaTheme="majorEastAsia" w:hAnsi="Garamond" w:cs="Times New Roman"/>
          <w:color w:val="365F91" w:themeColor="accent1" w:themeShade="BF"/>
          <w:sz w:val="24"/>
          <w:szCs w:val="24"/>
        </w:rPr>
      </w:pPr>
    </w:p>
    <w:p w14:paraId="6C0B3B86" w14:textId="77777777" w:rsidR="003405B0" w:rsidRDefault="003405B0" w:rsidP="003405B0">
      <w:pPr>
        <w:rPr>
          <w:rFonts w:ascii="Garamond" w:eastAsiaTheme="majorEastAsia" w:hAnsi="Garamond" w:cs="Times New Roman"/>
          <w:color w:val="365F91" w:themeColor="accent1" w:themeShade="BF"/>
          <w:sz w:val="24"/>
          <w:szCs w:val="24"/>
        </w:rPr>
      </w:pPr>
    </w:p>
    <w:p w14:paraId="05F76577" w14:textId="77777777" w:rsidR="003405B0" w:rsidRDefault="003405B0" w:rsidP="003405B0">
      <w:pPr>
        <w:rPr>
          <w:rFonts w:ascii="Garamond" w:eastAsiaTheme="majorEastAsia" w:hAnsi="Garamond" w:cs="Times New Roman"/>
          <w:color w:val="365F91" w:themeColor="accent1" w:themeShade="BF"/>
          <w:sz w:val="24"/>
          <w:szCs w:val="24"/>
        </w:rPr>
      </w:pPr>
    </w:p>
    <w:p w14:paraId="7EFC3B5A" w14:textId="77777777" w:rsidR="003405B0" w:rsidRDefault="003405B0" w:rsidP="003405B0">
      <w:pPr>
        <w:rPr>
          <w:rFonts w:ascii="Garamond" w:eastAsiaTheme="majorEastAsia" w:hAnsi="Garamond" w:cs="Times New Roman"/>
          <w:color w:val="365F91" w:themeColor="accent1" w:themeShade="BF"/>
          <w:sz w:val="24"/>
          <w:szCs w:val="24"/>
        </w:rPr>
      </w:pPr>
    </w:p>
    <w:p w14:paraId="2D7DE395" w14:textId="77777777" w:rsidR="003405B0" w:rsidRDefault="003405B0" w:rsidP="003405B0">
      <w:pPr>
        <w:rPr>
          <w:rFonts w:ascii="Garamond" w:eastAsiaTheme="majorEastAsia" w:hAnsi="Garamond" w:cs="Times New Roman"/>
          <w:color w:val="365F91" w:themeColor="accent1" w:themeShade="BF"/>
          <w:sz w:val="24"/>
          <w:szCs w:val="24"/>
        </w:rPr>
      </w:pPr>
    </w:p>
    <w:p w14:paraId="51909695" w14:textId="77777777" w:rsidR="003405B0" w:rsidRDefault="003405B0" w:rsidP="003405B0">
      <w:pPr>
        <w:rPr>
          <w:rFonts w:ascii="Garamond" w:eastAsiaTheme="majorEastAsia" w:hAnsi="Garamond" w:cs="Times New Roman"/>
          <w:color w:val="365F91" w:themeColor="accent1" w:themeShade="BF"/>
          <w:sz w:val="24"/>
          <w:szCs w:val="24"/>
        </w:rPr>
      </w:pPr>
    </w:p>
    <w:p w14:paraId="32EDA899" w14:textId="77777777" w:rsidR="003405B0" w:rsidRDefault="003405B0" w:rsidP="003405B0">
      <w:pPr>
        <w:rPr>
          <w:rFonts w:ascii="Garamond" w:eastAsiaTheme="majorEastAsia" w:hAnsi="Garamond" w:cs="Times New Roman"/>
          <w:color w:val="365F91" w:themeColor="accent1" w:themeShade="BF"/>
          <w:sz w:val="24"/>
          <w:szCs w:val="24"/>
        </w:rPr>
      </w:pPr>
    </w:p>
    <w:p w14:paraId="6269C095" w14:textId="77777777" w:rsidR="003405B0" w:rsidRDefault="003405B0" w:rsidP="003405B0">
      <w:pPr>
        <w:rPr>
          <w:rFonts w:ascii="Garamond" w:eastAsiaTheme="majorEastAsia" w:hAnsi="Garamond" w:cs="Times New Roman"/>
          <w:color w:val="365F91" w:themeColor="accent1" w:themeShade="BF"/>
          <w:sz w:val="24"/>
          <w:szCs w:val="24"/>
        </w:rPr>
      </w:pPr>
    </w:p>
    <w:p w14:paraId="0E0E0D84" w14:textId="77777777" w:rsidR="003405B0" w:rsidRDefault="003405B0" w:rsidP="003405B0">
      <w:pPr>
        <w:rPr>
          <w:rFonts w:ascii="Garamond" w:eastAsiaTheme="majorEastAsia" w:hAnsi="Garamond" w:cs="Times New Roman"/>
          <w:color w:val="365F91" w:themeColor="accent1" w:themeShade="BF"/>
          <w:sz w:val="24"/>
          <w:szCs w:val="24"/>
        </w:rPr>
      </w:pPr>
    </w:p>
    <w:p w14:paraId="4C293E52" w14:textId="77777777" w:rsidR="003405B0" w:rsidRPr="00A04362" w:rsidRDefault="003405B0" w:rsidP="003405B0">
      <w:pPr>
        <w:rPr>
          <w:rFonts w:ascii="Garamond" w:eastAsiaTheme="majorEastAsia" w:hAnsi="Garamond" w:cs="Times New Roman"/>
          <w:color w:val="365F91" w:themeColor="accent1" w:themeShade="BF"/>
          <w:sz w:val="24"/>
          <w:szCs w:val="24"/>
        </w:rPr>
      </w:pPr>
    </w:p>
    <w:p w14:paraId="6548A08F" w14:textId="77777777" w:rsidR="003405B0" w:rsidRPr="00A54487" w:rsidRDefault="003405B0" w:rsidP="003405B0">
      <w:pPr>
        <w:pStyle w:val="Heading1"/>
        <w:spacing w:before="0" w:line="240" w:lineRule="auto"/>
        <w:rPr>
          <w:rFonts w:ascii="Garamond" w:hAnsi="Garamond"/>
          <w:b/>
          <w:color w:val="auto"/>
          <w:szCs w:val="24"/>
        </w:rPr>
      </w:pPr>
      <w:bookmarkStart w:id="1" w:name="_Toc490713162"/>
      <w:r w:rsidRPr="00A54487">
        <w:rPr>
          <w:rFonts w:ascii="Garamond" w:hAnsi="Garamond"/>
          <w:b/>
          <w:color w:val="auto"/>
          <w:szCs w:val="24"/>
        </w:rPr>
        <w:lastRenderedPageBreak/>
        <w:t>Summary of proposed research</w:t>
      </w:r>
      <w:bookmarkEnd w:id="1"/>
    </w:p>
    <w:p w14:paraId="2E4486CF" w14:textId="77777777" w:rsidR="003405B0" w:rsidRPr="00A54487" w:rsidRDefault="003405B0" w:rsidP="003405B0">
      <w:pPr>
        <w:rPr>
          <w:sz w:val="24"/>
          <w:szCs w:val="24"/>
        </w:rPr>
      </w:pPr>
    </w:p>
    <w:p w14:paraId="15F48C84" w14:textId="77777777" w:rsidR="003405B0" w:rsidRPr="00A54487" w:rsidRDefault="003405B0" w:rsidP="003405B0">
      <w:pPr>
        <w:pStyle w:val="EndnoteText"/>
        <w:jc w:val="both"/>
        <w:rPr>
          <w:sz w:val="24"/>
          <w:szCs w:val="24"/>
          <w:lang w:val="en-GB"/>
        </w:rPr>
      </w:pPr>
      <w:bookmarkStart w:id="2" w:name="_Toc490713163"/>
      <w:r w:rsidRPr="00A54487">
        <w:rPr>
          <w:rFonts w:ascii="Garamond" w:eastAsia="Calibri" w:hAnsi="Garamond"/>
          <w:bCs/>
          <w:sz w:val="24"/>
          <w:szCs w:val="24"/>
          <w:lang w:val="en-GB"/>
        </w:rPr>
        <w:t xml:space="preserve">The Children’s Investment Fund Foundation has supported the Council to evaluate </w:t>
      </w:r>
      <w:r w:rsidRPr="00A54487">
        <w:rPr>
          <w:rFonts w:ascii="Garamond" w:hAnsi="Garamond" w:cs="Times New Roman"/>
          <w:sz w:val="24"/>
          <w:szCs w:val="24"/>
        </w:rPr>
        <w:t xml:space="preserve">whether, how, and for whom UDAAN, a multi-component intervention to reduce adolescent fertility in the state of Rajasthan, has an effect.  Specifically, we seek to examine the effect of UDAAN </w:t>
      </w:r>
      <w:proofErr w:type="spellStart"/>
      <w:r w:rsidRPr="00A54487">
        <w:rPr>
          <w:rFonts w:ascii="Garamond" w:hAnsi="Garamond" w:cs="Times New Roman"/>
          <w:sz w:val="24"/>
          <w:szCs w:val="24"/>
        </w:rPr>
        <w:t>programme</w:t>
      </w:r>
      <w:proofErr w:type="spellEnd"/>
      <w:r w:rsidRPr="00A54487">
        <w:rPr>
          <w:rFonts w:ascii="Garamond" w:hAnsi="Garamond" w:cs="Times New Roman"/>
          <w:sz w:val="24"/>
          <w:szCs w:val="24"/>
        </w:rPr>
        <w:t xml:space="preserve"> strategies on girls’ secondary school enrolment and retention, unmarried adolescents’ sexual and reproductive health (SRH) knowledge, attitudes and practices, and modern contraceptive prevalence rate among and method-mix used by young women; and the implementation context, processes, and mechanisms to understand how and why UDAAN may contribute to a reduction in adolescent fertility </w:t>
      </w:r>
    </w:p>
    <w:p w14:paraId="61BF6B35" w14:textId="77777777" w:rsidR="003405B0" w:rsidRPr="00A54487" w:rsidRDefault="003405B0" w:rsidP="003405B0">
      <w:pPr>
        <w:spacing w:line="240" w:lineRule="auto"/>
        <w:jc w:val="both"/>
        <w:rPr>
          <w:rFonts w:ascii="Garamond" w:hAnsi="Garamond" w:cs="Times New Roman"/>
          <w:sz w:val="24"/>
          <w:szCs w:val="24"/>
          <w:highlight w:val="yellow"/>
          <w:lang w:val="en-IN"/>
        </w:rPr>
      </w:pPr>
    </w:p>
    <w:p w14:paraId="0780C67F" w14:textId="79AD5EF1" w:rsidR="003405B0" w:rsidRPr="00A54487" w:rsidRDefault="003405B0" w:rsidP="003405B0">
      <w:pPr>
        <w:spacing w:line="240" w:lineRule="auto"/>
        <w:jc w:val="both"/>
        <w:rPr>
          <w:rFonts w:ascii="Garamond" w:hAnsi="Garamond" w:cs="Times New Roman"/>
          <w:sz w:val="24"/>
          <w:szCs w:val="24"/>
          <w:highlight w:val="yellow"/>
          <w:lang w:val="en-IN"/>
        </w:rPr>
      </w:pPr>
      <w:r w:rsidRPr="00A54487">
        <w:rPr>
          <w:rFonts w:ascii="Garamond" w:hAnsi="Garamond" w:cs="Times New Roman"/>
          <w:sz w:val="24"/>
          <w:szCs w:val="24"/>
          <w:lang w:val="en-IN"/>
        </w:rPr>
        <w:t xml:space="preserve">We will use a multi-component, mixed methods evaluation strategy to evaluate the effects of UDAAN. We will rely on analyses drawing on publicly accessible, </w:t>
      </w:r>
      <w:r w:rsidRPr="00314D14">
        <w:rPr>
          <w:rFonts w:ascii="Garamond" w:hAnsi="Garamond" w:cs="Times New Roman"/>
          <w:sz w:val="24"/>
          <w:szCs w:val="24"/>
          <w:lang w:val="en-IN"/>
        </w:rPr>
        <w:t>de-identified</w:t>
      </w:r>
      <w:r w:rsidRPr="00A54487">
        <w:rPr>
          <w:rFonts w:ascii="Garamond" w:hAnsi="Garamond" w:cs="Times New Roman"/>
          <w:sz w:val="24"/>
          <w:szCs w:val="24"/>
          <w:lang w:val="en-IN"/>
        </w:rPr>
        <w:t xml:space="preserve"> secondary data to assess the effect of UDAAN on girls’ enrolment and retention in secondary schools and contraceptive uptake and method-mix among young women. We will use a quasi-experimental design with </w:t>
      </w:r>
      <w:r>
        <w:rPr>
          <w:rFonts w:ascii="Garamond" w:hAnsi="Garamond" w:cs="Times New Roman"/>
          <w:sz w:val="24"/>
          <w:szCs w:val="24"/>
          <w:lang w:val="en-IN"/>
        </w:rPr>
        <w:t>panel</w:t>
      </w:r>
      <w:r w:rsidRPr="00A54487">
        <w:rPr>
          <w:rFonts w:ascii="Garamond" w:hAnsi="Garamond" w:cs="Times New Roman"/>
          <w:sz w:val="24"/>
          <w:szCs w:val="24"/>
          <w:lang w:val="en-IN"/>
        </w:rPr>
        <w:t xml:space="preserve"> surveys in intervention and comparison sites at baseline and </w:t>
      </w:r>
      <w:proofErr w:type="spellStart"/>
      <w:r w:rsidRPr="00A54487">
        <w:rPr>
          <w:rFonts w:ascii="Garamond" w:hAnsi="Garamond" w:cs="Times New Roman"/>
          <w:sz w:val="24"/>
          <w:szCs w:val="24"/>
          <w:lang w:val="en-IN"/>
        </w:rPr>
        <w:t>endline</w:t>
      </w:r>
      <w:proofErr w:type="spellEnd"/>
      <w:r w:rsidRPr="00A54487">
        <w:rPr>
          <w:rFonts w:ascii="Garamond" w:hAnsi="Garamond" w:cs="Times New Roman"/>
          <w:sz w:val="24"/>
          <w:szCs w:val="24"/>
          <w:lang w:val="en-IN"/>
        </w:rPr>
        <w:t xml:space="preserve"> to examine the effect of the intervention on adolescents’ SRH knowledge, attitudes and practices. </w:t>
      </w:r>
      <w:r w:rsidRPr="00A54487">
        <w:rPr>
          <w:rFonts w:ascii="Garamond" w:hAnsi="Garamond" w:cs="Times New Roman"/>
          <w:sz w:val="24"/>
          <w:szCs w:val="24"/>
        </w:rPr>
        <w:t xml:space="preserve">The assessments will comprise: (1) a survey, using age appropriate instruments, of unmarried  girls and boys in ages </w:t>
      </w:r>
      <w:r>
        <w:rPr>
          <w:rFonts w:ascii="Garamond" w:hAnsi="Garamond" w:cs="Times New Roman"/>
          <w:sz w:val="24"/>
          <w:szCs w:val="24"/>
        </w:rPr>
        <w:t>15</w:t>
      </w:r>
      <w:r w:rsidRPr="00A54487">
        <w:rPr>
          <w:rFonts w:ascii="Garamond" w:hAnsi="Garamond" w:cs="Times New Roman"/>
          <w:sz w:val="24"/>
          <w:szCs w:val="24"/>
        </w:rPr>
        <w:t xml:space="preserve">-19 </w:t>
      </w:r>
      <w:r>
        <w:rPr>
          <w:rFonts w:ascii="Garamond" w:hAnsi="Garamond" w:cs="Times New Roman"/>
          <w:sz w:val="24"/>
          <w:szCs w:val="24"/>
        </w:rPr>
        <w:t xml:space="preserve">currently enrolled in Grades 9-12 in 10 government run/aided secondary (up to Grade 10) or senior secondary ( up to Grade 12) schools each in </w:t>
      </w:r>
      <w:r w:rsidRPr="00A54487">
        <w:rPr>
          <w:rFonts w:ascii="Garamond" w:hAnsi="Garamond" w:cs="Times New Roman"/>
          <w:sz w:val="24"/>
          <w:szCs w:val="24"/>
        </w:rPr>
        <w:t>intervention</w:t>
      </w:r>
      <w:r>
        <w:rPr>
          <w:rFonts w:ascii="Garamond" w:hAnsi="Garamond" w:cs="Times New Roman"/>
          <w:sz w:val="24"/>
          <w:szCs w:val="24"/>
        </w:rPr>
        <w:t xml:space="preserve"> </w:t>
      </w:r>
      <w:r w:rsidRPr="00A54487">
        <w:rPr>
          <w:rFonts w:ascii="Garamond" w:hAnsi="Garamond" w:cs="Times New Roman"/>
          <w:sz w:val="24"/>
          <w:szCs w:val="24"/>
        </w:rPr>
        <w:t xml:space="preserve"> and  comparison </w:t>
      </w:r>
      <w:r>
        <w:rPr>
          <w:rFonts w:ascii="Garamond" w:hAnsi="Garamond" w:cs="Times New Roman"/>
          <w:sz w:val="24"/>
          <w:szCs w:val="24"/>
        </w:rPr>
        <w:t>arms</w:t>
      </w:r>
      <w:r w:rsidRPr="00A54487">
        <w:rPr>
          <w:rFonts w:ascii="Garamond" w:hAnsi="Garamond" w:cs="Times New Roman"/>
          <w:sz w:val="24"/>
          <w:szCs w:val="24"/>
        </w:rPr>
        <w:t xml:space="preserve"> conducted before launching the intervention and its completion; (2) assessment of the quality of counselling services provided to adolescents in </w:t>
      </w:r>
      <w:proofErr w:type="spellStart"/>
      <w:r w:rsidRPr="00A54487">
        <w:rPr>
          <w:rFonts w:ascii="Garamond" w:hAnsi="Garamond" w:cs="Times New Roman"/>
          <w:sz w:val="24"/>
          <w:szCs w:val="24"/>
        </w:rPr>
        <w:t>Ujala</w:t>
      </w:r>
      <w:proofErr w:type="spellEnd"/>
      <w:r w:rsidRPr="00A54487">
        <w:rPr>
          <w:rFonts w:ascii="Garamond" w:hAnsi="Garamond" w:cs="Times New Roman"/>
          <w:sz w:val="24"/>
          <w:szCs w:val="24"/>
        </w:rPr>
        <w:t xml:space="preserve"> clinic (two clinics each in intervention and comparison arms), using mystery clients </w:t>
      </w:r>
      <w:r>
        <w:rPr>
          <w:rFonts w:ascii="Garamond" w:hAnsi="Garamond" w:cs="Times New Roman"/>
          <w:sz w:val="24"/>
          <w:szCs w:val="24"/>
        </w:rPr>
        <w:t>twice</w:t>
      </w:r>
      <w:r w:rsidRPr="00A54487">
        <w:rPr>
          <w:rFonts w:ascii="Garamond" w:hAnsi="Garamond" w:cs="Times New Roman"/>
          <w:sz w:val="24"/>
          <w:szCs w:val="24"/>
        </w:rPr>
        <w:t xml:space="preserve"> over the project period (baseline, and </w:t>
      </w:r>
      <w:proofErr w:type="spellStart"/>
      <w:r w:rsidRPr="00A54487">
        <w:rPr>
          <w:rFonts w:ascii="Garamond" w:hAnsi="Garamond" w:cs="Times New Roman"/>
          <w:sz w:val="24"/>
          <w:szCs w:val="24"/>
        </w:rPr>
        <w:t>endline</w:t>
      </w:r>
      <w:proofErr w:type="spellEnd"/>
      <w:r w:rsidRPr="00A54487">
        <w:rPr>
          <w:rFonts w:ascii="Garamond" w:hAnsi="Garamond" w:cs="Times New Roman"/>
          <w:sz w:val="24"/>
          <w:szCs w:val="24"/>
        </w:rPr>
        <w:t xml:space="preserve"> (about 18 months after the baseline) ; and (3) in-depth interviews with </w:t>
      </w:r>
      <w:proofErr w:type="spellStart"/>
      <w:r w:rsidRPr="00A54487">
        <w:rPr>
          <w:rFonts w:ascii="Garamond" w:hAnsi="Garamond" w:cs="Times New Roman"/>
          <w:sz w:val="24"/>
          <w:szCs w:val="24"/>
        </w:rPr>
        <w:t>Ujala</w:t>
      </w:r>
      <w:proofErr w:type="spellEnd"/>
      <w:r w:rsidRPr="00A54487">
        <w:rPr>
          <w:rFonts w:ascii="Garamond" w:hAnsi="Garamond" w:cs="Times New Roman"/>
          <w:sz w:val="24"/>
          <w:szCs w:val="24"/>
        </w:rPr>
        <w:t xml:space="preserve"> clinic counsellors </w:t>
      </w:r>
      <w:r>
        <w:rPr>
          <w:rFonts w:ascii="Garamond" w:hAnsi="Garamond" w:cs="Times New Roman"/>
          <w:sz w:val="24"/>
          <w:szCs w:val="24"/>
        </w:rPr>
        <w:t>twice</w:t>
      </w:r>
      <w:r w:rsidRPr="00A54487">
        <w:rPr>
          <w:rFonts w:ascii="Garamond" w:hAnsi="Garamond" w:cs="Times New Roman"/>
          <w:sz w:val="24"/>
          <w:szCs w:val="24"/>
        </w:rPr>
        <w:t xml:space="preserve"> over the project period, baseline</w:t>
      </w:r>
      <w:r>
        <w:rPr>
          <w:rFonts w:ascii="Garamond" w:hAnsi="Garamond" w:cs="Times New Roman"/>
          <w:sz w:val="24"/>
          <w:szCs w:val="24"/>
        </w:rPr>
        <w:t xml:space="preserve"> </w:t>
      </w:r>
      <w:r w:rsidRPr="00A54487">
        <w:rPr>
          <w:rFonts w:ascii="Garamond" w:hAnsi="Garamond" w:cs="Times New Roman"/>
          <w:sz w:val="24"/>
          <w:szCs w:val="24"/>
        </w:rPr>
        <w:t xml:space="preserve">and </w:t>
      </w:r>
      <w:proofErr w:type="spellStart"/>
      <w:r w:rsidRPr="00A54487">
        <w:rPr>
          <w:rFonts w:ascii="Garamond" w:hAnsi="Garamond" w:cs="Times New Roman"/>
          <w:sz w:val="24"/>
          <w:szCs w:val="24"/>
        </w:rPr>
        <w:t>endline</w:t>
      </w:r>
      <w:proofErr w:type="spellEnd"/>
      <w:r w:rsidRPr="00A54487">
        <w:rPr>
          <w:rFonts w:ascii="Garamond" w:hAnsi="Garamond" w:cs="Times New Roman"/>
          <w:sz w:val="24"/>
          <w:szCs w:val="24"/>
        </w:rPr>
        <w:t xml:space="preserve"> (4 counsellors each in intervention and comparison arms). </w:t>
      </w:r>
    </w:p>
    <w:p w14:paraId="724B9B60" w14:textId="77777777" w:rsidR="003405B0" w:rsidRPr="00A54487" w:rsidRDefault="003405B0" w:rsidP="003405B0">
      <w:pPr>
        <w:spacing w:line="240" w:lineRule="auto"/>
        <w:jc w:val="both"/>
        <w:rPr>
          <w:rFonts w:ascii="Garamond" w:hAnsi="Garamond"/>
          <w:i/>
          <w:sz w:val="24"/>
          <w:szCs w:val="24"/>
          <w:highlight w:val="yellow"/>
          <w:lang w:val="en-IN"/>
        </w:rPr>
      </w:pPr>
    </w:p>
    <w:p w14:paraId="59949647" w14:textId="777740C9" w:rsidR="003405B0" w:rsidRPr="00A54487" w:rsidRDefault="003405B0" w:rsidP="003405B0">
      <w:pPr>
        <w:spacing w:line="240" w:lineRule="auto"/>
        <w:jc w:val="both"/>
        <w:rPr>
          <w:rFonts w:ascii="Garamond" w:hAnsi="Garamond" w:cs="Times New Roman"/>
          <w:sz w:val="24"/>
          <w:szCs w:val="24"/>
          <w:lang w:val="en-IN"/>
        </w:rPr>
      </w:pPr>
      <w:r w:rsidRPr="00A54487">
        <w:rPr>
          <w:rFonts w:ascii="Garamond" w:hAnsi="Garamond"/>
          <w:sz w:val="24"/>
          <w:szCs w:val="24"/>
        </w:rPr>
        <w:t xml:space="preserve">We note that some of the questions included in the questionnaire, particularly those related to sexual experiences and sexual and reproductive health problems experienced, might cause some stress and anxiety among adolescents and they may worry about whether their responses will be kept confidential or affect their access to services in the health facility. Young people who will act as mystery clients, in addition, may worry about whether the providers will come to know about their visit as mystery clients. </w:t>
      </w:r>
      <w:r w:rsidRPr="00A54487">
        <w:rPr>
          <w:rFonts w:ascii="Garamond" w:hAnsi="Garamond"/>
          <w:sz w:val="24"/>
          <w:szCs w:val="24"/>
          <w:lang w:val="en-GB"/>
        </w:rPr>
        <w:t xml:space="preserve">Counsellors, likewise, may be concerned about frankly responding to questions pertaining to their practices in responding to young people who approach them for information or services. </w:t>
      </w:r>
      <w:r w:rsidRPr="003D38E8">
        <w:rPr>
          <w:rFonts w:ascii="Garamond" w:hAnsi="Garamond"/>
          <w:sz w:val="24"/>
          <w:szCs w:val="24"/>
        </w:rPr>
        <w:t xml:space="preserve">To </w:t>
      </w:r>
      <w:r>
        <w:rPr>
          <w:rFonts w:ascii="Garamond" w:hAnsi="Garamond"/>
          <w:sz w:val="24"/>
          <w:szCs w:val="24"/>
        </w:rPr>
        <w:t xml:space="preserve">minimize the </w:t>
      </w:r>
      <w:r w:rsidRPr="003D38E8">
        <w:rPr>
          <w:rFonts w:ascii="Garamond" w:hAnsi="Garamond"/>
          <w:sz w:val="24"/>
          <w:szCs w:val="24"/>
        </w:rPr>
        <w:t>risk to the participants,</w:t>
      </w:r>
      <w:r w:rsidRPr="00A54487">
        <w:rPr>
          <w:rFonts w:ascii="Garamond" w:hAnsi="Garamond"/>
          <w:sz w:val="24"/>
          <w:szCs w:val="24"/>
        </w:rPr>
        <w:t xml:space="preserve"> we will </w:t>
      </w:r>
      <w:r w:rsidR="000C2798">
        <w:rPr>
          <w:rFonts w:ascii="Garamond" w:hAnsi="Garamond"/>
          <w:sz w:val="24"/>
          <w:szCs w:val="24"/>
        </w:rPr>
        <w:t xml:space="preserve">make </w:t>
      </w:r>
      <w:r w:rsidRPr="00A54487">
        <w:rPr>
          <w:rFonts w:ascii="Garamond" w:hAnsi="Garamond"/>
          <w:sz w:val="24"/>
          <w:szCs w:val="24"/>
        </w:rPr>
        <w:t>all</w:t>
      </w:r>
      <w:r w:rsidRPr="00A54487">
        <w:rPr>
          <w:rFonts w:ascii="Garamond" w:hAnsi="Garamond"/>
          <w:sz w:val="24"/>
          <w:szCs w:val="24"/>
          <w:lang w:val="en-GB"/>
        </w:rPr>
        <w:t xml:space="preserve"> questionnaires anonymous, and</w:t>
      </w:r>
      <w:r w:rsidR="00A57884">
        <w:rPr>
          <w:rFonts w:ascii="Garamond" w:hAnsi="Garamond"/>
          <w:sz w:val="24"/>
          <w:szCs w:val="24"/>
          <w:lang w:val="en-GB"/>
        </w:rPr>
        <w:t xml:space="preserve"> </w:t>
      </w:r>
      <w:r w:rsidRPr="00A54487">
        <w:rPr>
          <w:rFonts w:ascii="Garamond" w:hAnsi="Garamond"/>
          <w:sz w:val="24"/>
          <w:szCs w:val="24"/>
          <w:lang w:val="en-GB"/>
        </w:rPr>
        <w:t xml:space="preserve">names </w:t>
      </w:r>
      <w:r w:rsidR="00A57884">
        <w:rPr>
          <w:rFonts w:ascii="Garamond" w:hAnsi="Garamond"/>
          <w:sz w:val="24"/>
          <w:szCs w:val="24"/>
          <w:lang w:val="en-GB"/>
        </w:rPr>
        <w:t xml:space="preserve">of potential participants </w:t>
      </w:r>
      <w:r w:rsidRPr="00A54487">
        <w:rPr>
          <w:rFonts w:ascii="Garamond" w:hAnsi="Garamond"/>
          <w:sz w:val="24"/>
          <w:szCs w:val="24"/>
          <w:lang w:val="en-GB"/>
        </w:rPr>
        <w:t xml:space="preserve">will </w:t>
      </w:r>
      <w:r>
        <w:rPr>
          <w:rFonts w:ascii="Garamond" w:hAnsi="Garamond"/>
          <w:sz w:val="24"/>
          <w:szCs w:val="24"/>
          <w:lang w:val="en-GB"/>
        </w:rPr>
        <w:t>not</w:t>
      </w:r>
      <w:r w:rsidRPr="00A54487">
        <w:rPr>
          <w:rFonts w:ascii="Garamond" w:hAnsi="Garamond"/>
          <w:sz w:val="24"/>
          <w:szCs w:val="24"/>
          <w:lang w:val="en-GB"/>
        </w:rPr>
        <w:t xml:space="preserve"> be recorded</w:t>
      </w:r>
      <w:r>
        <w:rPr>
          <w:rFonts w:ascii="Garamond" w:hAnsi="Garamond"/>
          <w:sz w:val="24"/>
          <w:szCs w:val="24"/>
          <w:lang w:val="en-GB"/>
        </w:rPr>
        <w:t xml:space="preserve"> in the forms in which their responses are recorded</w:t>
      </w:r>
      <w:r w:rsidRPr="00A54487">
        <w:rPr>
          <w:rFonts w:ascii="Garamond" w:hAnsi="Garamond"/>
          <w:sz w:val="24"/>
          <w:szCs w:val="24"/>
          <w:lang w:val="en-GB"/>
        </w:rPr>
        <w:t xml:space="preserve">. Moreover, the proposed study will be conducted in </w:t>
      </w:r>
      <w:proofErr w:type="gramStart"/>
      <w:r w:rsidRPr="00A54487">
        <w:rPr>
          <w:rFonts w:ascii="Garamond" w:hAnsi="Garamond"/>
          <w:sz w:val="24"/>
          <w:szCs w:val="24"/>
          <w:lang w:val="en-GB"/>
        </w:rPr>
        <w:t>a number of</w:t>
      </w:r>
      <w:proofErr w:type="gramEnd"/>
      <w:r w:rsidRPr="00A54487">
        <w:rPr>
          <w:rFonts w:ascii="Garamond" w:hAnsi="Garamond"/>
          <w:sz w:val="24"/>
          <w:szCs w:val="24"/>
          <w:lang w:val="en-GB"/>
        </w:rPr>
        <w:t xml:space="preserve"> clinics and </w:t>
      </w:r>
      <w:r>
        <w:rPr>
          <w:rFonts w:ascii="Garamond" w:hAnsi="Garamond"/>
          <w:sz w:val="24"/>
          <w:szCs w:val="24"/>
          <w:lang w:val="en-GB"/>
        </w:rPr>
        <w:t>schools,</w:t>
      </w:r>
      <w:r w:rsidR="00A57884">
        <w:rPr>
          <w:rFonts w:ascii="Garamond" w:hAnsi="Garamond"/>
          <w:sz w:val="24"/>
          <w:szCs w:val="24"/>
          <w:lang w:val="en-GB"/>
        </w:rPr>
        <w:t xml:space="preserve"> </w:t>
      </w:r>
      <w:r w:rsidRPr="00A54487">
        <w:rPr>
          <w:rFonts w:ascii="Garamond" w:hAnsi="Garamond"/>
          <w:sz w:val="24"/>
          <w:szCs w:val="24"/>
          <w:lang w:val="en-GB"/>
        </w:rPr>
        <w:t xml:space="preserve">and no reports/papers/other documents that will draw on the data collected will contain identifiers that could link the results with any one respondent or clinic or </w:t>
      </w:r>
      <w:r>
        <w:rPr>
          <w:rFonts w:ascii="Garamond" w:hAnsi="Garamond"/>
          <w:sz w:val="24"/>
          <w:szCs w:val="24"/>
          <w:lang w:val="en-GB"/>
        </w:rPr>
        <w:t>schools</w:t>
      </w:r>
      <w:r w:rsidRPr="00A54487">
        <w:rPr>
          <w:rFonts w:ascii="Garamond" w:hAnsi="Garamond"/>
          <w:sz w:val="24"/>
          <w:szCs w:val="24"/>
          <w:lang w:val="en-GB"/>
        </w:rPr>
        <w:t>.</w:t>
      </w:r>
      <w:r w:rsidR="00A57884">
        <w:rPr>
          <w:rFonts w:ascii="Garamond" w:hAnsi="Garamond"/>
          <w:sz w:val="24"/>
          <w:szCs w:val="24"/>
          <w:lang w:val="en-GB"/>
        </w:rPr>
        <w:t xml:space="preserve"> </w:t>
      </w:r>
      <w:r w:rsidR="00A57884">
        <w:rPr>
          <w:rFonts w:ascii="Garamond" w:hAnsi="Garamond"/>
          <w:sz w:val="24"/>
          <w:szCs w:val="24"/>
          <w:lang w:val="en-GB"/>
        </w:rPr>
        <w:t xml:space="preserve">We will inform potential participants about these steps to minimise risks </w:t>
      </w:r>
      <w:proofErr w:type="gramStart"/>
      <w:r w:rsidR="00A57884">
        <w:rPr>
          <w:rFonts w:ascii="Garamond" w:hAnsi="Garamond"/>
          <w:sz w:val="24"/>
          <w:szCs w:val="24"/>
          <w:lang w:val="en-GB"/>
        </w:rPr>
        <w:t>in the course of</w:t>
      </w:r>
      <w:proofErr w:type="gramEnd"/>
      <w:r w:rsidR="00A57884">
        <w:rPr>
          <w:rFonts w:ascii="Garamond" w:hAnsi="Garamond"/>
          <w:sz w:val="24"/>
          <w:szCs w:val="24"/>
          <w:lang w:val="en-GB"/>
        </w:rPr>
        <w:t xml:space="preserve"> taking informed consent</w:t>
      </w:r>
      <w:r w:rsidR="00A57884">
        <w:rPr>
          <w:rFonts w:ascii="Garamond" w:hAnsi="Garamond"/>
          <w:sz w:val="24"/>
          <w:szCs w:val="24"/>
          <w:lang w:val="en-GB"/>
        </w:rPr>
        <w:t xml:space="preserve">. </w:t>
      </w:r>
      <w:r w:rsidRPr="00A54487">
        <w:rPr>
          <w:rFonts w:ascii="Garamond" w:hAnsi="Garamond"/>
          <w:sz w:val="24"/>
          <w:szCs w:val="24"/>
          <w:lang w:val="en-GB"/>
        </w:rPr>
        <w:t xml:space="preserve"> </w:t>
      </w:r>
      <w:r w:rsidRPr="00A54487">
        <w:rPr>
          <w:rFonts w:ascii="Garamond" w:hAnsi="Garamond"/>
          <w:sz w:val="24"/>
          <w:szCs w:val="24"/>
          <w:lang w:val="en-IN"/>
        </w:rPr>
        <w:t xml:space="preserve">We also acknowledge the need for responding </w:t>
      </w:r>
      <w:r w:rsidRPr="00A54487">
        <w:rPr>
          <w:rFonts w:ascii="Garamond" w:hAnsi="Garamond" w:cs="Times New Roman"/>
          <w:sz w:val="24"/>
          <w:szCs w:val="24"/>
          <w:lang w:val="en-IN"/>
        </w:rPr>
        <w:t>appropriately to respondents’ concerns of personal risk and will train and equip our investigators and research team to deal with such concerns.</w:t>
      </w:r>
    </w:p>
    <w:p w14:paraId="34560AEB" w14:textId="77777777" w:rsidR="003405B0" w:rsidRPr="00A54487" w:rsidRDefault="003405B0" w:rsidP="003405B0">
      <w:pPr>
        <w:spacing w:line="240" w:lineRule="auto"/>
        <w:jc w:val="both"/>
        <w:rPr>
          <w:rFonts w:ascii="Garamond" w:hAnsi="Garamond" w:cs="Times New Roman"/>
          <w:sz w:val="24"/>
          <w:szCs w:val="24"/>
          <w:lang w:val="en-IN"/>
        </w:rPr>
      </w:pPr>
    </w:p>
    <w:p w14:paraId="63EDAD24" w14:textId="77777777" w:rsidR="003405B0" w:rsidRPr="00A54487" w:rsidRDefault="003405B0" w:rsidP="003405B0">
      <w:pPr>
        <w:spacing w:line="240" w:lineRule="auto"/>
        <w:jc w:val="both"/>
        <w:rPr>
          <w:rFonts w:ascii="Garamond" w:hAnsi="Garamond"/>
          <w:sz w:val="24"/>
          <w:szCs w:val="24"/>
          <w:lang w:val="en-GB"/>
        </w:rPr>
      </w:pPr>
      <w:r w:rsidRPr="00A54487">
        <w:rPr>
          <w:rFonts w:ascii="Garamond" w:hAnsi="Garamond"/>
          <w:sz w:val="24"/>
          <w:szCs w:val="24"/>
        </w:rPr>
        <w:t xml:space="preserve">While there will be no </w:t>
      </w:r>
      <w:r>
        <w:rPr>
          <w:rFonts w:ascii="Garamond" w:hAnsi="Garamond"/>
          <w:sz w:val="24"/>
          <w:szCs w:val="24"/>
        </w:rPr>
        <w:t>personal</w:t>
      </w:r>
      <w:r w:rsidRPr="00A54487">
        <w:rPr>
          <w:rFonts w:ascii="Garamond" w:hAnsi="Garamond"/>
          <w:sz w:val="24"/>
          <w:szCs w:val="24"/>
        </w:rPr>
        <w:t xml:space="preserve"> benefit to the </w:t>
      </w:r>
      <w:r>
        <w:rPr>
          <w:rFonts w:ascii="Garamond" w:hAnsi="Garamond"/>
          <w:sz w:val="24"/>
          <w:szCs w:val="24"/>
        </w:rPr>
        <w:t>potential</w:t>
      </w:r>
      <w:r w:rsidRPr="00A54487">
        <w:rPr>
          <w:rFonts w:ascii="Garamond" w:hAnsi="Garamond"/>
          <w:sz w:val="24"/>
          <w:szCs w:val="24"/>
        </w:rPr>
        <w:t xml:space="preserve"> participants, findings generated in the study will be useful in evidence-based advocacy to improve </w:t>
      </w:r>
      <w:r w:rsidRPr="00A54487">
        <w:rPr>
          <w:rFonts w:ascii="Garamond" w:hAnsi="Garamond"/>
          <w:sz w:val="24"/>
          <w:szCs w:val="24"/>
          <w:lang w:val="en-GB"/>
        </w:rPr>
        <w:t>services specific to adolescents.</w:t>
      </w:r>
    </w:p>
    <w:p w14:paraId="30181AC4" w14:textId="77777777" w:rsidR="003405B0" w:rsidRPr="00A54487" w:rsidRDefault="003405B0" w:rsidP="003405B0">
      <w:pPr>
        <w:spacing w:line="240" w:lineRule="auto"/>
        <w:jc w:val="both"/>
        <w:rPr>
          <w:rFonts w:ascii="Times New Roman" w:hAnsi="Times New Roman"/>
          <w:sz w:val="24"/>
          <w:szCs w:val="24"/>
          <w:lang w:val="en-GB"/>
        </w:rPr>
      </w:pPr>
    </w:p>
    <w:p w14:paraId="27C79F21" w14:textId="77777777" w:rsidR="003405B0" w:rsidRPr="00A54487" w:rsidRDefault="003405B0" w:rsidP="003405B0">
      <w:pPr>
        <w:spacing w:line="240" w:lineRule="auto"/>
        <w:jc w:val="both"/>
        <w:rPr>
          <w:rFonts w:ascii="Garamond" w:hAnsi="Garamond"/>
          <w:b/>
          <w:sz w:val="24"/>
          <w:szCs w:val="24"/>
          <w:highlight w:val="yellow"/>
          <w:lang w:val="en-IN"/>
        </w:rPr>
      </w:pPr>
    </w:p>
    <w:p w14:paraId="30308B3B" w14:textId="77777777" w:rsidR="003405B0" w:rsidRDefault="003405B0" w:rsidP="003405B0"/>
    <w:p w14:paraId="515A32E5" w14:textId="77777777" w:rsidR="003405B0" w:rsidRPr="00A54487" w:rsidRDefault="003405B0" w:rsidP="003405B0">
      <w:pPr>
        <w:pStyle w:val="Heading1"/>
        <w:rPr>
          <w:rFonts w:ascii="Garamond" w:hAnsi="Garamond"/>
          <w:b/>
          <w:color w:val="auto"/>
          <w:szCs w:val="24"/>
        </w:rPr>
      </w:pPr>
      <w:r w:rsidRPr="00A54487">
        <w:rPr>
          <w:rFonts w:ascii="Garamond" w:hAnsi="Garamond"/>
          <w:b/>
          <w:color w:val="auto"/>
          <w:szCs w:val="24"/>
        </w:rPr>
        <w:lastRenderedPageBreak/>
        <w:t>Study relationships</w:t>
      </w:r>
      <w:bookmarkEnd w:id="2"/>
      <w:r w:rsidRPr="00A54487">
        <w:rPr>
          <w:rFonts w:ascii="Garamond" w:hAnsi="Garamond"/>
          <w:b/>
          <w:color w:val="auto"/>
          <w:szCs w:val="24"/>
        </w:rPr>
        <w:t>/related project</w:t>
      </w:r>
    </w:p>
    <w:p w14:paraId="0C5F5A94" w14:textId="77777777" w:rsidR="003405B0" w:rsidRPr="00A54487" w:rsidRDefault="003405B0" w:rsidP="003405B0">
      <w:pPr>
        <w:rPr>
          <w:sz w:val="24"/>
          <w:szCs w:val="24"/>
        </w:rPr>
      </w:pPr>
    </w:p>
    <w:p w14:paraId="41229C02" w14:textId="77777777" w:rsidR="003405B0" w:rsidRPr="00A54487" w:rsidRDefault="003405B0" w:rsidP="003405B0">
      <w:pPr>
        <w:spacing w:line="240" w:lineRule="auto"/>
        <w:jc w:val="both"/>
        <w:rPr>
          <w:rFonts w:ascii="Garamond" w:hAnsi="Garamond"/>
          <w:sz w:val="24"/>
          <w:szCs w:val="24"/>
          <w:lang w:val="en-GB"/>
        </w:rPr>
      </w:pPr>
      <w:r w:rsidRPr="00A54487">
        <w:rPr>
          <w:rFonts w:ascii="Garamond" w:hAnsi="Garamond"/>
          <w:sz w:val="24"/>
          <w:szCs w:val="24"/>
          <w:lang w:val="en-GB"/>
        </w:rPr>
        <w:t xml:space="preserve">This study is part of the UDAAN programme, </w:t>
      </w:r>
      <w:r w:rsidRPr="00A54487">
        <w:rPr>
          <w:rFonts w:ascii="Garamond" w:hAnsi="Garamond" w:cs="Times New Roman"/>
          <w:sz w:val="24"/>
          <w:szCs w:val="24"/>
          <w:lang w:val="en-GB"/>
        </w:rPr>
        <w:t xml:space="preserve">a multi-component intervention that seeks to </w:t>
      </w:r>
      <w:r w:rsidRPr="00A54487">
        <w:rPr>
          <w:rFonts w:ascii="Garamond" w:hAnsi="Garamond" w:cs="Times New Roman"/>
          <w:sz w:val="24"/>
          <w:szCs w:val="24"/>
        </w:rPr>
        <w:t>reduce adolescent fertility in the state of Rajasthan, implemented by</w:t>
      </w:r>
      <w:r w:rsidRPr="00A54487">
        <w:rPr>
          <w:rFonts w:ascii="Garamond" w:hAnsi="Garamond" w:cs="Times New Roman"/>
          <w:sz w:val="24"/>
          <w:szCs w:val="24"/>
          <w:lang w:val="en-GB"/>
        </w:rPr>
        <w:t xml:space="preserve"> IPE Global in partnership </w:t>
      </w:r>
      <w:bookmarkStart w:id="3" w:name="_Hlk517234415"/>
      <w:r w:rsidRPr="00A54487">
        <w:rPr>
          <w:rFonts w:ascii="Garamond" w:hAnsi="Garamond" w:cs="Times New Roman"/>
          <w:sz w:val="24"/>
          <w:szCs w:val="24"/>
          <w:lang w:val="en-GB"/>
        </w:rPr>
        <w:t xml:space="preserve">with the Youth Parliament Foundation, Quick Sand, the </w:t>
      </w:r>
      <w:proofErr w:type="spellStart"/>
      <w:r w:rsidRPr="00A54487">
        <w:rPr>
          <w:rFonts w:ascii="Garamond" w:hAnsi="Garamond" w:cs="Times New Roman"/>
          <w:sz w:val="24"/>
          <w:szCs w:val="24"/>
          <w:lang w:val="en-GB"/>
        </w:rPr>
        <w:t>Manjari</w:t>
      </w:r>
      <w:proofErr w:type="spellEnd"/>
      <w:r w:rsidRPr="00A54487">
        <w:rPr>
          <w:rFonts w:ascii="Garamond" w:hAnsi="Garamond" w:cs="Times New Roman"/>
          <w:sz w:val="24"/>
          <w:szCs w:val="24"/>
          <w:lang w:val="en-GB"/>
        </w:rPr>
        <w:t xml:space="preserve"> Foundation, the Pathfinder International and the Government of Rajasthan</w:t>
      </w:r>
      <w:bookmarkEnd w:id="3"/>
      <w:r w:rsidRPr="00A54487">
        <w:rPr>
          <w:rFonts w:ascii="Garamond" w:hAnsi="Garamond" w:cs="Times New Roman"/>
          <w:sz w:val="24"/>
          <w:szCs w:val="24"/>
          <w:lang w:val="en-GB"/>
        </w:rPr>
        <w:t xml:space="preserve">, with the support of the Children’s Investment Fund Foundation (CIFF) (see intervention section for more details). </w:t>
      </w:r>
      <w:r w:rsidRPr="00A54487">
        <w:rPr>
          <w:rFonts w:ascii="Garamond" w:hAnsi="Garamond" w:cs="Times New Roman"/>
          <w:sz w:val="24"/>
          <w:szCs w:val="24"/>
        </w:rPr>
        <w:t xml:space="preserve">CIFF </w:t>
      </w:r>
      <w:r w:rsidRPr="00A54487">
        <w:rPr>
          <w:rFonts w:ascii="Garamond" w:eastAsia="Calibri" w:hAnsi="Garamond"/>
          <w:bCs/>
          <w:sz w:val="24"/>
          <w:szCs w:val="24"/>
          <w:lang w:val="en-GB"/>
        </w:rPr>
        <w:t xml:space="preserve">has supported the Council to undertake </w:t>
      </w:r>
      <w:r w:rsidRPr="00A54487">
        <w:rPr>
          <w:rFonts w:ascii="Garamond" w:hAnsi="Garamond" w:cs="Times New Roman"/>
          <w:sz w:val="24"/>
          <w:szCs w:val="24"/>
        </w:rPr>
        <w:t xml:space="preserve">a multi-component, mixed methods evaluation, including outcome, process and impact evaluation and value for money analysis.  </w:t>
      </w:r>
      <w:r w:rsidRPr="00A54487">
        <w:rPr>
          <w:rFonts w:ascii="Garamond" w:hAnsi="Garamond"/>
          <w:sz w:val="24"/>
          <w:szCs w:val="24"/>
          <w:lang w:val="en-GB"/>
        </w:rPr>
        <w:t xml:space="preserve">The current application is for seeking IRB’s approval for conducting the outcome evaluation of UDAAN.   </w:t>
      </w:r>
    </w:p>
    <w:p w14:paraId="67C7D410" w14:textId="77777777" w:rsidR="003405B0" w:rsidRPr="00A54487" w:rsidRDefault="003405B0" w:rsidP="003405B0">
      <w:pPr>
        <w:pStyle w:val="Heading1"/>
        <w:rPr>
          <w:rFonts w:ascii="Garamond" w:hAnsi="Garamond"/>
          <w:b/>
          <w:color w:val="auto"/>
          <w:szCs w:val="24"/>
        </w:rPr>
      </w:pPr>
      <w:bookmarkStart w:id="4" w:name="_Toc490713164"/>
      <w:r w:rsidRPr="00A54487">
        <w:rPr>
          <w:rFonts w:ascii="Garamond" w:hAnsi="Garamond"/>
          <w:b/>
          <w:color w:val="auto"/>
          <w:szCs w:val="24"/>
        </w:rPr>
        <w:t>Background</w:t>
      </w:r>
      <w:bookmarkEnd w:id="4"/>
    </w:p>
    <w:p w14:paraId="781F53C2" w14:textId="77777777" w:rsidR="003405B0" w:rsidRPr="00A54487" w:rsidRDefault="003405B0" w:rsidP="003405B0">
      <w:pPr>
        <w:rPr>
          <w:sz w:val="24"/>
          <w:szCs w:val="24"/>
        </w:rPr>
      </w:pPr>
    </w:p>
    <w:p w14:paraId="64DD3388" w14:textId="77777777" w:rsidR="003405B0" w:rsidRPr="00A54487" w:rsidRDefault="003405B0" w:rsidP="003405B0">
      <w:pPr>
        <w:spacing w:line="240" w:lineRule="auto"/>
        <w:jc w:val="both"/>
        <w:rPr>
          <w:rFonts w:ascii="Garamond" w:hAnsi="Garamond" w:cs="Times New Roman"/>
          <w:sz w:val="24"/>
          <w:szCs w:val="24"/>
        </w:rPr>
      </w:pPr>
      <w:r w:rsidRPr="00A54487">
        <w:rPr>
          <w:rFonts w:ascii="Garamond" w:hAnsi="Garamond" w:cs="Times New Roman"/>
          <w:b/>
          <w:i/>
          <w:sz w:val="24"/>
          <w:szCs w:val="24"/>
        </w:rPr>
        <w:t xml:space="preserve">Rationale and contribution to the current knowledge base: </w:t>
      </w:r>
      <w:r w:rsidRPr="00A54487">
        <w:rPr>
          <w:rFonts w:ascii="Garamond" w:hAnsi="Garamond" w:cs="Times New Roman"/>
          <w:sz w:val="24"/>
          <w:szCs w:val="24"/>
        </w:rPr>
        <w:t>Despite India’s significant progress in reducing child marriage and adolescent pregnancy in the last decade, as many as 27% of 20-24-year-old women were married before age 18 and 8% of 15-19-year-old women were already mothers or pregnant in 2015-16 (</w:t>
      </w:r>
      <w:r w:rsidRPr="00A54487">
        <w:rPr>
          <w:rFonts w:ascii="Garamond" w:hAnsi="Garamond" w:cs="Times New Roman"/>
          <w:sz w:val="24"/>
          <w:szCs w:val="24"/>
          <w:lang w:val="en-GB"/>
        </w:rPr>
        <w:t>International Institute for Population Science [</w:t>
      </w:r>
      <w:r w:rsidRPr="00A54487">
        <w:rPr>
          <w:rFonts w:ascii="Garamond" w:hAnsi="Garamond"/>
          <w:sz w:val="24"/>
          <w:szCs w:val="24"/>
        </w:rPr>
        <w:t xml:space="preserve">IIPS] </w:t>
      </w:r>
      <w:r w:rsidRPr="00A54487">
        <w:rPr>
          <w:rFonts w:ascii="Garamond" w:hAnsi="Garamond" w:cs="Times New Roman"/>
          <w:sz w:val="24"/>
          <w:szCs w:val="24"/>
        </w:rPr>
        <w:t xml:space="preserve">and ICF, 2017a). </w:t>
      </w:r>
      <w:r w:rsidRPr="00A54487">
        <w:rPr>
          <w:rFonts w:ascii="Garamond" w:hAnsi="Garamond" w:cs="Times New Roman"/>
          <w:noProof/>
          <w:sz w:val="24"/>
          <w:szCs w:val="24"/>
        </w:rPr>
        <w:t>Moreover, India’s progress in addressing the antecedents of child marriage and adolescent pregnancy has been far from satisfactory. For example, while almost</w:t>
      </w:r>
      <w:r w:rsidRPr="00A54487">
        <w:rPr>
          <w:rFonts w:ascii="Garamond" w:hAnsi="Garamond"/>
          <w:sz w:val="24"/>
          <w:szCs w:val="24"/>
        </w:rPr>
        <w:t xml:space="preserve"> all (95%) children in ages 6-10 attend school, this percentage decreases to 88% for children in ages 11-14 and drops further to 63% for children in ages 15-17, with males more likely than females to attend school at ages 15-17. Indeed, </w:t>
      </w:r>
      <w:r w:rsidRPr="00A54487">
        <w:rPr>
          <w:rFonts w:ascii="Garamond" w:hAnsi="Garamond" w:cs="Times New Roman"/>
          <w:sz w:val="24"/>
          <w:szCs w:val="24"/>
        </w:rPr>
        <w:t>just 49% of 15-19-year-old girls had completed secondary education in 2015-16. Adolescents’ agency in day-to-day matters is also limited; just 46% of 15-19-year-old married girls reported that they had some say in such decisions as own health care, major household purchases and visiting their family or relatives. Stereotypical gender role attitudes are upheld by noticeable proportion of adolescent boys – 32% of 15-19-year-old boys believed that contraception is a woman’s business and a man should not have to worry about it. Furthermore, adolescents’ interactions with frontline health workers are limited and they tend to experience a number of constraints in seeking health care when they have a health concern  – only 15% of 15-19-year-old girls had met with a health worker in the three months preceding the interview and some 69% reported issues such as difficulty in getting permission to visit a health facility, money for seeking treatment, and finding someone to escort them to the facility, distant location of the health facility, and health system level concerns, including lack of providers, particularly female providers and supplies prevent them from accessing health care. As such, just 10% of currently married girls and 16% of sexually active unmarried girls (i.e., those who had engaged in sex in the month preceding the interview) in ages 15-19 were using a modern contraceptive method in 2015-16.</w:t>
      </w:r>
    </w:p>
    <w:p w14:paraId="150EE491" w14:textId="77777777" w:rsidR="003405B0" w:rsidRPr="00A54487" w:rsidRDefault="003405B0" w:rsidP="003405B0">
      <w:pPr>
        <w:spacing w:line="240" w:lineRule="auto"/>
        <w:jc w:val="both"/>
        <w:rPr>
          <w:rFonts w:ascii="Garamond" w:hAnsi="Garamond" w:cs="Times New Roman"/>
          <w:sz w:val="24"/>
          <w:szCs w:val="24"/>
        </w:rPr>
      </w:pPr>
    </w:p>
    <w:p w14:paraId="77634153" w14:textId="77777777" w:rsidR="003405B0" w:rsidRDefault="003405B0" w:rsidP="003405B0">
      <w:pPr>
        <w:pStyle w:val="PCBodyText"/>
        <w:spacing w:before="0" w:line="240" w:lineRule="auto"/>
        <w:jc w:val="both"/>
        <w:rPr>
          <w:rFonts w:ascii="Garamond" w:hAnsi="Garamond" w:cs="Times New Roman"/>
          <w:sz w:val="24"/>
          <w:szCs w:val="24"/>
          <w:lang w:val="en-GB"/>
        </w:rPr>
      </w:pPr>
      <w:r w:rsidRPr="00A54487">
        <w:rPr>
          <w:rFonts w:ascii="Garamond" w:hAnsi="Garamond" w:cs="Times New Roman"/>
          <w:sz w:val="24"/>
          <w:szCs w:val="24"/>
        </w:rPr>
        <w:t xml:space="preserve">India has articulated its commitment to </w:t>
      </w:r>
      <w:r w:rsidRPr="00A54487">
        <w:rPr>
          <w:rFonts w:ascii="Garamond" w:hAnsi="Garamond" w:cs="Times New Roman"/>
          <w:sz w:val="24"/>
          <w:szCs w:val="24"/>
          <w:lang w:val="en-GB"/>
        </w:rPr>
        <w:t>promote and protect the rights of adolescents to have information, skills, services and a safe and supportive environment</w:t>
      </w:r>
      <w:r w:rsidRPr="00A54487">
        <w:rPr>
          <w:rFonts w:ascii="Garamond" w:hAnsi="Garamond" w:cs="Times New Roman"/>
          <w:sz w:val="24"/>
          <w:szCs w:val="24"/>
        </w:rPr>
        <w:t xml:space="preserve"> through various policies and </w:t>
      </w:r>
      <w:proofErr w:type="spellStart"/>
      <w:r w:rsidRPr="00A54487">
        <w:rPr>
          <w:rFonts w:ascii="Garamond" w:hAnsi="Garamond" w:cs="Times New Roman"/>
          <w:sz w:val="24"/>
          <w:szCs w:val="24"/>
        </w:rPr>
        <w:t>programmes</w:t>
      </w:r>
      <w:proofErr w:type="spellEnd"/>
      <w:r w:rsidRPr="00A54487">
        <w:rPr>
          <w:rFonts w:ascii="Garamond" w:hAnsi="Garamond" w:cs="Times New Roman"/>
          <w:sz w:val="24"/>
          <w:szCs w:val="24"/>
        </w:rPr>
        <w:t xml:space="preserve">. For example, </w:t>
      </w:r>
      <w:proofErr w:type="spellStart"/>
      <w:r w:rsidRPr="00A54487">
        <w:rPr>
          <w:rFonts w:ascii="Garamond" w:hAnsi="Garamond" w:cs="Times New Roman"/>
          <w:sz w:val="24"/>
          <w:szCs w:val="24"/>
        </w:rPr>
        <w:t>i</w:t>
      </w:r>
      <w:proofErr w:type="spellEnd"/>
      <w:r w:rsidRPr="00A54487">
        <w:rPr>
          <w:rFonts w:ascii="Garamond" w:hAnsi="Garamond" w:cs="Times New Roman"/>
          <w:sz w:val="24"/>
          <w:szCs w:val="24"/>
          <w:lang w:val="en-GB"/>
        </w:rPr>
        <w:t xml:space="preserve">n 2013-2014, the Government of India expanded its Reproductive, Maternal, Neonatal and Child Health programme (RMNCH) to include a focus on adolescents (renamed </w:t>
      </w:r>
      <w:proofErr w:type="spellStart"/>
      <w:r w:rsidRPr="00A54487">
        <w:rPr>
          <w:rFonts w:ascii="Garamond" w:hAnsi="Garamond" w:cs="Times New Roman"/>
          <w:sz w:val="24"/>
          <w:szCs w:val="24"/>
          <w:lang w:val="en-GB"/>
        </w:rPr>
        <w:t>RMNCH+Adolescents</w:t>
      </w:r>
      <w:proofErr w:type="spellEnd"/>
      <w:r w:rsidRPr="00A54487">
        <w:rPr>
          <w:rFonts w:ascii="Garamond" w:hAnsi="Garamond" w:cs="Times New Roman"/>
          <w:sz w:val="24"/>
          <w:szCs w:val="24"/>
          <w:lang w:val="en-GB"/>
        </w:rPr>
        <w:t xml:space="preserve">), and in 2014, it launched the </w:t>
      </w:r>
      <w:proofErr w:type="spellStart"/>
      <w:r w:rsidRPr="00A54487">
        <w:rPr>
          <w:rFonts w:ascii="Garamond" w:hAnsi="Garamond" w:cs="Times New Roman"/>
          <w:sz w:val="24"/>
          <w:szCs w:val="24"/>
          <w:lang w:val="en-GB"/>
        </w:rPr>
        <w:t>Rashtriya</w:t>
      </w:r>
      <w:proofErr w:type="spellEnd"/>
      <w:r w:rsidRPr="00A54487">
        <w:rPr>
          <w:rFonts w:ascii="Garamond" w:hAnsi="Garamond" w:cs="Times New Roman"/>
          <w:sz w:val="24"/>
          <w:szCs w:val="24"/>
          <w:lang w:val="en-GB"/>
        </w:rPr>
        <w:t xml:space="preserve"> Kishor </w:t>
      </w:r>
      <w:proofErr w:type="spellStart"/>
      <w:r w:rsidRPr="00A54487">
        <w:rPr>
          <w:rFonts w:ascii="Garamond" w:hAnsi="Garamond" w:cs="Times New Roman"/>
          <w:sz w:val="24"/>
          <w:szCs w:val="24"/>
          <w:lang w:val="en-GB"/>
        </w:rPr>
        <w:t>Swasthya</w:t>
      </w:r>
      <w:proofErr w:type="spellEnd"/>
      <w:r w:rsidRPr="00A54487">
        <w:rPr>
          <w:rFonts w:ascii="Garamond" w:hAnsi="Garamond" w:cs="Times New Roman"/>
          <w:sz w:val="24"/>
          <w:szCs w:val="24"/>
          <w:lang w:val="en-GB"/>
        </w:rPr>
        <w:t xml:space="preserve"> </w:t>
      </w:r>
      <w:proofErr w:type="spellStart"/>
      <w:r w:rsidRPr="00A54487">
        <w:rPr>
          <w:rFonts w:ascii="Garamond" w:hAnsi="Garamond" w:cs="Times New Roman"/>
          <w:sz w:val="24"/>
          <w:szCs w:val="24"/>
          <w:lang w:val="en-GB"/>
        </w:rPr>
        <w:t>Karyakram</w:t>
      </w:r>
      <w:proofErr w:type="spellEnd"/>
      <w:r w:rsidRPr="00A54487">
        <w:rPr>
          <w:rFonts w:ascii="Garamond" w:hAnsi="Garamond" w:cs="Times New Roman"/>
          <w:sz w:val="24"/>
          <w:szCs w:val="24"/>
          <w:lang w:val="en-GB"/>
        </w:rPr>
        <w:t xml:space="preserve"> (RKSK, the national adolescent health programme) that aims to provide a range of information and services to married and unmarried adolescents (Ministry of Health and Family Welfare, 2014). The RMNCH+A programme seeks to meet </w:t>
      </w:r>
      <w:proofErr w:type="gramStart"/>
      <w:r w:rsidRPr="00A54487">
        <w:rPr>
          <w:rFonts w:ascii="Garamond" w:hAnsi="Garamond" w:cs="Times New Roman"/>
          <w:sz w:val="24"/>
          <w:szCs w:val="24"/>
          <w:lang w:val="en-GB"/>
        </w:rPr>
        <w:t>a number of</w:t>
      </w:r>
      <w:proofErr w:type="gramEnd"/>
      <w:r w:rsidRPr="00A54487">
        <w:rPr>
          <w:rFonts w:ascii="Garamond" w:hAnsi="Garamond" w:cs="Times New Roman"/>
          <w:sz w:val="24"/>
          <w:szCs w:val="24"/>
          <w:lang w:val="en-GB"/>
        </w:rPr>
        <w:t xml:space="preserve"> targets by 2017, many of which pertain to adolescents and youth or are inclusive of them, such as, for example, decreasing the</w:t>
      </w:r>
      <w:r w:rsidRPr="00CC5C6E">
        <w:rPr>
          <w:rFonts w:ascii="Garamond" w:hAnsi="Garamond" w:cs="Times New Roman"/>
          <w:sz w:val="24"/>
          <w:szCs w:val="24"/>
          <w:lang w:val="en-GB"/>
        </w:rPr>
        <w:t xml:space="preserve"> </w:t>
      </w:r>
      <w:r w:rsidRPr="00CC5C6E">
        <w:rPr>
          <w:rFonts w:ascii="Garamond" w:hAnsi="Garamond" w:cs="Times New Roman"/>
          <w:sz w:val="24"/>
          <w:szCs w:val="24"/>
          <w:lang w:val="en-GB"/>
        </w:rPr>
        <w:lastRenderedPageBreak/>
        <w:t xml:space="preserve">proportion of total fertility contributed by adolescents (15–19 years), </w:t>
      </w:r>
      <w:r>
        <w:rPr>
          <w:rFonts w:ascii="Garamond" w:hAnsi="Garamond" w:cs="Times New Roman"/>
          <w:sz w:val="24"/>
          <w:szCs w:val="24"/>
          <w:lang w:val="en-GB"/>
        </w:rPr>
        <w:t xml:space="preserve">and </w:t>
      </w:r>
      <w:r w:rsidRPr="00CC5C6E">
        <w:rPr>
          <w:rFonts w:ascii="Garamond" w:hAnsi="Garamond" w:cs="Times New Roman"/>
          <w:sz w:val="24"/>
          <w:szCs w:val="24"/>
          <w:lang w:val="en-GB"/>
        </w:rPr>
        <w:t xml:space="preserve">reducing the unmet need for family planning methods among eligible couples. </w:t>
      </w:r>
    </w:p>
    <w:p w14:paraId="35CE0543" w14:textId="77777777" w:rsidR="003405B0" w:rsidRDefault="003405B0" w:rsidP="003405B0">
      <w:pPr>
        <w:pStyle w:val="PCBodyText"/>
        <w:spacing w:before="0" w:line="240" w:lineRule="auto"/>
        <w:jc w:val="both"/>
        <w:rPr>
          <w:rFonts w:ascii="Garamond" w:eastAsia="Times New Roman" w:hAnsi="Garamond" w:cs="Times New Roman"/>
          <w:bCs/>
          <w:sz w:val="24"/>
          <w:szCs w:val="24"/>
          <w:shd w:val="clear" w:color="auto" w:fill="FFFFFF"/>
          <w:lang w:val="en"/>
        </w:rPr>
      </w:pPr>
    </w:p>
    <w:p w14:paraId="3BACBBC6" w14:textId="77777777" w:rsidR="003405B0" w:rsidRPr="00CC5C6E" w:rsidRDefault="003405B0" w:rsidP="003405B0">
      <w:pPr>
        <w:pStyle w:val="PCBodyText"/>
        <w:spacing w:before="0" w:line="240" w:lineRule="auto"/>
        <w:jc w:val="both"/>
        <w:rPr>
          <w:rFonts w:ascii="Garamond" w:hAnsi="Garamond" w:cs="Times New Roman"/>
          <w:sz w:val="24"/>
          <w:szCs w:val="24"/>
          <w:lang w:val="en-GB"/>
        </w:rPr>
      </w:pPr>
      <w:r w:rsidRPr="00CC5C6E">
        <w:rPr>
          <w:rFonts w:ascii="Garamond" w:eastAsia="Times New Roman" w:hAnsi="Garamond" w:cs="Times New Roman"/>
          <w:bCs/>
          <w:sz w:val="24"/>
          <w:szCs w:val="24"/>
          <w:shd w:val="clear" w:color="auto" w:fill="FFFFFF"/>
          <w:lang w:val="en"/>
        </w:rPr>
        <w:t xml:space="preserve">The implementation of these policies and </w:t>
      </w:r>
      <w:proofErr w:type="spellStart"/>
      <w:r w:rsidRPr="00CC5C6E">
        <w:rPr>
          <w:rFonts w:ascii="Garamond" w:eastAsia="Times New Roman" w:hAnsi="Garamond" w:cs="Times New Roman"/>
          <w:bCs/>
          <w:sz w:val="24"/>
          <w:szCs w:val="24"/>
          <w:shd w:val="clear" w:color="auto" w:fill="FFFFFF"/>
          <w:lang w:val="en"/>
        </w:rPr>
        <w:t>programmes</w:t>
      </w:r>
      <w:proofErr w:type="spellEnd"/>
      <w:r w:rsidRPr="00CC5C6E">
        <w:rPr>
          <w:rFonts w:ascii="Garamond" w:eastAsia="Times New Roman" w:hAnsi="Garamond" w:cs="Times New Roman"/>
          <w:bCs/>
          <w:sz w:val="24"/>
          <w:szCs w:val="24"/>
          <w:shd w:val="clear" w:color="auto" w:fill="FFFFFF"/>
          <w:lang w:val="en"/>
        </w:rPr>
        <w:t xml:space="preserve"> </w:t>
      </w:r>
      <w:r>
        <w:rPr>
          <w:rFonts w:ascii="Garamond" w:eastAsia="Times New Roman" w:hAnsi="Garamond" w:cs="Times New Roman"/>
          <w:bCs/>
          <w:sz w:val="24"/>
          <w:szCs w:val="24"/>
          <w:shd w:val="clear" w:color="auto" w:fill="FFFFFF"/>
          <w:lang w:val="en"/>
        </w:rPr>
        <w:t>is</w:t>
      </w:r>
      <w:r w:rsidRPr="00CC5C6E">
        <w:rPr>
          <w:rFonts w:ascii="Garamond" w:eastAsia="Times New Roman" w:hAnsi="Garamond" w:cs="Times New Roman"/>
          <w:bCs/>
          <w:sz w:val="24"/>
          <w:szCs w:val="24"/>
          <w:shd w:val="clear" w:color="auto" w:fill="FFFFFF"/>
          <w:lang w:val="en"/>
        </w:rPr>
        <w:t>, however, marred by several challenges</w:t>
      </w:r>
      <w:r>
        <w:rPr>
          <w:rFonts w:ascii="Garamond" w:eastAsia="Times New Roman" w:hAnsi="Garamond" w:cs="Times New Roman"/>
          <w:bCs/>
          <w:sz w:val="24"/>
          <w:szCs w:val="24"/>
          <w:shd w:val="clear" w:color="auto" w:fill="FFFFFF"/>
          <w:lang w:val="en"/>
        </w:rPr>
        <w:t xml:space="preserve"> </w:t>
      </w:r>
      <w:r w:rsidRPr="00883887">
        <w:rPr>
          <w:rFonts w:ascii="Garamond" w:eastAsia="Times New Roman" w:hAnsi="Garamond" w:cs="Times New Roman"/>
          <w:bCs/>
          <w:sz w:val="24"/>
          <w:szCs w:val="24"/>
          <w:shd w:val="clear" w:color="auto" w:fill="FFFFFF"/>
          <w:lang w:val="en"/>
        </w:rPr>
        <w:t xml:space="preserve">(Santhya and </w:t>
      </w:r>
      <w:proofErr w:type="spellStart"/>
      <w:r w:rsidRPr="00883887">
        <w:rPr>
          <w:rFonts w:ascii="Garamond" w:eastAsia="Times New Roman" w:hAnsi="Garamond" w:cs="Times New Roman"/>
          <w:bCs/>
          <w:sz w:val="24"/>
          <w:szCs w:val="24"/>
          <w:shd w:val="clear" w:color="auto" w:fill="FFFFFF"/>
          <w:lang w:val="en"/>
        </w:rPr>
        <w:t>Jejeebhoy</w:t>
      </w:r>
      <w:proofErr w:type="spellEnd"/>
      <w:r w:rsidRPr="00883887">
        <w:rPr>
          <w:rFonts w:ascii="Garamond" w:eastAsia="Times New Roman" w:hAnsi="Garamond" w:cs="Times New Roman"/>
          <w:bCs/>
          <w:sz w:val="24"/>
          <w:szCs w:val="24"/>
          <w:shd w:val="clear" w:color="auto" w:fill="FFFFFF"/>
          <w:lang w:val="en"/>
        </w:rPr>
        <w:t>, 2014).</w:t>
      </w:r>
      <w:r w:rsidRPr="00883887">
        <w:rPr>
          <w:rFonts w:ascii="Garamond" w:eastAsia="Times New Roman" w:hAnsi="Garamond" w:cs="Times New Roman"/>
          <w:bCs/>
          <w:sz w:val="32"/>
          <w:szCs w:val="24"/>
          <w:shd w:val="clear" w:color="auto" w:fill="FFFFFF"/>
          <w:lang w:val="en"/>
        </w:rPr>
        <w:t xml:space="preserve"> </w:t>
      </w:r>
      <w:r w:rsidRPr="00CC5C6E">
        <w:rPr>
          <w:rFonts w:ascii="Garamond" w:eastAsia="Times New Roman" w:hAnsi="Garamond" w:cs="Times New Roman"/>
          <w:bCs/>
          <w:sz w:val="24"/>
          <w:szCs w:val="24"/>
          <w:shd w:val="clear" w:color="auto" w:fill="FFFFFF"/>
          <w:lang w:val="en"/>
        </w:rPr>
        <w:t xml:space="preserve">Several </w:t>
      </w:r>
      <w:proofErr w:type="spellStart"/>
      <w:r w:rsidRPr="00CC5C6E">
        <w:rPr>
          <w:rFonts w:ascii="Garamond" w:eastAsia="Times New Roman" w:hAnsi="Garamond" w:cs="Times New Roman"/>
          <w:bCs/>
          <w:sz w:val="24"/>
          <w:szCs w:val="24"/>
          <w:shd w:val="clear" w:color="auto" w:fill="FFFFFF"/>
          <w:lang w:val="en"/>
        </w:rPr>
        <w:t>programmes</w:t>
      </w:r>
      <w:proofErr w:type="spellEnd"/>
      <w:r w:rsidRPr="00CC5C6E">
        <w:rPr>
          <w:rFonts w:ascii="Garamond" w:eastAsia="Times New Roman" w:hAnsi="Garamond" w:cs="Times New Roman"/>
          <w:bCs/>
          <w:sz w:val="24"/>
          <w:szCs w:val="24"/>
          <w:shd w:val="clear" w:color="auto" w:fill="FFFFFF"/>
          <w:lang w:val="en"/>
        </w:rPr>
        <w:t xml:space="preserve"> have been implemented poorly and unevenly and have failed to </w:t>
      </w:r>
      <w:r w:rsidRPr="00CC5C6E">
        <w:rPr>
          <w:rFonts w:ascii="Garamond" w:hAnsi="Garamond" w:cs="Times New Roman"/>
          <w:sz w:val="24"/>
          <w:szCs w:val="24"/>
        </w:rPr>
        <w:t xml:space="preserve">reach the most disadvantaged adolescents; for example, the Council’s research shows that </w:t>
      </w:r>
      <w:r w:rsidRPr="00CC5C6E">
        <w:rPr>
          <w:rFonts w:ascii="Garamond" w:hAnsi="Garamond" w:cs="Times New Roman"/>
          <w:sz w:val="24"/>
          <w:szCs w:val="24"/>
          <w:lang w:val="en-GB"/>
        </w:rPr>
        <w:t xml:space="preserve">adolescents from socio-economically disadvantaged households were less likely than those from privileged households to have received family life education. </w:t>
      </w:r>
      <w:r w:rsidRPr="00CC5C6E">
        <w:rPr>
          <w:rFonts w:ascii="Garamond" w:hAnsi="Garamond" w:cs="Times New Roman"/>
          <w:sz w:val="24"/>
          <w:szCs w:val="24"/>
        </w:rPr>
        <w:t xml:space="preserve">The lack of collaboration between and even within departments, varying levels of political support and leadership across sectoral </w:t>
      </w:r>
      <w:proofErr w:type="spellStart"/>
      <w:r w:rsidRPr="00CC5C6E">
        <w:rPr>
          <w:rFonts w:ascii="Garamond" w:hAnsi="Garamond" w:cs="Times New Roman"/>
          <w:sz w:val="24"/>
          <w:szCs w:val="24"/>
        </w:rPr>
        <w:t>programmes</w:t>
      </w:r>
      <w:proofErr w:type="spellEnd"/>
      <w:r w:rsidRPr="00CC5C6E">
        <w:rPr>
          <w:rFonts w:ascii="Garamond" w:hAnsi="Garamond" w:cs="Times New Roman"/>
          <w:sz w:val="24"/>
          <w:szCs w:val="24"/>
        </w:rPr>
        <w:t xml:space="preserve"> for adolescents and several systemic issues</w:t>
      </w:r>
      <w:r>
        <w:rPr>
          <w:rFonts w:ascii="Garamond" w:hAnsi="Garamond" w:cs="Times New Roman"/>
          <w:sz w:val="24"/>
          <w:szCs w:val="24"/>
        </w:rPr>
        <w:t xml:space="preserve"> </w:t>
      </w:r>
      <w:r w:rsidRPr="00CC5C6E">
        <w:rPr>
          <w:rFonts w:ascii="Garamond" w:hAnsi="Garamond" w:cs="Times New Roman"/>
          <w:sz w:val="24"/>
          <w:szCs w:val="24"/>
        </w:rPr>
        <w:t xml:space="preserve">(including inadequately-trained staff, weak monitoring systems and capacities, and delays in the flow of funds and commodities) have impaired successful implementation of adolescent </w:t>
      </w:r>
      <w:proofErr w:type="spellStart"/>
      <w:r w:rsidRPr="00CC5C6E">
        <w:rPr>
          <w:rFonts w:ascii="Garamond" w:hAnsi="Garamond" w:cs="Times New Roman"/>
          <w:sz w:val="24"/>
          <w:szCs w:val="24"/>
        </w:rPr>
        <w:t>programmes</w:t>
      </w:r>
      <w:proofErr w:type="spellEnd"/>
      <w:r w:rsidRPr="00CC5C6E">
        <w:rPr>
          <w:rFonts w:ascii="Garamond" w:hAnsi="Garamond" w:cs="Times New Roman"/>
          <w:sz w:val="24"/>
          <w:szCs w:val="24"/>
        </w:rPr>
        <w:t xml:space="preserve">. Further, the limited targeted outreach and information dissemination has resulted in poor community acceptance and minimal mobilization around adolescent issues. Finally, </w:t>
      </w:r>
      <w:proofErr w:type="spellStart"/>
      <w:r w:rsidRPr="00CC5C6E">
        <w:rPr>
          <w:rFonts w:ascii="Garamond" w:hAnsi="Garamond" w:cs="Times New Roman"/>
          <w:sz w:val="24"/>
          <w:szCs w:val="24"/>
        </w:rPr>
        <w:t>programmes</w:t>
      </w:r>
      <w:proofErr w:type="spellEnd"/>
      <w:r w:rsidRPr="00CC5C6E">
        <w:rPr>
          <w:rFonts w:ascii="Garamond" w:hAnsi="Garamond" w:cs="Times New Roman"/>
          <w:sz w:val="24"/>
          <w:szCs w:val="24"/>
        </w:rPr>
        <w:t xml:space="preserve"> have not typically integrated adolescents’ perspectives on what they want from their lives, how they make choices and what type of services they would </w:t>
      </w:r>
      <w:proofErr w:type="spellStart"/>
      <w:r w:rsidRPr="00CC5C6E">
        <w:rPr>
          <w:rFonts w:ascii="Garamond" w:hAnsi="Garamond" w:cs="Times New Roman"/>
          <w:sz w:val="24"/>
          <w:szCs w:val="24"/>
        </w:rPr>
        <w:t>utilise</w:t>
      </w:r>
      <w:proofErr w:type="spellEnd"/>
      <w:r w:rsidRPr="00CC5C6E">
        <w:rPr>
          <w:rFonts w:ascii="Garamond" w:hAnsi="Garamond" w:cs="Times New Roman"/>
          <w:sz w:val="24"/>
          <w:szCs w:val="24"/>
        </w:rPr>
        <w:t xml:space="preserve">. </w:t>
      </w:r>
    </w:p>
    <w:p w14:paraId="6CAC6C00" w14:textId="77777777" w:rsidR="003405B0" w:rsidRPr="00A115C7" w:rsidRDefault="003405B0" w:rsidP="003405B0">
      <w:pPr>
        <w:spacing w:line="240" w:lineRule="auto"/>
        <w:jc w:val="both"/>
        <w:rPr>
          <w:rFonts w:ascii="Garamond" w:hAnsi="Garamond" w:cs="Times New Roman"/>
          <w:sz w:val="24"/>
          <w:szCs w:val="24"/>
        </w:rPr>
      </w:pPr>
    </w:p>
    <w:p w14:paraId="2DB82A5F" w14:textId="77777777" w:rsidR="003405B0" w:rsidRDefault="003405B0" w:rsidP="003405B0">
      <w:pPr>
        <w:spacing w:line="240" w:lineRule="auto"/>
        <w:jc w:val="both"/>
        <w:rPr>
          <w:rFonts w:ascii="Garamond" w:hAnsi="Garamond" w:cs="Times New Roman"/>
          <w:sz w:val="24"/>
          <w:szCs w:val="24"/>
        </w:rPr>
      </w:pPr>
      <w:r w:rsidRPr="0033690A">
        <w:rPr>
          <w:rFonts w:ascii="Garamond" w:hAnsi="Garamond" w:cs="Times New Roman"/>
          <w:sz w:val="24"/>
          <w:szCs w:val="24"/>
        </w:rPr>
        <w:t xml:space="preserve">In recognition of these challenges, </w:t>
      </w:r>
      <w:r w:rsidRPr="0033690A">
        <w:rPr>
          <w:rFonts w:ascii="Garamond" w:hAnsi="Garamond" w:cs="Times New Roman"/>
          <w:sz w:val="24"/>
          <w:szCs w:val="24"/>
          <w:lang w:val="en-GB"/>
        </w:rPr>
        <w:t xml:space="preserve">IPE Global Limited led consortium of partners is implementing a multi-component intervention, UDAAN, that seeks to </w:t>
      </w:r>
      <w:r w:rsidRPr="0033690A">
        <w:rPr>
          <w:rFonts w:ascii="Garamond" w:hAnsi="Garamond" w:cs="Times New Roman"/>
          <w:sz w:val="24"/>
          <w:szCs w:val="24"/>
        </w:rPr>
        <w:t xml:space="preserve">reduce adolescent fertility in the state of Rajasthan. The </w:t>
      </w:r>
      <w:r w:rsidRPr="0033690A">
        <w:rPr>
          <w:rFonts w:ascii="Garamond" w:eastAsia="Calibri" w:hAnsi="Garamond"/>
          <w:bCs/>
          <w:sz w:val="24"/>
          <w:szCs w:val="24"/>
          <w:lang w:val="en-GB"/>
        </w:rPr>
        <w:t xml:space="preserve">Council has been engaged to </w:t>
      </w:r>
      <w:r w:rsidRPr="0033690A">
        <w:rPr>
          <w:rFonts w:ascii="Garamond" w:hAnsi="Garamond" w:cs="Times New Roman"/>
          <w:sz w:val="24"/>
          <w:szCs w:val="24"/>
        </w:rPr>
        <w:t>examine whether, how, and for whom UDAAN has an effect.</w:t>
      </w:r>
    </w:p>
    <w:p w14:paraId="0D3E476C" w14:textId="77777777" w:rsidR="003405B0" w:rsidRDefault="003405B0" w:rsidP="003405B0">
      <w:pPr>
        <w:spacing w:line="240" w:lineRule="auto"/>
        <w:jc w:val="both"/>
        <w:rPr>
          <w:rFonts w:ascii="Garamond" w:hAnsi="Garamond" w:cs="Times New Roman"/>
          <w:sz w:val="24"/>
          <w:szCs w:val="24"/>
        </w:rPr>
      </w:pPr>
    </w:p>
    <w:p w14:paraId="2946A399" w14:textId="77777777" w:rsidR="003405B0" w:rsidRDefault="003405B0" w:rsidP="003405B0">
      <w:pPr>
        <w:spacing w:line="240" w:lineRule="auto"/>
        <w:jc w:val="both"/>
        <w:rPr>
          <w:rFonts w:ascii="Garamond" w:hAnsi="Garamond" w:cs="Times New Roman"/>
          <w:sz w:val="24"/>
          <w:szCs w:val="24"/>
        </w:rPr>
      </w:pPr>
      <w:r w:rsidRPr="00A04362">
        <w:rPr>
          <w:rFonts w:ascii="Garamond" w:hAnsi="Garamond" w:cs="Times New Roman"/>
          <w:b/>
          <w:i/>
          <w:sz w:val="24"/>
          <w:szCs w:val="24"/>
          <w:lang w:val="en-IN"/>
        </w:rPr>
        <w:t xml:space="preserve">Design: </w:t>
      </w:r>
      <w:r>
        <w:rPr>
          <w:rFonts w:ascii="Garamond" w:hAnsi="Garamond" w:cs="Times New Roman"/>
          <w:sz w:val="24"/>
          <w:szCs w:val="24"/>
        </w:rPr>
        <w:t xml:space="preserve">The Council will use </w:t>
      </w:r>
      <w:r w:rsidRPr="0078404E">
        <w:rPr>
          <w:rFonts w:ascii="Garamond" w:hAnsi="Garamond" w:cs="Times New Roman"/>
          <w:sz w:val="24"/>
          <w:szCs w:val="24"/>
        </w:rPr>
        <w:t>a multi-component, mixed methods evaluation strategy</w:t>
      </w:r>
      <w:r>
        <w:rPr>
          <w:rFonts w:ascii="Garamond" w:hAnsi="Garamond" w:cs="Times New Roman"/>
          <w:sz w:val="24"/>
          <w:szCs w:val="24"/>
        </w:rPr>
        <w:t xml:space="preserve">, to assess the effect of UDAAN on </w:t>
      </w:r>
      <w:r w:rsidRPr="0078404E">
        <w:rPr>
          <w:rFonts w:ascii="Garamond" w:hAnsi="Garamond" w:cs="Times New Roman"/>
          <w:sz w:val="24"/>
          <w:szCs w:val="24"/>
        </w:rPr>
        <w:t>girls’ enrolment and retention</w:t>
      </w:r>
      <w:r>
        <w:rPr>
          <w:rFonts w:ascii="Garamond" w:hAnsi="Garamond" w:cs="Times New Roman"/>
          <w:sz w:val="24"/>
          <w:szCs w:val="24"/>
        </w:rPr>
        <w:t xml:space="preserve"> in secondary schools, </w:t>
      </w:r>
      <w:r w:rsidRPr="00FE5063">
        <w:rPr>
          <w:rFonts w:ascii="Garamond" w:hAnsi="Garamond" w:cs="Times New Roman"/>
          <w:sz w:val="24"/>
          <w:szCs w:val="24"/>
        </w:rPr>
        <w:t xml:space="preserve">awareness, attitudes and service </w:t>
      </w:r>
      <w:proofErr w:type="spellStart"/>
      <w:r w:rsidRPr="00FE5063">
        <w:rPr>
          <w:rFonts w:ascii="Garamond" w:hAnsi="Garamond" w:cs="Times New Roman"/>
          <w:sz w:val="24"/>
          <w:szCs w:val="24"/>
        </w:rPr>
        <w:t>utilisation</w:t>
      </w:r>
      <w:proofErr w:type="spellEnd"/>
      <w:r w:rsidRPr="00FE5063">
        <w:rPr>
          <w:rFonts w:ascii="Garamond" w:hAnsi="Garamond" w:cs="Times New Roman"/>
          <w:sz w:val="24"/>
          <w:szCs w:val="24"/>
        </w:rPr>
        <w:t xml:space="preserve"> related to </w:t>
      </w:r>
      <w:r>
        <w:rPr>
          <w:rFonts w:ascii="Garamond" w:hAnsi="Garamond" w:cs="Times New Roman"/>
          <w:sz w:val="24"/>
          <w:szCs w:val="24"/>
        </w:rPr>
        <w:t xml:space="preserve">sexual and reproductive health matters among unmarried adolescent girls and boys, and contraceptive uptake and method-mix among young women, as detailed below. </w:t>
      </w:r>
    </w:p>
    <w:p w14:paraId="15FEE240" w14:textId="77777777" w:rsidR="003405B0" w:rsidRPr="0078404E" w:rsidRDefault="003405B0" w:rsidP="003405B0">
      <w:pPr>
        <w:spacing w:line="240" w:lineRule="auto"/>
        <w:jc w:val="both"/>
        <w:rPr>
          <w:rFonts w:ascii="Garamond" w:hAnsi="Garamond" w:cs="Times New Roman"/>
          <w:sz w:val="24"/>
          <w:szCs w:val="24"/>
        </w:rPr>
      </w:pPr>
    </w:p>
    <w:p w14:paraId="6E3A7788" w14:textId="77777777" w:rsidR="003405B0" w:rsidRPr="0033690A" w:rsidRDefault="003405B0" w:rsidP="003405B0">
      <w:pPr>
        <w:spacing w:line="240" w:lineRule="auto"/>
        <w:jc w:val="both"/>
        <w:rPr>
          <w:rFonts w:ascii="Garamond" w:hAnsi="Garamond" w:cs="Times New Roman"/>
          <w:sz w:val="24"/>
          <w:szCs w:val="24"/>
        </w:rPr>
      </w:pPr>
      <w:r w:rsidRPr="0078404E">
        <w:rPr>
          <w:rFonts w:ascii="Garamond" w:hAnsi="Garamond" w:cs="Times New Roman"/>
          <w:sz w:val="24"/>
          <w:szCs w:val="24"/>
        </w:rPr>
        <w:t xml:space="preserve">The effect of </w:t>
      </w:r>
      <w:r>
        <w:rPr>
          <w:rFonts w:ascii="Garamond" w:hAnsi="Garamond" w:cs="Times New Roman"/>
          <w:sz w:val="24"/>
          <w:szCs w:val="24"/>
        </w:rPr>
        <w:t>UDAAN</w:t>
      </w:r>
      <w:r w:rsidRPr="0078404E">
        <w:rPr>
          <w:rFonts w:ascii="Garamond" w:hAnsi="Garamond" w:cs="Times New Roman"/>
          <w:sz w:val="24"/>
          <w:szCs w:val="24"/>
        </w:rPr>
        <w:t xml:space="preserve"> on girls’ enrolment and retention in secondary school</w:t>
      </w:r>
      <w:r>
        <w:rPr>
          <w:rFonts w:ascii="Garamond" w:hAnsi="Garamond" w:cs="Times New Roman"/>
          <w:sz w:val="24"/>
          <w:szCs w:val="24"/>
        </w:rPr>
        <w:t>s</w:t>
      </w:r>
      <w:r w:rsidRPr="0078404E">
        <w:rPr>
          <w:rFonts w:ascii="Garamond" w:hAnsi="Garamond" w:cs="Times New Roman"/>
          <w:sz w:val="24"/>
          <w:szCs w:val="24"/>
        </w:rPr>
        <w:t xml:space="preserve"> will be examined using </w:t>
      </w:r>
      <w:r w:rsidRPr="0033690A">
        <w:rPr>
          <w:rFonts w:ascii="Garamond" w:hAnsi="Garamond" w:cs="Times New Roman"/>
          <w:sz w:val="24"/>
          <w:szCs w:val="24"/>
        </w:rPr>
        <w:t>Unified District Information System for Education (U-DISE) data, a publicly accessible</w:t>
      </w:r>
      <w:r>
        <w:rPr>
          <w:rFonts w:ascii="Garamond" w:hAnsi="Garamond" w:cs="Times New Roman"/>
          <w:sz w:val="24"/>
          <w:szCs w:val="24"/>
        </w:rPr>
        <w:t xml:space="preserve">, </w:t>
      </w:r>
      <w:r w:rsidRPr="003D38E8">
        <w:rPr>
          <w:rFonts w:ascii="Garamond" w:hAnsi="Garamond" w:cs="Times New Roman"/>
          <w:sz w:val="24"/>
          <w:szCs w:val="24"/>
        </w:rPr>
        <w:t>de-identified</w:t>
      </w:r>
      <w:r w:rsidRPr="0033690A">
        <w:rPr>
          <w:rFonts w:ascii="Garamond" w:hAnsi="Garamond" w:cs="Times New Roman"/>
          <w:sz w:val="24"/>
          <w:szCs w:val="24"/>
        </w:rPr>
        <w:t xml:space="preserve"> database on schools in India (https://student.udise.in/). </w:t>
      </w:r>
      <w:bookmarkStart w:id="5" w:name="_Hlk527448021"/>
      <w:r w:rsidRPr="0033690A">
        <w:rPr>
          <w:rFonts w:ascii="Garamond" w:hAnsi="Garamond" w:cs="Times New Roman"/>
          <w:sz w:val="24"/>
          <w:szCs w:val="24"/>
        </w:rPr>
        <w:t xml:space="preserve">Using a difference-in-difference design, we will compare changes in girls’ enrolment and retention in </w:t>
      </w:r>
      <w:proofErr w:type="spellStart"/>
      <w:r w:rsidRPr="0033690A">
        <w:rPr>
          <w:rFonts w:ascii="Garamond" w:hAnsi="Garamond" w:cs="Times New Roman"/>
          <w:sz w:val="24"/>
          <w:szCs w:val="24"/>
        </w:rPr>
        <w:t>Dholpur</w:t>
      </w:r>
      <w:proofErr w:type="spellEnd"/>
      <w:r w:rsidRPr="0033690A">
        <w:rPr>
          <w:rFonts w:ascii="Garamond" w:hAnsi="Garamond" w:cs="Times New Roman"/>
          <w:sz w:val="24"/>
          <w:szCs w:val="24"/>
        </w:rPr>
        <w:t xml:space="preserve"> and Udaipur districts over the intervention period with changes in two comparable, non-intervention districts</w:t>
      </w:r>
      <w:r>
        <w:rPr>
          <w:rFonts w:ascii="Garamond" w:hAnsi="Garamond" w:cs="Times New Roman"/>
          <w:sz w:val="24"/>
          <w:szCs w:val="24"/>
        </w:rPr>
        <w:t xml:space="preserve">, namely, </w:t>
      </w:r>
      <w:proofErr w:type="spellStart"/>
      <w:r>
        <w:rPr>
          <w:rFonts w:ascii="Garamond" w:hAnsi="Garamond" w:cs="Times New Roman"/>
          <w:sz w:val="24"/>
          <w:szCs w:val="24"/>
        </w:rPr>
        <w:t>Bharatpur</w:t>
      </w:r>
      <w:proofErr w:type="spellEnd"/>
      <w:r>
        <w:rPr>
          <w:rFonts w:ascii="Garamond" w:hAnsi="Garamond" w:cs="Times New Roman"/>
          <w:sz w:val="24"/>
          <w:szCs w:val="24"/>
        </w:rPr>
        <w:t xml:space="preserve"> and Dungarpur</w:t>
      </w:r>
      <w:r w:rsidRPr="0033690A">
        <w:rPr>
          <w:rFonts w:ascii="Garamond" w:hAnsi="Garamond" w:cs="Times New Roman"/>
          <w:sz w:val="24"/>
          <w:szCs w:val="24"/>
        </w:rPr>
        <w:t xml:space="preserve">. </w:t>
      </w:r>
      <w:r>
        <w:rPr>
          <w:rFonts w:ascii="Garamond" w:hAnsi="Garamond" w:cs="Times New Roman"/>
          <w:sz w:val="24"/>
          <w:szCs w:val="24"/>
        </w:rPr>
        <w:t xml:space="preserve">We matched selected socio-economic characteristics of the intervention districts and the remaining districts in the state and selected two districts with the district averages closest to those of the intervention districts to serve as comparison districts. The indicators on which we matched the districts included the proportion of population belonging to disadvantaged castes and religions, proportion of nuclear families, proportion of population residing in rural areas and transition rates from Grade 8 to Grade 9 and from Grade 10 to Grade 11. </w:t>
      </w:r>
      <w:bookmarkEnd w:id="5"/>
      <w:r w:rsidRPr="0033690A">
        <w:rPr>
          <w:rFonts w:ascii="Garamond" w:hAnsi="Garamond" w:cs="Times New Roman"/>
          <w:sz w:val="24"/>
          <w:szCs w:val="24"/>
        </w:rPr>
        <w:t xml:space="preserve">We will also conduct a time-trend analysis to assess changes in girls’ enrolment and retention in secondary schools for the state </w:t>
      </w:r>
      <w:proofErr w:type="gramStart"/>
      <w:r w:rsidRPr="0033690A">
        <w:rPr>
          <w:rFonts w:ascii="Garamond" w:hAnsi="Garamond" w:cs="Times New Roman"/>
          <w:sz w:val="24"/>
          <w:szCs w:val="24"/>
        </w:rPr>
        <w:t>as a whole in</w:t>
      </w:r>
      <w:proofErr w:type="gramEnd"/>
      <w:r w:rsidRPr="0033690A">
        <w:rPr>
          <w:rFonts w:ascii="Garamond" w:hAnsi="Garamond" w:cs="Times New Roman"/>
          <w:sz w:val="24"/>
          <w:szCs w:val="24"/>
        </w:rPr>
        <w:t xml:space="preserve"> 2020 and changes will be compared with the target 2% increase per annum. </w:t>
      </w:r>
    </w:p>
    <w:p w14:paraId="540884C8" w14:textId="77777777" w:rsidR="003405B0" w:rsidRPr="0033690A" w:rsidRDefault="003405B0" w:rsidP="003405B0">
      <w:pPr>
        <w:spacing w:line="240" w:lineRule="auto"/>
        <w:jc w:val="both"/>
        <w:rPr>
          <w:rFonts w:ascii="Garamond" w:hAnsi="Garamond" w:cs="Times New Roman"/>
          <w:sz w:val="24"/>
          <w:szCs w:val="24"/>
        </w:rPr>
      </w:pPr>
    </w:p>
    <w:p w14:paraId="65DAC78B" w14:textId="311234DE" w:rsidR="003405B0" w:rsidRDefault="003405B0" w:rsidP="003405B0">
      <w:pPr>
        <w:spacing w:line="240" w:lineRule="auto"/>
        <w:jc w:val="both"/>
        <w:rPr>
          <w:rFonts w:ascii="Garamond" w:hAnsi="Garamond" w:cs="Times New Roman"/>
          <w:sz w:val="24"/>
          <w:szCs w:val="24"/>
        </w:rPr>
      </w:pPr>
      <w:r w:rsidRPr="0033690A">
        <w:rPr>
          <w:rFonts w:ascii="Garamond" w:hAnsi="Garamond" w:cs="Times New Roman"/>
          <w:sz w:val="24"/>
          <w:szCs w:val="24"/>
        </w:rPr>
        <w:t xml:space="preserve">UDAAN’s effect on awareness, attitudes and service </w:t>
      </w:r>
      <w:proofErr w:type="spellStart"/>
      <w:r w:rsidRPr="0033690A">
        <w:rPr>
          <w:rFonts w:ascii="Garamond" w:hAnsi="Garamond" w:cs="Times New Roman"/>
          <w:sz w:val="24"/>
          <w:szCs w:val="24"/>
        </w:rPr>
        <w:t>utilisation</w:t>
      </w:r>
      <w:proofErr w:type="spellEnd"/>
      <w:r w:rsidRPr="0033690A">
        <w:rPr>
          <w:rFonts w:ascii="Garamond" w:hAnsi="Garamond" w:cs="Times New Roman"/>
          <w:sz w:val="24"/>
          <w:szCs w:val="24"/>
        </w:rPr>
        <w:t xml:space="preserve"> related to sexual and reproductive health matters among unmarried adolescent girls and boys will be assessed, using a quasi-experimental design. We will conduct</w:t>
      </w:r>
      <w:r>
        <w:rPr>
          <w:rFonts w:ascii="Garamond" w:hAnsi="Garamond" w:cs="Times New Roman"/>
          <w:sz w:val="24"/>
          <w:szCs w:val="24"/>
        </w:rPr>
        <w:t xml:space="preserve"> a</w:t>
      </w:r>
      <w:r w:rsidRPr="0033690A">
        <w:rPr>
          <w:rFonts w:ascii="Garamond" w:hAnsi="Garamond" w:cs="Times New Roman"/>
          <w:sz w:val="24"/>
          <w:szCs w:val="24"/>
        </w:rPr>
        <w:t xml:space="preserve"> </w:t>
      </w:r>
      <w:r>
        <w:rPr>
          <w:rFonts w:ascii="Garamond" w:hAnsi="Garamond" w:cs="Times New Roman"/>
          <w:sz w:val="24"/>
          <w:szCs w:val="24"/>
        </w:rPr>
        <w:t>school</w:t>
      </w:r>
      <w:r w:rsidRPr="0033690A">
        <w:rPr>
          <w:rFonts w:ascii="Garamond" w:hAnsi="Garamond" w:cs="Times New Roman"/>
          <w:sz w:val="24"/>
          <w:szCs w:val="24"/>
        </w:rPr>
        <w:t xml:space="preserve">-based, </w:t>
      </w:r>
      <w:r>
        <w:rPr>
          <w:rFonts w:ascii="Garamond" w:hAnsi="Garamond" w:cs="Times New Roman"/>
          <w:sz w:val="24"/>
          <w:szCs w:val="24"/>
        </w:rPr>
        <w:t xml:space="preserve">panel study </w:t>
      </w:r>
      <w:r w:rsidRPr="0033690A">
        <w:rPr>
          <w:rFonts w:ascii="Garamond" w:hAnsi="Garamond" w:cs="Times New Roman"/>
          <w:sz w:val="24"/>
          <w:szCs w:val="24"/>
        </w:rPr>
        <w:t>before launching the intervention (baseline) and at its completion (</w:t>
      </w:r>
      <w:proofErr w:type="spellStart"/>
      <w:r w:rsidRPr="0033690A">
        <w:rPr>
          <w:rFonts w:ascii="Garamond" w:hAnsi="Garamond" w:cs="Times New Roman"/>
          <w:sz w:val="24"/>
          <w:szCs w:val="24"/>
        </w:rPr>
        <w:t>endline</w:t>
      </w:r>
      <w:proofErr w:type="spellEnd"/>
      <w:r w:rsidRPr="0033690A">
        <w:rPr>
          <w:rFonts w:ascii="Garamond" w:hAnsi="Garamond" w:cs="Times New Roman"/>
          <w:sz w:val="24"/>
          <w:szCs w:val="24"/>
        </w:rPr>
        <w:t>) among a sample</w:t>
      </w:r>
      <w:r>
        <w:rPr>
          <w:rFonts w:ascii="Garamond" w:hAnsi="Garamond" w:cs="Times New Roman"/>
          <w:sz w:val="24"/>
          <w:szCs w:val="24"/>
        </w:rPr>
        <w:t xml:space="preserve"> </w:t>
      </w:r>
      <w:r w:rsidRPr="0033690A">
        <w:rPr>
          <w:rFonts w:ascii="Garamond" w:hAnsi="Garamond" w:cs="Times New Roman"/>
          <w:sz w:val="24"/>
          <w:szCs w:val="24"/>
        </w:rPr>
        <w:t xml:space="preserve">of unmarried adolescent girls and boys in ages </w:t>
      </w:r>
      <w:r>
        <w:rPr>
          <w:rFonts w:ascii="Garamond" w:hAnsi="Garamond" w:cs="Times New Roman"/>
          <w:sz w:val="24"/>
          <w:szCs w:val="24"/>
        </w:rPr>
        <w:t>15-19 enrolled in Grades 9</w:t>
      </w:r>
      <w:r w:rsidRPr="00853581">
        <w:rPr>
          <w:rFonts w:ascii="Garamond" w:hAnsi="Garamond" w:cs="Times New Roman"/>
          <w:sz w:val="24"/>
          <w:szCs w:val="24"/>
          <w:vertAlign w:val="superscript"/>
        </w:rPr>
        <w:t>th</w:t>
      </w:r>
      <w:r>
        <w:rPr>
          <w:rFonts w:ascii="Garamond" w:hAnsi="Garamond" w:cs="Times New Roman"/>
          <w:sz w:val="24"/>
          <w:szCs w:val="24"/>
        </w:rPr>
        <w:t xml:space="preserve"> -12</w:t>
      </w:r>
      <w:r w:rsidRPr="00853581">
        <w:rPr>
          <w:rFonts w:ascii="Garamond" w:hAnsi="Garamond" w:cs="Times New Roman"/>
          <w:sz w:val="24"/>
          <w:szCs w:val="24"/>
          <w:vertAlign w:val="superscript"/>
        </w:rPr>
        <w:t>th</w:t>
      </w:r>
      <w:r>
        <w:rPr>
          <w:rFonts w:ascii="Garamond" w:hAnsi="Garamond" w:cs="Times New Roman"/>
          <w:sz w:val="24"/>
          <w:szCs w:val="24"/>
        </w:rPr>
        <w:t xml:space="preserve"> in government run/aided secondary or senior secondary schools</w:t>
      </w:r>
      <w:r w:rsidRPr="0033690A">
        <w:rPr>
          <w:rFonts w:ascii="Garamond" w:hAnsi="Garamond" w:cs="Times New Roman"/>
          <w:sz w:val="24"/>
          <w:szCs w:val="24"/>
        </w:rPr>
        <w:t xml:space="preserve"> in </w:t>
      </w:r>
      <w:r>
        <w:rPr>
          <w:rFonts w:ascii="Garamond" w:hAnsi="Garamond" w:cs="Times New Roman"/>
          <w:sz w:val="24"/>
          <w:szCs w:val="24"/>
        </w:rPr>
        <w:t xml:space="preserve">one </w:t>
      </w:r>
      <w:r w:rsidRPr="0033690A">
        <w:rPr>
          <w:rFonts w:ascii="Garamond" w:hAnsi="Garamond" w:cs="Times New Roman"/>
          <w:sz w:val="24"/>
          <w:szCs w:val="24"/>
        </w:rPr>
        <w:t>intervention block</w:t>
      </w:r>
      <w:r w:rsidR="00163A1D">
        <w:rPr>
          <w:rFonts w:ascii="Garamond" w:hAnsi="Garamond" w:cs="Times New Roman"/>
          <w:sz w:val="24"/>
          <w:szCs w:val="24"/>
        </w:rPr>
        <w:t xml:space="preserve"> </w:t>
      </w:r>
      <w:r>
        <w:rPr>
          <w:rFonts w:ascii="Garamond" w:hAnsi="Garamond" w:cs="Times New Roman"/>
          <w:sz w:val="24"/>
          <w:szCs w:val="24"/>
        </w:rPr>
        <w:t>(Bari)</w:t>
      </w:r>
      <w:r w:rsidRPr="0033690A">
        <w:rPr>
          <w:rFonts w:ascii="Garamond" w:hAnsi="Garamond" w:cs="Times New Roman"/>
          <w:sz w:val="24"/>
          <w:szCs w:val="24"/>
        </w:rPr>
        <w:t xml:space="preserve"> in </w:t>
      </w:r>
      <w:proofErr w:type="spellStart"/>
      <w:r w:rsidRPr="0033690A">
        <w:rPr>
          <w:rFonts w:ascii="Garamond" w:hAnsi="Garamond" w:cs="Times New Roman"/>
          <w:sz w:val="24"/>
          <w:szCs w:val="24"/>
        </w:rPr>
        <w:t>Dholpur</w:t>
      </w:r>
      <w:proofErr w:type="spellEnd"/>
      <w:r w:rsidRPr="0033690A">
        <w:rPr>
          <w:rFonts w:ascii="Garamond" w:hAnsi="Garamond" w:cs="Times New Roman"/>
          <w:sz w:val="24"/>
          <w:szCs w:val="24"/>
        </w:rPr>
        <w:t xml:space="preserve"> district and </w:t>
      </w:r>
      <w:r>
        <w:rPr>
          <w:rFonts w:ascii="Garamond" w:hAnsi="Garamond" w:cs="Times New Roman"/>
          <w:sz w:val="24"/>
          <w:szCs w:val="24"/>
        </w:rPr>
        <w:t xml:space="preserve">one </w:t>
      </w:r>
      <w:r w:rsidRPr="0033690A">
        <w:rPr>
          <w:rFonts w:ascii="Garamond" w:hAnsi="Garamond" w:cs="Times New Roman"/>
          <w:sz w:val="24"/>
          <w:szCs w:val="24"/>
        </w:rPr>
        <w:t>comparison block</w:t>
      </w:r>
      <w:r>
        <w:rPr>
          <w:rFonts w:ascii="Garamond" w:hAnsi="Garamond" w:cs="Times New Roman"/>
          <w:sz w:val="24"/>
          <w:szCs w:val="24"/>
        </w:rPr>
        <w:t xml:space="preserve"> </w:t>
      </w:r>
      <w:r w:rsidRPr="0033690A">
        <w:rPr>
          <w:rFonts w:ascii="Garamond" w:hAnsi="Garamond" w:cs="Times New Roman"/>
          <w:sz w:val="24"/>
          <w:szCs w:val="24"/>
        </w:rPr>
        <w:t xml:space="preserve">in </w:t>
      </w:r>
      <w:r>
        <w:rPr>
          <w:rFonts w:ascii="Garamond" w:hAnsi="Garamond" w:cs="Times New Roman"/>
          <w:sz w:val="24"/>
          <w:szCs w:val="24"/>
        </w:rPr>
        <w:t>a matched non-intervention district (</w:t>
      </w:r>
      <w:proofErr w:type="spellStart"/>
      <w:r>
        <w:rPr>
          <w:rFonts w:ascii="Garamond" w:hAnsi="Garamond" w:cs="Times New Roman"/>
          <w:sz w:val="24"/>
          <w:szCs w:val="24"/>
        </w:rPr>
        <w:t>Karauli</w:t>
      </w:r>
      <w:proofErr w:type="spellEnd"/>
      <w:r>
        <w:rPr>
          <w:rFonts w:ascii="Garamond" w:hAnsi="Garamond" w:cs="Times New Roman"/>
          <w:sz w:val="24"/>
          <w:szCs w:val="24"/>
        </w:rPr>
        <w:t>)</w:t>
      </w:r>
      <w:r w:rsidRPr="0033690A">
        <w:rPr>
          <w:rFonts w:ascii="Garamond" w:hAnsi="Garamond" w:cs="Times New Roman"/>
          <w:sz w:val="24"/>
          <w:szCs w:val="24"/>
        </w:rPr>
        <w:t>. The survey</w:t>
      </w:r>
      <w:r>
        <w:rPr>
          <w:rFonts w:ascii="Garamond" w:hAnsi="Garamond" w:cs="Times New Roman"/>
          <w:sz w:val="24"/>
          <w:szCs w:val="24"/>
        </w:rPr>
        <w:t xml:space="preserve"> will be conducted in 20 schools, 10 in </w:t>
      </w:r>
      <w:r w:rsidRPr="0033690A">
        <w:rPr>
          <w:rFonts w:ascii="Garamond" w:hAnsi="Garamond" w:cs="Times New Roman"/>
          <w:sz w:val="24"/>
          <w:szCs w:val="24"/>
        </w:rPr>
        <w:t xml:space="preserve">the </w:t>
      </w:r>
      <w:r w:rsidRPr="0033690A">
        <w:rPr>
          <w:rFonts w:ascii="Garamond" w:hAnsi="Garamond" w:cs="Times New Roman"/>
          <w:sz w:val="24"/>
          <w:szCs w:val="24"/>
        </w:rPr>
        <w:lastRenderedPageBreak/>
        <w:t>intervention and</w:t>
      </w:r>
      <w:r>
        <w:rPr>
          <w:rFonts w:ascii="Garamond" w:hAnsi="Garamond" w:cs="Times New Roman"/>
          <w:sz w:val="24"/>
          <w:szCs w:val="24"/>
        </w:rPr>
        <w:t xml:space="preserve"> 10 in the </w:t>
      </w:r>
      <w:r w:rsidRPr="0033690A">
        <w:rPr>
          <w:rFonts w:ascii="Garamond" w:hAnsi="Garamond" w:cs="Times New Roman"/>
          <w:sz w:val="24"/>
          <w:szCs w:val="24"/>
        </w:rPr>
        <w:t xml:space="preserve">comparison </w:t>
      </w:r>
      <w:r>
        <w:rPr>
          <w:rFonts w:ascii="Garamond" w:hAnsi="Garamond" w:cs="Times New Roman"/>
          <w:sz w:val="24"/>
          <w:szCs w:val="24"/>
        </w:rPr>
        <w:t>arms</w:t>
      </w:r>
      <w:r w:rsidRPr="0033690A">
        <w:rPr>
          <w:rFonts w:ascii="Garamond" w:hAnsi="Garamond" w:cs="Times New Roman"/>
          <w:sz w:val="24"/>
          <w:szCs w:val="24"/>
        </w:rPr>
        <w:t>.</w:t>
      </w:r>
      <w:r>
        <w:rPr>
          <w:rFonts w:ascii="Garamond" w:hAnsi="Garamond" w:cs="Times New Roman"/>
          <w:sz w:val="24"/>
          <w:szCs w:val="24"/>
        </w:rPr>
        <w:t xml:space="preserve"> </w:t>
      </w:r>
      <w:r w:rsidRPr="001828B2">
        <w:rPr>
          <w:rFonts w:ascii="Garamond" w:hAnsi="Garamond" w:cs="Times New Roman"/>
          <w:sz w:val="24"/>
          <w:szCs w:val="24"/>
        </w:rPr>
        <w:t xml:space="preserve">We will randomly select </w:t>
      </w:r>
      <w:r>
        <w:rPr>
          <w:rFonts w:ascii="Garamond" w:hAnsi="Garamond" w:cs="Times New Roman"/>
          <w:sz w:val="24"/>
          <w:szCs w:val="24"/>
        </w:rPr>
        <w:t xml:space="preserve">10 schools from among schools </w:t>
      </w:r>
      <w:r w:rsidRPr="001828B2">
        <w:rPr>
          <w:rFonts w:ascii="Garamond" w:hAnsi="Garamond" w:cs="Times New Roman"/>
          <w:sz w:val="24"/>
          <w:szCs w:val="24"/>
        </w:rPr>
        <w:t xml:space="preserve">that were selected by IPE and its partners for delivering intervention activities. </w:t>
      </w:r>
      <w:r>
        <w:rPr>
          <w:rFonts w:ascii="Garamond" w:hAnsi="Garamond" w:cs="Times New Roman"/>
          <w:sz w:val="24"/>
          <w:szCs w:val="24"/>
        </w:rPr>
        <w:t xml:space="preserve">The district </w:t>
      </w:r>
      <w:r w:rsidRPr="001828B2">
        <w:rPr>
          <w:rFonts w:ascii="Garamond" w:hAnsi="Garamond" w:cs="Times New Roman"/>
          <w:sz w:val="24"/>
          <w:szCs w:val="24"/>
        </w:rPr>
        <w:t xml:space="preserve">for the comparison arm </w:t>
      </w:r>
      <w:r>
        <w:rPr>
          <w:rFonts w:ascii="Garamond" w:hAnsi="Garamond" w:cs="Times New Roman"/>
          <w:sz w:val="24"/>
          <w:szCs w:val="24"/>
        </w:rPr>
        <w:t xml:space="preserve">has been </w:t>
      </w:r>
      <w:r w:rsidRPr="001828B2">
        <w:rPr>
          <w:rFonts w:ascii="Garamond" w:hAnsi="Garamond" w:cs="Times New Roman"/>
          <w:sz w:val="24"/>
          <w:szCs w:val="24"/>
        </w:rPr>
        <w:t>selected in three stages. In the first stage, we match</w:t>
      </w:r>
      <w:r>
        <w:rPr>
          <w:rFonts w:ascii="Garamond" w:hAnsi="Garamond" w:cs="Times New Roman"/>
          <w:sz w:val="24"/>
          <w:szCs w:val="24"/>
        </w:rPr>
        <w:t>ed</w:t>
      </w:r>
      <w:r w:rsidRPr="001828B2">
        <w:rPr>
          <w:rFonts w:ascii="Garamond" w:hAnsi="Garamond" w:cs="Times New Roman"/>
          <w:sz w:val="24"/>
          <w:szCs w:val="24"/>
        </w:rPr>
        <w:t xml:space="preserve"> the district average for selected socio-demographic and sexual and reproductive health indicators for 10 districts that have been selected for implementing the RKSK </w:t>
      </w:r>
      <w:proofErr w:type="spellStart"/>
      <w:r w:rsidRPr="001828B2">
        <w:rPr>
          <w:rFonts w:ascii="Garamond" w:hAnsi="Garamond" w:cs="Times New Roman"/>
          <w:sz w:val="24"/>
          <w:szCs w:val="24"/>
        </w:rPr>
        <w:t>programme</w:t>
      </w:r>
      <w:proofErr w:type="spellEnd"/>
      <w:r w:rsidRPr="001828B2">
        <w:rPr>
          <w:rFonts w:ascii="Garamond" w:hAnsi="Garamond" w:cs="Times New Roman"/>
          <w:sz w:val="24"/>
          <w:szCs w:val="24"/>
        </w:rPr>
        <w:t xml:space="preserve"> by the health department</w:t>
      </w:r>
      <w:r>
        <w:rPr>
          <w:rFonts w:ascii="Garamond" w:hAnsi="Garamond" w:cs="Times New Roman"/>
          <w:sz w:val="24"/>
          <w:szCs w:val="24"/>
        </w:rPr>
        <w:t>.</w:t>
      </w:r>
      <w:r w:rsidRPr="001828B2">
        <w:rPr>
          <w:rFonts w:ascii="Garamond" w:hAnsi="Garamond" w:cs="Times New Roman"/>
          <w:sz w:val="24"/>
          <w:szCs w:val="24"/>
        </w:rPr>
        <w:t xml:space="preserve"> </w:t>
      </w:r>
      <w:r>
        <w:rPr>
          <w:rFonts w:ascii="Garamond" w:hAnsi="Garamond" w:cs="Times New Roman"/>
          <w:sz w:val="24"/>
          <w:szCs w:val="24"/>
        </w:rPr>
        <w:t xml:space="preserve">We </w:t>
      </w:r>
      <w:r w:rsidRPr="001828B2">
        <w:rPr>
          <w:rFonts w:ascii="Garamond" w:hAnsi="Garamond" w:cs="Times New Roman"/>
          <w:sz w:val="24"/>
          <w:szCs w:val="24"/>
        </w:rPr>
        <w:t>select</w:t>
      </w:r>
      <w:r>
        <w:rPr>
          <w:rFonts w:ascii="Garamond" w:hAnsi="Garamond" w:cs="Times New Roman"/>
          <w:sz w:val="24"/>
          <w:szCs w:val="24"/>
        </w:rPr>
        <w:t>ed</w:t>
      </w:r>
      <w:r w:rsidRPr="001828B2">
        <w:rPr>
          <w:rFonts w:ascii="Garamond" w:hAnsi="Garamond" w:cs="Times New Roman"/>
          <w:sz w:val="24"/>
          <w:szCs w:val="24"/>
        </w:rPr>
        <w:t xml:space="preserve"> the one with district averages closest to that of </w:t>
      </w:r>
      <w:proofErr w:type="spellStart"/>
      <w:r w:rsidRPr="001828B2">
        <w:rPr>
          <w:rFonts w:ascii="Garamond" w:hAnsi="Garamond" w:cs="Times New Roman"/>
          <w:sz w:val="24"/>
          <w:szCs w:val="24"/>
        </w:rPr>
        <w:t>Dholpur</w:t>
      </w:r>
      <w:proofErr w:type="spellEnd"/>
      <w:r w:rsidRPr="001828B2">
        <w:rPr>
          <w:rFonts w:ascii="Garamond" w:hAnsi="Garamond" w:cs="Times New Roman"/>
          <w:sz w:val="24"/>
          <w:szCs w:val="24"/>
        </w:rPr>
        <w:t xml:space="preserve">. In a similar way, we </w:t>
      </w:r>
      <w:r>
        <w:rPr>
          <w:rFonts w:ascii="Garamond" w:hAnsi="Garamond" w:cs="Times New Roman"/>
          <w:sz w:val="24"/>
          <w:szCs w:val="24"/>
        </w:rPr>
        <w:t xml:space="preserve">have </w:t>
      </w:r>
      <w:r w:rsidRPr="001828B2">
        <w:rPr>
          <w:rFonts w:ascii="Garamond" w:hAnsi="Garamond" w:cs="Times New Roman"/>
          <w:sz w:val="24"/>
          <w:szCs w:val="24"/>
        </w:rPr>
        <w:t>select</w:t>
      </w:r>
      <w:r>
        <w:rPr>
          <w:rFonts w:ascii="Garamond" w:hAnsi="Garamond" w:cs="Times New Roman"/>
          <w:sz w:val="24"/>
          <w:szCs w:val="24"/>
        </w:rPr>
        <w:t>ed one</w:t>
      </w:r>
      <w:r w:rsidRPr="001828B2">
        <w:rPr>
          <w:rFonts w:ascii="Garamond" w:hAnsi="Garamond" w:cs="Times New Roman"/>
          <w:sz w:val="24"/>
          <w:szCs w:val="24"/>
        </w:rPr>
        <w:t xml:space="preserve"> comparison block with </w:t>
      </w:r>
      <w:r>
        <w:rPr>
          <w:rFonts w:ascii="Garamond" w:hAnsi="Garamond" w:cs="Times New Roman"/>
          <w:sz w:val="24"/>
          <w:szCs w:val="24"/>
        </w:rPr>
        <w:t xml:space="preserve">socio-demographic </w:t>
      </w:r>
      <w:r w:rsidRPr="001828B2">
        <w:rPr>
          <w:rFonts w:ascii="Garamond" w:hAnsi="Garamond" w:cs="Times New Roman"/>
          <w:sz w:val="24"/>
          <w:szCs w:val="24"/>
        </w:rPr>
        <w:t>characteristics</w:t>
      </w:r>
      <w:r>
        <w:rPr>
          <w:rFonts w:ascii="Garamond" w:hAnsi="Garamond" w:cs="Times New Roman"/>
          <w:sz w:val="24"/>
          <w:szCs w:val="24"/>
        </w:rPr>
        <w:t xml:space="preserve"> </w:t>
      </w:r>
      <w:proofErr w:type="gramStart"/>
      <w:r w:rsidRPr="001828B2">
        <w:rPr>
          <w:rFonts w:ascii="Garamond" w:hAnsi="Garamond" w:cs="Times New Roman"/>
          <w:sz w:val="24"/>
          <w:szCs w:val="24"/>
        </w:rPr>
        <w:t>similar to</w:t>
      </w:r>
      <w:proofErr w:type="gramEnd"/>
      <w:r w:rsidRPr="001828B2">
        <w:rPr>
          <w:rFonts w:ascii="Garamond" w:hAnsi="Garamond" w:cs="Times New Roman"/>
          <w:sz w:val="24"/>
          <w:szCs w:val="24"/>
        </w:rPr>
        <w:t xml:space="preserve"> that of the intervention block</w:t>
      </w:r>
      <w:r w:rsidR="00163A1D">
        <w:rPr>
          <w:rFonts w:ascii="Garamond" w:hAnsi="Garamond" w:cs="Times New Roman"/>
          <w:sz w:val="24"/>
          <w:szCs w:val="24"/>
        </w:rPr>
        <w:t xml:space="preserve"> </w:t>
      </w:r>
      <w:r w:rsidRPr="001828B2">
        <w:rPr>
          <w:rFonts w:ascii="Garamond" w:hAnsi="Garamond" w:cs="Times New Roman"/>
          <w:sz w:val="24"/>
          <w:szCs w:val="24"/>
        </w:rPr>
        <w:t xml:space="preserve">identified for the evaluation. Primary data will be collected from the same </w:t>
      </w:r>
      <w:r>
        <w:rPr>
          <w:rFonts w:ascii="Garamond" w:hAnsi="Garamond" w:cs="Times New Roman"/>
          <w:sz w:val="24"/>
          <w:szCs w:val="24"/>
        </w:rPr>
        <w:t>students</w:t>
      </w:r>
      <w:r w:rsidRPr="001828B2">
        <w:rPr>
          <w:rFonts w:ascii="Garamond" w:hAnsi="Garamond" w:cs="Times New Roman"/>
          <w:sz w:val="24"/>
          <w:szCs w:val="24"/>
        </w:rPr>
        <w:t xml:space="preserve"> at baseline and </w:t>
      </w:r>
      <w:proofErr w:type="spellStart"/>
      <w:r w:rsidRPr="001828B2">
        <w:rPr>
          <w:rFonts w:ascii="Garamond" w:hAnsi="Garamond" w:cs="Times New Roman"/>
          <w:sz w:val="24"/>
          <w:szCs w:val="24"/>
        </w:rPr>
        <w:t>endline</w:t>
      </w:r>
      <w:proofErr w:type="spellEnd"/>
      <w:r w:rsidRPr="001828B2">
        <w:rPr>
          <w:rFonts w:ascii="Garamond" w:hAnsi="Garamond" w:cs="Times New Roman"/>
          <w:sz w:val="24"/>
          <w:szCs w:val="24"/>
        </w:rPr>
        <w:t xml:space="preserve">. </w:t>
      </w:r>
      <w:r>
        <w:rPr>
          <w:rFonts w:ascii="Garamond" w:hAnsi="Garamond" w:cs="Times New Roman"/>
          <w:sz w:val="24"/>
          <w:szCs w:val="24"/>
        </w:rPr>
        <w:t>The study team will collect the contact details (name, address, telephone no. etc.) from secondary and senior secondary schools from both the intervention and control arm</w:t>
      </w:r>
      <w:r w:rsidR="00DF5B68">
        <w:rPr>
          <w:rFonts w:ascii="Garamond" w:hAnsi="Garamond" w:cs="Times New Roman"/>
          <w:sz w:val="24"/>
          <w:szCs w:val="24"/>
        </w:rPr>
        <w:t>s</w:t>
      </w:r>
      <w:r>
        <w:rPr>
          <w:rFonts w:ascii="Garamond" w:hAnsi="Garamond" w:cs="Times New Roman"/>
          <w:sz w:val="24"/>
          <w:szCs w:val="24"/>
        </w:rPr>
        <w:t xml:space="preserve">; we note that these details are publicly accessible from the students’ record portal maintained by the education department </w:t>
      </w:r>
      <w:r w:rsidR="00DF5B68">
        <w:rPr>
          <w:rFonts w:ascii="Garamond" w:hAnsi="Garamond" w:cs="Times New Roman"/>
          <w:sz w:val="24"/>
          <w:szCs w:val="24"/>
        </w:rPr>
        <w:t>‘</w:t>
      </w:r>
      <w:proofErr w:type="spellStart"/>
      <w:r w:rsidR="000F1839">
        <w:rPr>
          <w:rFonts w:ascii="Garamond" w:hAnsi="Garamond" w:cs="Times New Roman"/>
          <w:sz w:val="24"/>
          <w:szCs w:val="24"/>
        </w:rPr>
        <w:t>Sha</w:t>
      </w:r>
      <w:r w:rsidR="00027177">
        <w:rPr>
          <w:rFonts w:ascii="Garamond" w:hAnsi="Garamond" w:cs="Times New Roman"/>
          <w:sz w:val="24"/>
          <w:szCs w:val="24"/>
        </w:rPr>
        <w:t>a</w:t>
      </w:r>
      <w:r w:rsidR="000F1839">
        <w:rPr>
          <w:rFonts w:ascii="Garamond" w:hAnsi="Garamond" w:cs="Times New Roman"/>
          <w:sz w:val="24"/>
          <w:szCs w:val="24"/>
        </w:rPr>
        <w:t>la</w:t>
      </w:r>
      <w:proofErr w:type="spellEnd"/>
      <w:r w:rsidR="000F1839">
        <w:rPr>
          <w:rFonts w:ascii="Garamond" w:hAnsi="Garamond" w:cs="Times New Roman"/>
          <w:sz w:val="24"/>
          <w:szCs w:val="24"/>
        </w:rPr>
        <w:t xml:space="preserve"> </w:t>
      </w:r>
      <w:r w:rsidR="00027177">
        <w:rPr>
          <w:rFonts w:ascii="Garamond" w:hAnsi="Garamond" w:cs="Times New Roman"/>
          <w:sz w:val="24"/>
          <w:szCs w:val="24"/>
        </w:rPr>
        <w:t>D</w:t>
      </w:r>
      <w:r w:rsidR="000F1839">
        <w:rPr>
          <w:rFonts w:ascii="Garamond" w:hAnsi="Garamond" w:cs="Times New Roman"/>
          <w:sz w:val="24"/>
          <w:szCs w:val="24"/>
        </w:rPr>
        <w:t>arpan</w:t>
      </w:r>
      <w:r w:rsidR="00C8475C">
        <w:rPr>
          <w:rFonts w:ascii="Garamond" w:hAnsi="Garamond" w:cs="Times New Roman"/>
          <w:sz w:val="24"/>
          <w:szCs w:val="24"/>
        </w:rPr>
        <w:t>’</w:t>
      </w:r>
      <w:r w:rsidR="000F1839">
        <w:rPr>
          <w:rFonts w:ascii="Garamond" w:hAnsi="Garamond" w:cs="Times New Roman"/>
          <w:sz w:val="24"/>
          <w:szCs w:val="24"/>
        </w:rPr>
        <w:t xml:space="preserve"> database</w:t>
      </w:r>
      <w:r w:rsidR="00DF5B68">
        <w:rPr>
          <w:rFonts w:ascii="Garamond" w:hAnsi="Garamond" w:cs="Times New Roman"/>
          <w:sz w:val="24"/>
          <w:szCs w:val="24"/>
        </w:rPr>
        <w:t>.</w:t>
      </w:r>
      <w:r>
        <w:rPr>
          <w:rFonts w:ascii="Garamond" w:hAnsi="Garamond" w:cs="Times New Roman"/>
          <w:sz w:val="24"/>
          <w:szCs w:val="24"/>
        </w:rPr>
        <w:t xml:space="preserve"> Even so, the study team will obtain the permission of the District Education Officer and the principal of the schools selected for the evaluation before accessing the contact details and the school principals will be requested to take consent from students in Grades 9-12 in their school for permitting research team to access their contact details. The research team will prepare a list of students who are currently aged 15-19, unmarried and are residing within 5 kilometers from the school and potential respondents for the survey will be randomly selected from this list, using systematic random sampling method.</w:t>
      </w:r>
    </w:p>
    <w:p w14:paraId="15260600" w14:textId="77777777" w:rsidR="003405B0" w:rsidRDefault="003405B0" w:rsidP="003405B0">
      <w:pPr>
        <w:spacing w:line="240" w:lineRule="auto"/>
        <w:jc w:val="both"/>
        <w:rPr>
          <w:rFonts w:ascii="Garamond" w:hAnsi="Garamond" w:cs="Times New Roman"/>
          <w:sz w:val="24"/>
          <w:szCs w:val="24"/>
        </w:rPr>
      </w:pPr>
    </w:p>
    <w:p w14:paraId="6EC0F40E" w14:textId="77777777" w:rsidR="003405B0" w:rsidRPr="001828B2" w:rsidRDefault="003405B0" w:rsidP="003405B0">
      <w:pPr>
        <w:spacing w:line="240" w:lineRule="auto"/>
        <w:jc w:val="both"/>
        <w:rPr>
          <w:rFonts w:ascii="Garamond" w:hAnsi="Garamond" w:cs="Times New Roman"/>
          <w:sz w:val="24"/>
          <w:szCs w:val="24"/>
        </w:rPr>
      </w:pPr>
      <w:r w:rsidRPr="001828B2">
        <w:rPr>
          <w:rFonts w:ascii="Garamond" w:hAnsi="Garamond" w:cs="Times New Roman"/>
          <w:sz w:val="24"/>
          <w:szCs w:val="24"/>
        </w:rPr>
        <w:t>Finally, UDAAN’s effect on contraceptive use and the method mix among young women will be examined through time-trend analysis, using secondary data at the district and state-level, drawing on publicly accessible</w:t>
      </w:r>
      <w:r>
        <w:rPr>
          <w:rFonts w:ascii="Garamond" w:hAnsi="Garamond" w:cs="Times New Roman"/>
          <w:sz w:val="24"/>
          <w:szCs w:val="24"/>
        </w:rPr>
        <w:t xml:space="preserve">, </w:t>
      </w:r>
      <w:r w:rsidRPr="00C01F8A">
        <w:rPr>
          <w:rFonts w:ascii="Garamond" w:hAnsi="Garamond" w:cs="Times New Roman"/>
          <w:sz w:val="24"/>
          <w:szCs w:val="24"/>
        </w:rPr>
        <w:t>de-identified</w:t>
      </w:r>
      <w:r w:rsidRPr="001828B2">
        <w:rPr>
          <w:rFonts w:ascii="Garamond" w:hAnsi="Garamond" w:cs="Times New Roman"/>
          <w:sz w:val="24"/>
          <w:szCs w:val="24"/>
        </w:rPr>
        <w:t xml:space="preserve"> data, including those from the </w:t>
      </w:r>
      <w:bookmarkStart w:id="6" w:name="_Hlk526431692"/>
      <w:r w:rsidRPr="001828B2">
        <w:rPr>
          <w:rFonts w:ascii="Garamond" w:hAnsi="Garamond" w:cs="Times New Roman"/>
          <w:sz w:val="24"/>
          <w:szCs w:val="24"/>
        </w:rPr>
        <w:t xml:space="preserve">National Family Health Survey-4 </w:t>
      </w:r>
      <w:bookmarkEnd w:id="6"/>
      <w:r w:rsidRPr="001828B2">
        <w:rPr>
          <w:rFonts w:ascii="Garamond" w:hAnsi="Garamond" w:cs="Times New Roman"/>
          <w:sz w:val="24"/>
          <w:szCs w:val="24"/>
        </w:rPr>
        <w:t>(http://rchiips.org/NFHS/nfhs4.shtml), Performance Monitoring and Accountability 2020 Survey (</w:t>
      </w:r>
      <w:hyperlink r:id="rId9" w:history="1">
        <w:r w:rsidRPr="001828B2">
          <w:rPr>
            <w:rStyle w:val="Hyperlink"/>
            <w:rFonts w:ascii="Garamond" w:hAnsi="Garamond" w:cs="Times New Roman"/>
            <w:szCs w:val="24"/>
          </w:rPr>
          <w:t>https://www.pma2020.org/program-countries/india</w:t>
        </w:r>
      </w:hyperlink>
      <w:r w:rsidRPr="001828B2">
        <w:rPr>
          <w:rFonts w:ascii="Garamond" w:hAnsi="Garamond" w:cs="Times New Roman"/>
          <w:sz w:val="24"/>
          <w:szCs w:val="24"/>
        </w:rPr>
        <w:t>) and the Health Management Information System data (</w:t>
      </w:r>
      <w:hyperlink r:id="rId10" w:history="1">
        <w:r w:rsidRPr="001828B2">
          <w:rPr>
            <w:rStyle w:val="Hyperlink"/>
            <w:rFonts w:ascii="Garamond" w:hAnsi="Garamond" w:cs="Times New Roman"/>
            <w:szCs w:val="24"/>
          </w:rPr>
          <w:t>https://nrhm-mis.nic.in/SitePages/Home.aspx</w:t>
        </w:r>
      </w:hyperlink>
      <w:r w:rsidRPr="001828B2">
        <w:rPr>
          <w:rFonts w:ascii="Garamond" w:hAnsi="Garamond" w:cs="Times New Roman"/>
          <w:sz w:val="24"/>
          <w:szCs w:val="24"/>
        </w:rPr>
        <w:t xml:space="preserve">).  </w:t>
      </w:r>
    </w:p>
    <w:p w14:paraId="7B5FB6EB" w14:textId="77777777" w:rsidR="003405B0" w:rsidRPr="001828B2" w:rsidRDefault="003405B0" w:rsidP="003405B0">
      <w:pPr>
        <w:autoSpaceDE w:val="0"/>
        <w:autoSpaceDN w:val="0"/>
        <w:adjustRightInd w:val="0"/>
        <w:spacing w:line="240" w:lineRule="auto"/>
        <w:jc w:val="both"/>
        <w:rPr>
          <w:rFonts w:ascii="Garamond" w:hAnsi="Garamond" w:cs="Times New Roman"/>
          <w:sz w:val="24"/>
          <w:szCs w:val="24"/>
          <w:lang w:val="en-IN"/>
        </w:rPr>
      </w:pPr>
    </w:p>
    <w:p w14:paraId="21F93CB3" w14:textId="77777777" w:rsidR="003405B0" w:rsidRPr="001828B2" w:rsidRDefault="003405B0" w:rsidP="003405B0">
      <w:pPr>
        <w:autoSpaceDE w:val="0"/>
        <w:autoSpaceDN w:val="0"/>
        <w:adjustRightInd w:val="0"/>
        <w:spacing w:line="240" w:lineRule="auto"/>
        <w:jc w:val="both"/>
        <w:rPr>
          <w:rFonts w:ascii="Garamond" w:hAnsi="Garamond" w:cs="Times New Roman"/>
          <w:sz w:val="24"/>
          <w:szCs w:val="24"/>
          <w:lang w:val="en-IN"/>
        </w:rPr>
      </w:pPr>
    </w:p>
    <w:p w14:paraId="719A6515" w14:textId="77777777" w:rsidR="003405B0" w:rsidRPr="001828B2" w:rsidRDefault="003405B0" w:rsidP="003405B0">
      <w:pPr>
        <w:pStyle w:val="FootnoteText"/>
        <w:jc w:val="both"/>
        <w:rPr>
          <w:rFonts w:ascii="Garamond" w:hAnsi="Garamond" w:cs="Times New Roman"/>
          <w:sz w:val="24"/>
          <w:szCs w:val="24"/>
          <w:lang w:val="en-GB"/>
        </w:rPr>
      </w:pPr>
      <w:r w:rsidRPr="001828B2">
        <w:rPr>
          <w:rFonts w:ascii="Garamond" w:hAnsi="Garamond" w:cs="Times New Roman"/>
          <w:b/>
          <w:i/>
          <w:sz w:val="24"/>
          <w:szCs w:val="24"/>
        </w:rPr>
        <w:t xml:space="preserve">Study sites: </w:t>
      </w:r>
      <w:r w:rsidRPr="001828B2">
        <w:rPr>
          <w:rFonts w:ascii="Garamond" w:hAnsi="Garamond" w:cs="Times New Roman"/>
          <w:sz w:val="24"/>
          <w:szCs w:val="24"/>
        </w:rPr>
        <w:t xml:space="preserve">The study will </w:t>
      </w:r>
      <w:proofErr w:type="gramStart"/>
      <w:r w:rsidRPr="001828B2">
        <w:rPr>
          <w:rFonts w:ascii="Garamond" w:hAnsi="Garamond" w:cs="Times New Roman"/>
          <w:sz w:val="24"/>
          <w:szCs w:val="24"/>
        </w:rPr>
        <w:t>be located in</w:t>
      </w:r>
      <w:proofErr w:type="gramEnd"/>
      <w:r w:rsidRPr="001828B2">
        <w:rPr>
          <w:rFonts w:ascii="Garamond" w:hAnsi="Garamond" w:cs="Times New Roman"/>
          <w:sz w:val="24"/>
          <w:szCs w:val="24"/>
        </w:rPr>
        <w:t xml:space="preserve"> the state of Rajasthan in India. </w:t>
      </w:r>
      <w:r w:rsidRPr="001828B2">
        <w:rPr>
          <w:rFonts w:ascii="Garamond" w:hAnsi="Garamond" w:cs="Times New Roman"/>
          <w:color w:val="000000" w:themeColor="text1"/>
          <w:sz w:val="24"/>
          <w:szCs w:val="24"/>
        </w:rPr>
        <w:t xml:space="preserve">Rajasthan, with a population of 68.5 </w:t>
      </w:r>
      <w:proofErr w:type="spellStart"/>
      <w:proofErr w:type="gramStart"/>
      <w:r w:rsidRPr="001828B2">
        <w:rPr>
          <w:rFonts w:ascii="Garamond" w:hAnsi="Garamond" w:cs="Times New Roman"/>
          <w:color w:val="000000" w:themeColor="text1"/>
          <w:sz w:val="24"/>
          <w:szCs w:val="24"/>
        </w:rPr>
        <w:t>millions</w:t>
      </w:r>
      <w:proofErr w:type="spellEnd"/>
      <w:proofErr w:type="gramEnd"/>
      <w:r w:rsidRPr="001828B2">
        <w:rPr>
          <w:rFonts w:ascii="Garamond" w:hAnsi="Garamond" w:cs="Times New Roman"/>
          <w:color w:val="000000" w:themeColor="text1"/>
          <w:sz w:val="24"/>
          <w:szCs w:val="24"/>
        </w:rPr>
        <w:t xml:space="preserve">, ranked eighth among the states of India in terms of size of the population in 2011 </w:t>
      </w:r>
      <w:r w:rsidRPr="001828B2">
        <w:rPr>
          <w:rFonts w:ascii="Garamond" w:hAnsi="Garamond" w:cs="Times New Roman"/>
          <w:sz w:val="24"/>
          <w:szCs w:val="24"/>
        </w:rPr>
        <w:t xml:space="preserve">(Office of the Registrar General of India &amp; Census Commissioner, 2013). </w:t>
      </w:r>
      <w:proofErr w:type="gramStart"/>
      <w:r w:rsidRPr="001828B2">
        <w:rPr>
          <w:rFonts w:ascii="Garamond" w:hAnsi="Garamond" w:cs="Times New Roman"/>
          <w:sz w:val="24"/>
          <w:szCs w:val="24"/>
          <w:lang w:val="en-GB"/>
        </w:rPr>
        <w:t>Despite the fact that</w:t>
      </w:r>
      <w:proofErr w:type="gramEnd"/>
      <w:r w:rsidRPr="001828B2">
        <w:rPr>
          <w:rFonts w:ascii="Garamond" w:hAnsi="Garamond" w:cs="Times New Roman"/>
          <w:sz w:val="24"/>
          <w:szCs w:val="24"/>
          <w:lang w:val="en-GB"/>
        </w:rPr>
        <w:t xml:space="preserve"> current cohorts of adolescents are better educated and healthier than ever before in the state, many do not make a successful transition to adulthood. For example, relatively small proportions of adolescents, especially girls, complete a secondary school education, relatively few have availed of livelihood skill building opportunities. Wide gender role disparities </w:t>
      </w:r>
      <w:proofErr w:type="gramStart"/>
      <w:r w:rsidRPr="001828B2">
        <w:rPr>
          <w:rFonts w:ascii="Garamond" w:hAnsi="Garamond" w:cs="Times New Roman"/>
          <w:sz w:val="24"/>
          <w:szCs w:val="24"/>
          <w:lang w:val="en-GB"/>
        </w:rPr>
        <w:t>persist</w:t>
      </w:r>
      <w:proofErr w:type="gramEnd"/>
      <w:r w:rsidRPr="001828B2">
        <w:rPr>
          <w:rFonts w:ascii="Garamond" w:hAnsi="Garamond" w:cs="Times New Roman"/>
          <w:sz w:val="24"/>
          <w:szCs w:val="24"/>
          <w:lang w:val="en-GB"/>
        </w:rPr>
        <w:t xml:space="preserve"> and adolescent girls have limited agency in terms of decision making, mobility and control over resources – just 29% of 15-19-year-old girls </w:t>
      </w:r>
      <w:r w:rsidRPr="001828B2">
        <w:rPr>
          <w:rFonts w:ascii="Garamond" w:hAnsi="Garamond" w:cs="ZapfHumnst#2320BT"/>
          <w:sz w:val="24"/>
          <w:szCs w:val="24"/>
        </w:rPr>
        <w:t xml:space="preserve">have money that they can decide how to use; and 19% were allowed to visit selected locations unescorted </w:t>
      </w:r>
      <w:r w:rsidRPr="001828B2">
        <w:rPr>
          <w:rFonts w:ascii="Garamond" w:hAnsi="Garamond" w:cs="Times New Roman"/>
          <w:sz w:val="24"/>
          <w:szCs w:val="24"/>
          <w:lang w:val="en-GB"/>
        </w:rPr>
        <w:t>(International Institute for Population Science [IIPS]</w:t>
      </w:r>
      <w:r w:rsidRPr="001828B2">
        <w:rPr>
          <w:rFonts w:ascii="Garamond" w:hAnsi="Garamond"/>
          <w:sz w:val="24"/>
          <w:szCs w:val="24"/>
        </w:rPr>
        <w:t xml:space="preserve"> and ICF, 2017b</w:t>
      </w:r>
      <w:r w:rsidRPr="001828B2">
        <w:rPr>
          <w:rFonts w:ascii="Garamond" w:hAnsi="Garamond" w:cs="Times New Roman"/>
          <w:sz w:val="24"/>
          <w:szCs w:val="24"/>
        </w:rPr>
        <w:t>)</w:t>
      </w:r>
      <w:r w:rsidRPr="001828B2">
        <w:rPr>
          <w:rFonts w:ascii="Garamond" w:hAnsi="Garamond" w:cs="Times New Roman"/>
          <w:sz w:val="24"/>
          <w:szCs w:val="24"/>
          <w:lang w:val="en-GB"/>
        </w:rPr>
        <w:t xml:space="preserve">. </w:t>
      </w:r>
      <w:proofErr w:type="gramStart"/>
      <w:r w:rsidRPr="001828B2">
        <w:rPr>
          <w:rFonts w:ascii="Garamond" w:hAnsi="Garamond" w:cs="Times New Roman"/>
          <w:sz w:val="24"/>
          <w:szCs w:val="24"/>
          <w:lang w:val="en-GB"/>
        </w:rPr>
        <w:t>In the area of</w:t>
      </w:r>
      <w:proofErr w:type="gramEnd"/>
      <w:r w:rsidRPr="001828B2">
        <w:rPr>
          <w:rFonts w:ascii="Garamond" w:hAnsi="Garamond" w:cs="Times New Roman"/>
          <w:sz w:val="24"/>
          <w:szCs w:val="24"/>
          <w:lang w:val="en-GB"/>
        </w:rPr>
        <w:t xml:space="preserve"> health, and notably sexual and reproductive health, premarital sex was experienced by </w:t>
      </w:r>
      <w:r w:rsidRPr="001828B2">
        <w:rPr>
          <w:rFonts w:ascii="Garamond" w:eastAsia="FranklinGothic-Book" w:hAnsi="Garamond" w:cs="FranklinGothic-Book"/>
          <w:sz w:val="24"/>
          <w:szCs w:val="24"/>
        </w:rPr>
        <w:t xml:space="preserve">15% of boys and 9% of girls in 2012 </w:t>
      </w:r>
      <w:r w:rsidRPr="001828B2">
        <w:rPr>
          <w:rFonts w:ascii="Garamond" w:hAnsi="Garamond" w:cs="Times New Roman"/>
          <w:sz w:val="24"/>
          <w:szCs w:val="24"/>
          <w:lang w:val="en-GB"/>
        </w:rPr>
        <w:t>and where experienced it was largely unsafe and for several girls, unwanted (</w:t>
      </w:r>
      <w:proofErr w:type="spellStart"/>
      <w:r>
        <w:rPr>
          <w:rFonts w:ascii="Garamond" w:hAnsi="Garamond" w:cs="Times New Roman"/>
          <w:sz w:val="24"/>
          <w:szCs w:val="24"/>
          <w:lang w:val="en-GB"/>
        </w:rPr>
        <w:t>Jejeebhoy</w:t>
      </w:r>
      <w:proofErr w:type="spellEnd"/>
      <w:r>
        <w:rPr>
          <w:rFonts w:ascii="Garamond" w:hAnsi="Garamond" w:cs="Times New Roman"/>
          <w:sz w:val="24"/>
          <w:szCs w:val="24"/>
          <w:lang w:val="en-GB"/>
        </w:rPr>
        <w:t xml:space="preserve"> and Acharya, 2012</w:t>
      </w:r>
      <w:r w:rsidRPr="001828B2">
        <w:rPr>
          <w:rFonts w:ascii="Garamond" w:hAnsi="Garamond" w:cs="Times New Roman"/>
          <w:sz w:val="24"/>
          <w:szCs w:val="24"/>
        </w:rPr>
        <w:t>)</w:t>
      </w:r>
      <w:r w:rsidRPr="001828B2">
        <w:rPr>
          <w:rFonts w:ascii="Garamond" w:hAnsi="Garamond" w:cs="Times New Roman"/>
          <w:sz w:val="24"/>
          <w:szCs w:val="24"/>
          <w:lang w:val="en-GB"/>
        </w:rPr>
        <w:t xml:space="preserve">. Marriage took place in childhood for about one-third of young women in ages 20-24 and </w:t>
      </w:r>
      <w:r w:rsidRPr="001828B2">
        <w:rPr>
          <w:rFonts w:ascii="Garamond" w:hAnsi="Garamond" w:cs="Times New Roman"/>
          <w:color w:val="000000" w:themeColor="text1"/>
          <w:sz w:val="24"/>
          <w:szCs w:val="24"/>
        </w:rPr>
        <w:t>as many as 41% of currently married girls in ages 15-19 have begun childbearing</w:t>
      </w:r>
      <w:r>
        <w:rPr>
          <w:rFonts w:ascii="Garamond" w:hAnsi="Garamond" w:cs="Times New Roman"/>
          <w:color w:val="000000" w:themeColor="text1"/>
          <w:sz w:val="24"/>
          <w:szCs w:val="24"/>
        </w:rPr>
        <w:t xml:space="preserve"> </w:t>
      </w:r>
      <w:r w:rsidRPr="001828B2">
        <w:rPr>
          <w:rFonts w:ascii="Garamond" w:hAnsi="Garamond" w:cs="Times New Roman"/>
          <w:sz w:val="24"/>
          <w:szCs w:val="24"/>
          <w:lang w:val="en-GB"/>
        </w:rPr>
        <w:t>(International Institute for Population Science [IIPS]</w:t>
      </w:r>
      <w:r w:rsidRPr="001828B2">
        <w:rPr>
          <w:rFonts w:ascii="Garamond" w:hAnsi="Garamond"/>
          <w:sz w:val="24"/>
          <w:szCs w:val="24"/>
        </w:rPr>
        <w:t xml:space="preserve"> and ICF, 2017b</w:t>
      </w:r>
      <w:r w:rsidRPr="001828B2">
        <w:rPr>
          <w:rFonts w:ascii="Garamond" w:hAnsi="Garamond" w:cs="Times New Roman"/>
          <w:sz w:val="24"/>
          <w:szCs w:val="24"/>
        </w:rPr>
        <w:t xml:space="preserve">). </w:t>
      </w:r>
      <w:r w:rsidRPr="001828B2">
        <w:rPr>
          <w:rFonts w:ascii="Garamond" w:hAnsi="Garamond" w:cs="Times New Roman"/>
          <w:color w:val="000000" w:themeColor="text1"/>
          <w:sz w:val="24"/>
          <w:szCs w:val="24"/>
        </w:rPr>
        <w:t xml:space="preserve">One in seven married girls had experienced physical, sexual or emotional violence within marriage. Some 29% of girls and 34% of boys in ages 15-19 justified wife-beating in selected situations. </w:t>
      </w:r>
      <w:r>
        <w:rPr>
          <w:rFonts w:ascii="Garamond" w:hAnsi="Garamond" w:cs="Times New Roman"/>
          <w:color w:val="000000" w:themeColor="text1"/>
          <w:sz w:val="24"/>
          <w:szCs w:val="24"/>
        </w:rPr>
        <w:t>U</w:t>
      </w:r>
      <w:proofErr w:type="spellStart"/>
      <w:r w:rsidRPr="001828B2">
        <w:rPr>
          <w:rFonts w:ascii="Garamond" w:hAnsi="Garamond" w:cs="Times New Roman"/>
          <w:sz w:val="24"/>
          <w:szCs w:val="24"/>
          <w:lang w:val="en-GB"/>
        </w:rPr>
        <w:t>nmet</w:t>
      </w:r>
      <w:proofErr w:type="spellEnd"/>
      <w:r w:rsidRPr="001828B2">
        <w:rPr>
          <w:rFonts w:ascii="Garamond" w:hAnsi="Garamond" w:cs="Times New Roman"/>
          <w:sz w:val="24"/>
          <w:szCs w:val="24"/>
          <w:lang w:val="en-GB"/>
        </w:rPr>
        <w:t xml:space="preserve"> need for contraception is widespread – some 23% of currently married girls in ages 15-19 reported an unmet need for spacing or limiting contraceptive methods in 2015-16. </w:t>
      </w:r>
    </w:p>
    <w:p w14:paraId="4B24D076" w14:textId="77777777" w:rsidR="003405B0" w:rsidRPr="001828B2" w:rsidRDefault="003405B0" w:rsidP="003405B0">
      <w:pPr>
        <w:pStyle w:val="ListParagraph"/>
        <w:rPr>
          <w:rFonts w:ascii="Garamond" w:hAnsi="Garamond" w:cs="Times New Roman"/>
          <w:sz w:val="24"/>
          <w:szCs w:val="24"/>
          <w:lang w:val="en-IN"/>
        </w:rPr>
      </w:pPr>
    </w:p>
    <w:p w14:paraId="5E5E2631" w14:textId="77777777" w:rsidR="003405B0" w:rsidRPr="001828B2" w:rsidRDefault="003405B0" w:rsidP="003405B0">
      <w:pPr>
        <w:spacing w:line="240" w:lineRule="auto"/>
        <w:jc w:val="both"/>
        <w:rPr>
          <w:rFonts w:ascii="Garamond" w:hAnsi="Garamond" w:cs="Times New Roman"/>
          <w:b/>
          <w:sz w:val="24"/>
          <w:szCs w:val="24"/>
        </w:rPr>
      </w:pPr>
      <w:r w:rsidRPr="001828B2">
        <w:rPr>
          <w:rFonts w:ascii="Garamond" w:hAnsi="Garamond" w:cs="Times New Roman"/>
          <w:b/>
          <w:sz w:val="24"/>
          <w:szCs w:val="24"/>
        </w:rPr>
        <w:lastRenderedPageBreak/>
        <w:t>Intervention</w:t>
      </w:r>
    </w:p>
    <w:p w14:paraId="5CEC1225" w14:textId="77777777" w:rsidR="003405B0" w:rsidRPr="001828B2" w:rsidRDefault="003405B0" w:rsidP="003405B0">
      <w:pPr>
        <w:spacing w:line="240" w:lineRule="auto"/>
        <w:jc w:val="both"/>
        <w:rPr>
          <w:rFonts w:ascii="Garamond" w:hAnsi="Garamond" w:cs="Times New Roman"/>
          <w:b/>
          <w:sz w:val="24"/>
          <w:szCs w:val="24"/>
        </w:rPr>
      </w:pPr>
    </w:p>
    <w:p w14:paraId="6781084E" w14:textId="77777777" w:rsidR="003405B0" w:rsidRPr="001828B2" w:rsidRDefault="003405B0" w:rsidP="003405B0">
      <w:pPr>
        <w:spacing w:line="240" w:lineRule="auto"/>
        <w:jc w:val="both"/>
        <w:rPr>
          <w:rFonts w:ascii="Garamond" w:hAnsi="Garamond" w:cs="Times New Roman"/>
          <w:sz w:val="24"/>
          <w:szCs w:val="24"/>
        </w:rPr>
      </w:pPr>
      <w:r w:rsidRPr="001828B2">
        <w:rPr>
          <w:rFonts w:ascii="Garamond" w:hAnsi="Garamond" w:cs="Times New Roman"/>
          <w:sz w:val="24"/>
          <w:szCs w:val="24"/>
          <w:lang w:val="en-GB"/>
        </w:rPr>
        <w:t xml:space="preserve">UDAAN is a multi-component intervention that seeks to </w:t>
      </w:r>
      <w:r w:rsidRPr="001828B2">
        <w:rPr>
          <w:rFonts w:ascii="Garamond" w:hAnsi="Garamond" w:cs="Times New Roman"/>
          <w:sz w:val="24"/>
          <w:szCs w:val="24"/>
        </w:rPr>
        <w:t xml:space="preserve">reduce adolescent fertility. </w:t>
      </w:r>
    </w:p>
    <w:p w14:paraId="5C2883A2" w14:textId="77777777" w:rsidR="003405B0" w:rsidRPr="001828B2" w:rsidRDefault="003405B0" w:rsidP="003405B0">
      <w:pPr>
        <w:spacing w:line="240" w:lineRule="auto"/>
        <w:jc w:val="both"/>
        <w:rPr>
          <w:rFonts w:ascii="Garamond" w:hAnsi="Garamond"/>
          <w:bCs/>
          <w:sz w:val="24"/>
          <w:szCs w:val="24"/>
        </w:rPr>
      </w:pPr>
    </w:p>
    <w:p w14:paraId="194EBBE4" w14:textId="77777777" w:rsidR="003405B0" w:rsidRPr="001828B2" w:rsidRDefault="003405B0" w:rsidP="003405B0">
      <w:pPr>
        <w:spacing w:line="240" w:lineRule="auto"/>
        <w:jc w:val="both"/>
        <w:rPr>
          <w:rFonts w:ascii="Garamond" w:hAnsi="Garamond"/>
          <w:bCs/>
          <w:sz w:val="24"/>
          <w:szCs w:val="24"/>
        </w:rPr>
      </w:pPr>
      <w:r w:rsidRPr="001828B2">
        <w:rPr>
          <w:rFonts w:ascii="Garamond" w:hAnsi="Garamond"/>
          <w:b/>
          <w:bCs/>
          <w:i/>
          <w:sz w:val="24"/>
          <w:szCs w:val="24"/>
        </w:rPr>
        <w:t xml:space="preserve">Implementation </w:t>
      </w:r>
      <w:proofErr w:type="spellStart"/>
      <w:r w:rsidRPr="001828B2">
        <w:rPr>
          <w:rFonts w:ascii="Garamond" w:hAnsi="Garamond"/>
          <w:b/>
          <w:bCs/>
          <w:i/>
          <w:sz w:val="24"/>
          <w:szCs w:val="24"/>
        </w:rPr>
        <w:t>organisations</w:t>
      </w:r>
      <w:proofErr w:type="spellEnd"/>
      <w:r w:rsidRPr="001828B2">
        <w:rPr>
          <w:rFonts w:ascii="Garamond" w:hAnsi="Garamond"/>
          <w:b/>
          <w:bCs/>
          <w:i/>
          <w:sz w:val="24"/>
          <w:szCs w:val="24"/>
        </w:rPr>
        <w:t xml:space="preserve"> and their relevant experience:</w:t>
      </w:r>
      <w:r w:rsidRPr="001828B2">
        <w:rPr>
          <w:rFonts w:ascii="Garamond" w:hAnsi="Garamond"/>
          <w:bCs/>
          <w:sz w:val="24"/>
          <w:szCs w:val="24"/>
        </w:rPr>
        <w:t xml:space="preserve"> </w:t>
      </w:r>
    </w:p>
    <w:p w14:paraId="7C8ACBBA" w14:textId="77777777" w:rsidR="003405B0" w:rsidRDefault="003405B0" w:rsidP="003405B0">
      <w:pPr>
        <w:spacing w:line="240" w:lineRule="auto"/>
        <w:jc w:val="both"/>
        <w:rPr>
          <w:rFonts w:ascii="Garamond" w:hAnsi="Garamond"/>
          <w:bCs/>
          <w:sz w:val="24"/>
          <w:szCs w:val="24"/>
        </w:rPr>
      </w:pPr>
      <w:r w:rsidRPr="001828B2">
        <w:rPr>
          <w:rFonts w:ascii="Garamond" w:hAnsi="Garamond"/>
          <w:bCs/>
          <w:sz w:val="24"/>
          <w:szCs w:val="24"/>
        </w:rPr>
        <w:t>IPE Global Limited</w:t>
      </w:r>
      <w:r w:rsidRPr="001828B2">
        <w:rPr>
          <w:rFonts w:ascii="Garamond" w:hAnsi="Garamond"/>
          <w:sz w:val="24"/>
          <w:szCs w:val="24"/>
        </w:rPr>
        <w:t xml:space="preserve"> is an international development consulting group providing expert technical assistance and solutions for equitable development and sustainable growth in developing countries. The group’s areas of expertise include social </w:t>
      </w:r>
      <w:r>
        <w:rPr>
          <w:rFonts w:ascii="Garamond" w:hAnsi="Garamond"/>
          <w:sz w:val="24"/>
          <w:szCs w:val="24"/>
        </w:rPr>
        <w:t>and</w:t>
      </w:r>
      <w:r w:rsidRPr="001828B2">
        <w:rPr>
          <w:rFonts w:ascii="Garamond" w:hAnsi="Garamond"/>
          <w:sz w:val="24"/>
          <w:szCs w:val="24"/>
        </w:rPr>
        <w:t xml:space="preserve"> economic empowerment, health, nutrition and </w:t>
      </w:r>
      <w:bookmarkStart w:id="7" w:name="_Hlk526431741"/>
      <w:r w:rsidRPr="001828B2">
        <w:rPr>
          <w:rFonts w:ascii="Garamond" w:hAnsi="Garamond"/>
          <w:sz w:val="24"/>
          <w:szCs w:val="24"/>
        </w:rPr>
        <w:t xml:space="preserve">water, sanitation </w:t>
      </w:r>
      <w:r>
        <w:rPr>
          <w:rFonts w:ascii="Garamond" w:hAnsi="Garamond"/>
          <w:sz w:val="24"/>
          <w:szCs w:val="24"/>
        </w:rPr>
        <w:t>and</w:t>
      </w:r>
      <w:r w:rsidRPr="001828B2">
        <w:rPr>
          <w:rFonts w:ascii="Garamond" w:hAnsi="Garamond"/>
          <w:sz w:val="24"/>
          <w:szCs w:val="24"/>
        </w:rPr>
        <w:t xml:space="preserve"> hygiene (WASH), </w:t>
      </w:r>
      <w:bookmarkEnd w:id="7"/>
      <w:r w:rsidRPr="001828B2">
        <w:rPr>
          <w:rFonts w:ascii="Garamond" w:hAnsi="Garamond"/>
          <w:sz w:val="24"/>
          <w:szCs w:val="24"/>
        </w:rPr>
        <w:t>urban development, education and skills development, among</w:t>
      </w:r>
      <w:r>
        <w:rPr>
          <w:rFonts w:ascii="Garamond" w:hAnsi="Garamond"/>
          <w:sz w:val="24"/>
          <w:szCs w:val="24"/>
        </w:rPr>
        <w:t xml:space="preserve"> others</w:t>
      </w:r>
      <w:r w:rsidRPr="008C5718">
        <w:rPr>
          <w:rFonts w:ascii="Garamond" w:hAnsi="Garamond"/>
          <w:sz w:val="24"/>
          <w:szCs w:val="24"/>
        </w:rPr>
        <w:t xml:space="preserve">. </w:t>
      </w:r>
      <w:r w:rsidRPr="008C5718">
        <w:rPr>
          <w:rFonts w:ascii="Garamond" w:hAnsi="Garamond"/>
          <w:bCs/>
          <w:sz w:val="24"/>
          <w:szCs w:val="24"/>
        </w:rPr>
        <w:t xml:space="preserve">Over the last 18 years, IPE Global has successfully implemented over 800 projects in over 100 countries across 5 major continents. </w:t>
      </w:r>
    </w:p>
    <w:p w14:paraId="73B69DB9" w14:textId="77777777" w:rsidR="003405B0" w:rsidRDefault="003405B0" w:rsidP="003405B0">
      <w:pPr>
        <w:spacing w:line="240" w:lineRule="auto"/>
        <w:jc w:val="both"/>
        <w:rPr>
          <w:rFonts w:ascii="Garamond" w:hAnsi="Garamond"/>
          <w:sz w:val="24"/>
          <w:szCs w:val="24"/>
          <w:shd w:val="clear" w:color="auto" w:fill="FFFFFF"/>
        </w:rPr>
      </w:pPr>
    </w:p>
    <w:p w14:paraId="3FCDA57D" w14:textId="77777777" w:rsidR="003405B0" w:rsidRDefault="003405B0" w:rsidP="003405B0">
      <w:pPr>
        <w:spacing w:line="240" w:lineRule="auto"/>
        <w:jc w:val="both"/>
        <w:rPr>
          <w:rFonts w:ascii="Garamond" w:hAnsi="Garamond"/>
          <w:sz w:val="24"/>
          <w:szCs w:val="24"/>
        </w:rPr>
      </w:pPr>
      <w:r w:rsidRPr="008C5718">
        <w:rPr>
          <w:rFonts w:ascii="Garamond" w:hAnsi="Garamond"/>
          <w:sz w:val="24"/>
          <w:szCs w:val="24"/>
          <w:shd w:val="clear" w:color="auto" w:fill="FFFFFF"/>
        </w:rPr>
        <w:t>Pathfinder International works in</w:t>
      </w:r>
      <w:r w:rsidRPr="008C5718">
        <w:rPr>
          <w:rFonts w:ascii="Garamond" w:hAnsi="Garamond"/>
          <w:sz w:val="24"/>
          <w:szCs w:val="24"/>
        </w:rPr>
        <w:t xml:space="preserve"> collaboration with governments, NGOs, and community- and faith-based </w:t>
      </w:r>
      <w:proofErr w:type="spellStart"/>
      <w:r w:rsidRPr="008C5718">
        <w:rPr>
          <w:rFonts w:ascii="Garamond" w:hAnsi="Garamond"/>
          <w:sz w:val="24"/>
          <w:szCs w:val="24"/>
        </w:rPr>
        <w:t>organisations</w:t>
      </w:r>
      <w:proofErr w:type="spellEnd"/>
      <w:r w:rsidRPr="008C5718">
        <w:rPr>
          <w:rFonts w:ascii="Garamond" w:hAnsi="Garamond"/>
          <w:sz w:val="24"/>
          <w:szCs w:val="24"/>
        </w:rPr>
        <w:t xml:space="preserve"> to make contraception available and provide quality care needed to ensure safe childbirth and healthy families. They work in countries with high prevalence of HIV</w:t>
      </w:r>
      <w:r>
        <w:rPr>
          <w:rFonts w:ascii="Garamond" w:hAnsi="Garamond"/>
          <w:sz w:val="24"/>
          <w:szCs w:val="24"/>
        </w:rPr>
        <w:t>/</w:t>
      </w:r>
      <w:r w:rsidRPr="008C5718">
        <w:rPr>
          <w:rFonts w:ascii="Garamond" w:hAnsi="Garamond"/>
          <w:sz w:val="24"/>
          <w:szCs w:val="24"/>
        </w:rPr>
        <w:t>AIDS, providing a continuum of HIV</w:t>
      </w:r>
      <w:r>
        <w:rPr>
          <w:rFonts w:ascii="Garamond" w:hAnsi="Garamond"/>
          <w:sz w:val="24"/>
          <w:szCs w:val="24"/>
        </w:rPr>
        <w:t>/A</w:t>
      </w:r>
      <w:r w:rsidRPr="008C5718">
        <w:rPr>
          <w:rFonts w:ascii="Garamond" w:hAnsi="Garamond"/>
          <w:sz w:val="24"/>
          <w:szCs w:val="24"/>
        </w:rPr>
        <w:t>IDS prevention and treatment services and are expanding the integration of these services into reproductive health and family planning programs.</w:t>
      </w:r>
      <w:r>
        <w:rPr>
          <w:rFonts w:ascii="Garamond" w:hAnsi="Garamond"/>
          <w:sz w:val="24"/>
          <w:szCs w:val="24"/>
        </w:rPr>
        <w:t xml:space="preserve"> </w:t>
      </w:r>
    </w:p>
    <w:p w14:paraId="4F5279CF" w14:textId="77777777" w:rsidR="003405B0" w:rsidRDefault="003405B0" w:rsidP="003405B0">
      <w:pPr>
        <w:spacing w:line="240" w:lineRule="auto"/>
        <w:jc w:val="both"/>
        <w:rPr>
          <w:rFonts w:ascii="Garamond" w:hAnsi="Garamond"/>
          <w:sz w:val="24"/>
          <w:szCs w:val="24"/>
          <w:shd w:val="clear" w:color="auto" w:fill="FFFFFF"/>
          <w:lang w:val="en-GB"/>
        </w:rPr>
      </w:pPr>
    </w:p>
    <w:p w14:paraId="2A17EC64" w14:textId="77777777" w:rsidR="003405B0" w:rsidRDefault="003405B0" w:rsidP="003405B0">
      <w:pPr>
        <w:spacing w:line="240" w:lineRule="auto"/>
        <w:jc w:val="both"/>
        <w:rPr>
          <w:rFonts w:ascii="Garamond" w:hAnsi="Garamond"/>
          <w:sz w:val="24"/>
          <w:szCs w:val="24"/>
          <w:shd w:val="clear" w:color="auto" w:fill="FFFFFF"/>
          <w:lang w:val="en-GB"/>
        </w:rPr>
      </w:pPr>
      <w:r w:rsidRPr="008C5718">
        <w:rPr>
          <w:rFonts w:ascii="Garamond" w:hAnsi="Garamond"/>
          <w:sz w:val="24"/>
          <w:szCs w:val="24"/>
          <w:shd w:val="clear" w:color="auto" w:fill="FFFFFF"/>
          <w:lang w:val="en-GB"/>
        </w:rPr>
        <w:t xml:space="preserve">Quicksand is a leading design strategy and innovation consultancy </w:t>
      </w:r>
      <w:r>
        <w:rPr>
          <w:rFonts w:ascii="Garamond" w:hAnsi="Garamond"/>
          <w:sz w:val="24"/>
          <w:szCs w:val="24"/>
          <w:shd w:val="clear" w:color="auto" w:fill="FFFFFF"/>
          <w:lang w:val="en-GB"/>
        </w:rPr>
        <w:t xml:space="preserve">firm </w:t>
      </w:r>
      <w:r w:rsidRPr="008C5718">
        <w:rPr>
          <w:rFonts w:ascii="Garamond" w:hAnsi="Garamond"/>
          <w:sz w:val="24"/>
          <w:szCs w:val="24"/>
          <w:shd w:val="clear" w:color="auto" w:fill="FFFFFF"/>
          <w:lang w:val="en-GB"/>
        </w:rPr>
        <w:t xml:space="preserve">from India, recognised globally for its expertise in </w:t>
      </w:r>
      <w:bookmarkStart w:id="8" w:name="_Hlk526431756"/>
      <w:r w:rsidRPr="008C5718">
        <w:rPr>
          <w:rFonts w:ascii="Garamond" w:hAnsi="Garamond"/>
          <w:sz w:val="24"/>
          <w:szCs w:val="24"/>
          <w:shd w:val="clear" w:color="auto" w:fill="FFFFFF"/>
          <w:lang w:val="en-GB"/>
        </w:rPr>
        <w:t xml:space="preserve">Human </w:t>
      </w:r>
      <w:proofErr w:type="spellStart"/>
      <w:r w:rsidRPr="008C5718">
        <w:rPr>
          <w:rFonts w:ascii="Garamond" w:hAnsi="Garamond"/>
          <w:sz w:val="24"/>
          <w:szCs w:val="24"/>
          <w:shd w:val="clear" w:color="auto" w:fill="FFFFFF"/>
          <w:lang w:val="en-GB"/>
        </w:rPr>
        <w:t>Centered</w:t>
      </w:r>
      <w:proofErr w:type="spellEnd"/>
      <w:r w:rsidRPr="008C5718">
        <w:rPr>
          <w:rFonts w:ascii="Garamond" w:hAnsi="Garamond"/>
          <w:sz w:val="24"/>
          <w:szCs w:val="24"/>
          <w:shd w:val="clear" w:color="auto" w:fill="FFFFFF"/>
          <w:lang w:val="en-GB"/>
        </w:rPr>
        <w:t xml:space="preserve"> Design (HCD</w:t>
      </w:r>
      <w:bookmarkEnd w:id="8"/>
      <w:r w:rsidRPr="008C5718">
        <w:rPr>
          <w:rFonts w:ascii="Garamond" w:hAnsi="Garamond"/>
          <w:sz w:val="24"/>
          <w:szCs w:val="24"/>
          <w:shd w:val="clear" w:color="auto" w:fill="FFFFFF"/>
          <w:lang w:val="en-GB"/>
        </w:rPr>
        <w:t>). Their work spans both for-profit and not-for-profit sectors across emerging markets, and has involved envisioning innovative new programs, products and services that are future facing, and still rooted in the everyday reality of people they aim to serve.</w:t>
      </w:r>
    </w:p>
    <w:p w14:paraId="72D48B45" w14:textId="77777777" w:rsidR="003405B0" w:rsidRDefault="003405B0" w:rsidP="003405B0">
      <w:pPr>
        <w:spacing w:line="240" w:lineRule="auto"/>
        <w:jc w:val="both"/>
        <w:rPr>
          <w:rFonts w:ascii="Garamond" w:hAnsi="Garamond"/>
          <w:sz w:val="24"/>
          <w:szCs w:val="24"/>
          <w:shd w:val="clear" w:color="auto" w:fill="FFFFFF"/>
          <w:lang w:val="en-GB"/>
        </w:rPr>
      </w:pPr>
    </w:p>
    <w:p w14:paraId="5EEFD930" w14:textId="77777777" w:rsidR="003405B0" w:rsidRDefault="003405B0" w:rsidP="003405B0">
      <w:pPr>
        <w:spacing w:line="240" w:lineRule="auto"/>
        <w:jc w:val="both"/>
        <w:rPr>
          <w:rFonts w:ascii="Garamond" w:hAnsi="Garamond"/>
          <w:sz w:val="24"/>
          <w:szCs w:val="24"/>
          <w:shd w:val="clear" w:color="auto" w:fill="FFFFFF"/>
        </w:rPr>
      </w:pPr>
      <w:r w:rsidRPr="008C5718">
        <w:rPr>
          <w:rFonts w:ascii="Garamond" w:hAnsi="Garamond"/>
          <w:sz w:val="24"/>
          <w:szCs w:val="24"/>
          <w:shd w:val="clear" w:color="auto" w:fill="FFFFFF"/>
        </w:rPr>
        <w:t xml:space="preserve">The Youth Parliament Foundation is a youth run and led </w:t>
      </w:r>
      <w:proofErr w:type="spellStart"/>
      <w:r w:rsidRPr="008C5718">
        <w:rPr>
          <w:rFonts w:ascii="Garamond" w:hAnsi="Garamond"/>
          <w:sz w:val="24"/>
          <w:szCs w:val="24"/>
          <w:shd w:val="clear" w:color="auto" w:fill="FFFFFF"/>
        </w:rPr>
        <w:t>organisation</w:t>
      </w:r>
      <w:proofErr w:type="spellEnd"/>
      <w:r w:rsidRPr="008C5718">
        <w:rPr>
          <w:rFonts w:ascii="Garamond" w:hAnsi="Garamond"/>
          <w:sz w:val="24"/>
          <w:szCs w:val="24"/>
          <w:shd w:val="clear" w:color="auto" w:fill="FFFFFF"/>
        </w:rPr>
        <w:t xml:space="preserve"> that supports and develops youth leadership to advance rights of young women, girls and other </w:t>
      </w:r>
      <w:proofErr w:type="spellStart"/>
      <w:r w:rsidRPr="008C5718">
        <w:rPr>
          <w:rFonts w:ascii="Garamond" w:hAnsi="Garamond"/>
          <w:sz w:val="24"/>
          <w:szCs w:val="24"/>
          <w:shd w:val="clear" w:color="auto" w:fill="FFFFFF"/>
        </w:rPr>
        <w:t>marginalised</w:t>
      </w:r>
      <w:proofErr w:type="spellEnd"/>
      <w:r w:rsidRPr="008C5718">
        <w:rPr>
          <w:rFonts w:ascii="Garamond" w:hAnsi="Garamond"/>
          <w:sz w:val="24"/>
          <w:szCs w:val="24"/>
          <w:shd w:val="clear" w:color="auto" w:fill="FFFFFF"/>
        </w:rPr>
        <w:t xml:space="preserve"> youth. The </w:t>
      </w:r>
      <w:proofErr w:type="spellStart"/>
      <w:r w:rsidRPr="008C5718">
        <w:rPr>
          <w:rFonts w:ascii="Garamond" w:hAnsi="Garamond"/>
          <w:sz w:val="24"/>
          <w:szCs w:val="24"/>
          <w:shd w:val="clear" w:color="auto" w:fill="FFFFFF"/>
        </w:rPr>
        <w:t>organisation</w:t>
      </w:r>
      <w:proofErr w:type="spellEnd"/>
      <w:r w:rsidRPr="008C5718">
        <w:rPr>
          <w:rFonts w:ascii="Garamond" w:hAnsi="Garamond"/>
          <w:sz w:val="24"/>
          <w:szCs w:val="24"/>
          <w:shd w:val="clear" w:color="auto" w:fill="FFFFFF"/>
        </w:rPr>
        <w:t xml:space="preserve"> works in the areas of </w:t>
      </w:r>
      <w:r>
        <w:rPr>
          <w:rFonts w:ascii="Garamond" w:hAnsi="Garamond"/>
          <w:sz w:val="24"/>
          <w:szCs w:val="24"/>
          <w:shd w:val="clear" w:color="auto" w:fill="FFFFFF"/>
        </w:rPr>
        <w:t>a</w:t>
      </w:r>
      <w:r w:rsidRPr="008C5718">
        <w:rPr>
          <w:rFonts w:ascii="Garamond" w:hAnsi="Garamond"/>
          <w:sz w:val="24"/>
          <w:szCs w:val="24"/>
          <w:shd w:val="clear" w:color="auto" w:fill="FFFFFF"/>
        </w:rPr>
        <w:t xml:space="preserve">dvocacy and </w:t>
      </w:r>
      <w:r>
        <w:rPr>
          <w:rFonts w:ascii="Garamond" w:hAnsi="Garamond"/>
          <w:sz w:val="24"/>
          <w:szCs w:val="24"/>
          <w:shd w:val="clear" w:color="auto" w:fill="FFFFFF"/>
        </w:rPr>
        <w:t>p</w:t>
      </w:r>
      <w:r w:rsidRPr="008C5718">
        <w:rPr>
          <w:rFonts w:ascii="Garamond" w:hAnsi="Garamond"/>
          <w:sz w:val="24"/>
          <w:szCs w:val="24"/>
          <w:shd w:val="clear" w:color="auto" w:fill="FFFFFF"/>
        </w:rPr>
        <w:t>olicy, </w:t>
      </w:r>
      <w:r>
        <w:rPr>
          <w:rFonts w:ascii="Garamond" w:hAnsi="Garamond"/>
          <w:sz w:val="24"/>
          <w:szCs w:val="24"/>
          <w:shd w:val="clear" w:color="auto" w:fill="FFFFFF"/>
        </w:rPr>
        <w:t>g</w:t>
      </w:r>
      <w:r w:rsidRPr="008C5718">
        <w:rPr>
          <w:rFonts w:ascii="Garamond" w:hAnsi="Garamond"/>
          <w:sz w:val="24"/>
          <w:szCs w:val="24"/>
          <w:shd w:val="clear" w:color="auto" w:fill="FFFFFF"/>
        </w:rPr>
        <w:t xml:space="preserve">overnance, </w:t>
      </w:r>
      <w:r>
        <w:rPr>
          <w:rFonts w:ascii="Garamond" w:hAnsi="Garamond"/>
          <w:sz w:val="24"/>
          <w:szCs w:val="24"/>
          <w:shd w:val="clear" w:color="auto" w:fill="FFFFFF"/>
        </w:rPr>
        <w:t>s</w:t>
      </w:r>
      <w:r w:rsidRPr="008C5718">
        <w:rPr>
          <w:rFonts w:ascii="Garamond" w:hAnsi="Garamond"/>
          <w:sz w:val="24"/>
          <w:szCs w:val="24"/>
          <w:shd w:val="clear" w:color="auto" w:fill="FFFFFF"/>
        </w:rPr>
        <w:t xml:space="preserve">exual and </w:t>
      </w:r>
      <w:r>
        <w:rPr>
          <w:rFonts w:ascii="Garamond" w:hAnsi="Garamond"/>
          <w:sz w:val="24"/>
          <w:szCs w:val="24"/>
          <w:shd w:val="clear" w:color="auto" w:fill="FFFFFF"/>
        </w:rPr>
        <w:t>r</w:t>
      </w:r>
      <w:r w:rsidRPr="008C5718">
        <w:rPr>
          <w:rFonts w:ascii="Garamond" w:hAnsi="Garamond"/>
          <w:sz w:val="24"/>
          <w:szCs w:val="24"/>
          <w:shd w:val="clear" w:color="auto" w:fill="FFFFFF"/>
        </w:rPr>
        <w:t xml:space="preserve">eproductive </w:t>
      </w:r>
      <w:r>
        <w:rPr>
          <w:rFonts w:ascii="Garamond" w:hAnsi="Garamond"/>
          <w:sz w:val="24"/>
          <w:szCs w:val="24"/>
          <w:shd w:val="clear" w:color="auto" w:fill="FFFFFF"/>
        </w:rPr>
        <w:t>h</w:t>
      </w:r>
      <w:r w:rsidRPr="008C5718">
        <w:rPr>
          <w:rFonts w:ascii="Garamond" w:hAnsi="Garamond"/>
          <w:sz w:val="24"/>
          <w:szCs w:val="24"/>
          <w:shd w:val="clear" w:color="auto" w:fill="FFFFFF"/>
        </w:rPr>
        <w:t xml:space="preserve">ealth and </w:t>
      </w:r>
      <w:r>
        <w:rPr>
          <w:rFonts w:ascii="Garamond" w:hAnsi="Garamond"/>
          <w:sz w:val="24"/>
          <w:szCs w:val="24"/>
          <w:shd w:val="clear" w:color="auto" w:fill="FFFFFF"/>
        </w:rPr>
        <w:t>r</w:t>
      </w:r>
      <w:r w:rsidRPr="008C5718">
        <w:rPr>
          <w:rFonts w:ascii="Garamond" w:hAnsi="Garamond"/>
          <w:sz w:val="24"/>
          <w:szCs w:val="24"/>
          <w:shd w:val="clear" w:color="auto" w:fill="FFFFFF"/>
        </w:rPr>
        <w:t xml:space="preserve">ights, </w:t>
      </w:r>
      <w:r>
        <w:rPr>
          <w:rFonts w:ascii="Garamond" w:hAnsi="Garamond"/>
          <w:sz w:val="24"/>
          <w:szCs w:val="24"/>
          <w:shd w:val="clear" w:color="auto" w:fill="FFFFFF"/>
        </w:rPr>
        <w:t>m</w:t>
      </w:r>
      <w:r w:rsidRPr="008C5718">
        <w:rPr>
          <w:rFonts w:ascii="Garamond" w:hAnsi="Garamond"/>
          <w:sz w:val="24"/>
          <w:szCs w:val="24"/>
          <w:shd w:val="clear" w:color="auto" w:fill="FFFFFF"/>
        </w:rPr>
        <w:t xml:space="preserve">ental </w:t>
      </w:r>
      <w:r>
        <w:rPr>
          <w:rFonts w:ascii="Garamond" w:hAnsi="Garamond"/>
          <w:sz w:val="24"/>
          <w:szCs w:val="24"/>
          <w:shd w:val="clear" w:color="auto" w:fill="FFFFFF"/>
        </w:rPr>
        <w:t>h</w:t>
      </w:r>
      <w:r w:rsidRPr="008C5718">
        <w:rPr>
          <w:rFonts w:ascii="Garamond" w:hAnsi="Garamond"/>
          <w:sz w:val="24"/>
          <w:szCs w:val="24"/>
          <w:shd w:val="clear" w:color="auto" w:fill="FFFFFF"/>
        </w:rPr>
        <w:t xml:space="preserve">ealth, </w:t>
      </w:r>
      <w:r>
        <w:rPr>
          <w:rFonts w:ascii="Garamond" w:hAnsi="Garamond"/>
          <w:sz w:val="24"/>
          <w:szCs w:val="24"/>
          <w:shd w:val="clear" w:color="auto" w:fill="FFFFFF"/>
        </w:rPr>
        <w:t>l</w:t>
      </w:r>
      <w:r w:rsidRPr="008C5718">
        <w:rPr>
          <w:rFonts w:ascii="Garamond" w:hAnsi="Garamond"/>
          <w:sz w:val="24"/>
          <w:szCs w:val="24"/>
          <w:shd w:val="clear" w:color="auto" w:fill="FFFFFF"/>
        </w:rPr>
        <w:t xml:space="preserve">ife </w:t>
      </w:r>
      <w:r>
        <w:rPr>
          <w:rFonts w:ascii="Garamond" w:hAnsi="Garamond"/>
          <w:sz w:val="24"/>
          <w:szCs w:val="24"/>
          <w:shd w:val="clear" w:color="auto" w:fill="FFFFFF"/>
        </w:rPr>
        <w:t>s</w:t>
      </w:r>
      <w:r w:rsidRPr="008C5718">
        <w:rPr>
          <w:rFonts w:ascii="Garamond" w:hAnsi="Garamond"/>
          <w:sz w:val="24"/>
          <w:szCs w:val="24"/>
          <w:shd w:val="clear" w:color="auto" w:fill="FFFFFF"/>
        </w:rPr>
        <w:t xml:space="preserve">kills and </w:t>
      </w:r>
      <w:r>
        <w:rPr>
          <w:rFonts w:ascii="Garamond" w:hAnsi="Garamond"/>
          <w:sz w:val="24"/>
          <w:szCs w:val="24"/>
          <w:shd w:val="clear" w:color="auto" w:fill="FFFFFF"/>
        </w:rPr>
        <w:t>y</w:t>
      </w:r>
      <w:r w:rsidRPr="008C5718">
        <w:rPr>
          <w:rFonts w:ascii="Garamond" w:hAnsi="Garamond"/>
          <w:sz w:val="24"/>
          <w:szCs w:val="24"/>
          <w:shd w:val="clear" w:color="auto" w:fill="FFFFFF"/>
        </w:rPr>
        <w:t xml:space="preserve">outh </w:t>
      </w:r>
      <w:r>
        <w:rPr>
          <w:rFonts w:ascii="Garamond" w:hAnsi="Garamond"/>
          <w:sz w:val="24"/>
          <w:szCs w:val="24"/>
          <w:shd w:val="clear" w:color="auto" w:fill="FFFFFF"/>
        </w:rPr>
        <w:t>l</w:t>
      </w:r>
      <w:r w:rsidRPr="008C5718">
        <w:rPr>
          <w:rFonts w:ascii="Garamond" w:hAnsi="Garamond"/>
          <w:sz w:val="24"/>
          <w:szCs w:val="24"/>
          <w:shd w:val="clear" w:color="auto" w:fill="FFFFFF"/>
        </w:rPr>
        <w:t xml:space="preserve">eadership and </w:t>
      </w:r>
      <w:r>
        <w:rPr>
          <w:rFonts w:ascii="Garamond" w:hAnsi="Garamond"/>
          <w:sz w:val="24"/>
          <w:szCs w:val="24"/>
          <w:shd w:val="clear" w:color="auto" w:fill="FFFFFF"/>
        </w:rPr>
        <w:t>d</w:t>
      </w:r>
      <w:r w:rsidRPr="008C5718">
        <w:rPr>
          <w:rFonts w:ascii="Garamond" w:hAnsi="Garamond"/>
          <w:sz w:val="24"/>
          <w:szCs w:val="24"/>
          <w:shd w:val="clear" w:color="auto" w:fill="FFFFFF"/>
        </w:rPr>
        <w:t xml:space="preserve">igital </w:t>
      </w:r>
      <w:r>
        <w:rPr>
          <w:rFonts w:ascii="Garamond" w:hAnsi="Garamond"/>
          <w:sz w:val="24"/>
          <w:szCs w:val="24"/>
          <w:shd w:val="clear" w:color="auto" w:fill="FFFFFF"/>
        </w:rPr>
        <w:t>m</w:t>
      </w:r>
      <w:r w:rsidRPr="008C5718">
        <w:rPr>
          <w:rFonts w:ascii="Garamond" w:hAnsi="Garamond"/>
          <w:sz w:val="24"/>
          <w:szCs w:val="24"/>
          <w:shd w:val="clear" w:color="auto" w:fill="FFFFFF"/>
        </w:rPr>
        <w:t xml:space="preserve">edia and </w:t>
      </w:r>
      <w:r>
        <w:rPr>
          <w:rFonts w:ascii="Garamond" w:hAnsi="Garamond"/>
          <w:sz w:val="24"/>
          <w:szCs w:val="24"/>
          <w:shd w:val="clear" w:color="auto" w:fill="FFFFFF"/>
        </w:rPr>
        <w:t>l</w:t>
      </w:r>
      <w:r w:rsidRPr="008C5718">
        <w:rPr>
          <w:rFonts w:ascii="Garamond" w:hAnsi="Garamond"/>
          <w:sz w:val="24"/>
          <w:szCs w:val="24"/>
          <w:shd w:val="clear" w:color="auto" w:fill="FFFFFF"/>
        </w:rPr>
        <w:t xml:space="preserve">earning. </w:t>
      </w:r>
    </w:p>
    <w:p w14:paraId="326C01D8" w14:textId="77777777" w:rsidR="003405B0" w:rsidRDefault="003405B0" w:rsidP="003405B0">
      <w:pPr>
        <w:spacing w:line="240" w:lineRule="auto"/>
        <w:jc w:val="both"/>
        <w:rPr>
          <w:rFonts w:ascii="Garamond" w:hAnsi="Garamond"/>
          <w:sz w:val="24"/>
          <w:szCs w:val="24"/>
          <w:shd w:val="clear" w:color="auto" w:fill="FFFFFF"/>
        </w:rPr>
      </w:pPr>
    </w:p>
    <w:p w14:paraId="748F9B86" w14:textId="77777777" w:rsidR="003405B0" w:rsidRPr="007220CD" w:rsidRDefault="003405B0" w:rsidP="003405B0">
      <w:pPr>
        <w:spacing w:line="240" w:lineRule="auto"/>
        <w:jc w:val="both"/>
        <w:rPr>
          <w:rFonts w:ascii="Garamond" w:hAnsi="Garamond"/>
          <w:bCs/>
          <w:sz w:val="24"/>
          <w:szCs w:val="24"/>
        </w:rPr>
      </w:pPr>
      <w:proofErr w:type="spellStart"/>
      <w:r w:rsidRPr="008C5718">
        <w:rPr>
          <w:rFonts w:ascii="Garamond" w:hAnsi="Garamond"/>
          <w:sz w:val="24"/>
          <w:szCs w:val="24"/>
          <w:shd w:val="clear" w:color="auto" w:fill="FFFFFF"/>
        </w:rPr>
        <w:t>Manjari</w:t>
      </w:r>
      <w:proofErr w:type="spellEnd"/>
      <w:r w:rsidRPr="008C5718">
        <w:rPr>
          <w:rFonts w:ascii="Garamond" w:hAnsi="Garamond"/>
          <w:sz w:val="24"/>
          <w:szCs w:val="24"/>
          <w:shd w:val="clear" w:color="auto" w:fill="FFFFFF"/>
        </w:rPr>
        <w:t xml:space="preserve"> Foundation, a registered non-profit </w:t>
      </w:r>
      <w:proofErr w:type="spellStart"/>
      <w:r w:rsidRPr="008C5718">
        <w:rPr>
          <w:rFonts w:ascii="Garamond" w:hAnsi="Garamond"/>
          <w:sz w:val="24"/>
          <w:szCs w:val="24"/>
          <w:shd w:val="clear" w:color="auto" w:fill="FFFFFF"/>
        </w:rPr>
        <w:t>organisation</w:t>
      </w:r>
      <w:proofErr w:type="spellEnd"/>
      <w:r w:rsidRPr="008C5718">
        <w:rPr>
          <w:rFonts w:ascii="Garamond" w:hAnsi="Garamond"/>
          <w:sz w:val="24"/>
          <w:szCs w:val="24"/>
          <w:shd w:val="clear" w:color="auto" w:fill="FFFFFF"/>
        </w:rPr>
        <w:t xml:space="preserve"> established in May 2015, helps women from </w:t>
      </w:r>
      <w:proofErr w:type="spellStart"/>
      <w:r w:rsidRPr="008C5718">
        <w:rPr>
          <w:rFonts w:ascii="Garamond" w:hAnsi="Garamond"/>
          <w:sz w:val="24"/>
          <w:szCs w:val="24"/>
          <w:shd w:val="clear" w:color="auto" w:fill="FFFFFF"/>
        </w:rPr>
        <w:t>marginalised</w:t>
      </w:r>
      <w:proofErr w:type="spellEnd"/>
      <w:r w:rsidRPr="008C5718">
        <w:rPr>
          <w:rFonts w:ascii="Garamond" w:hAnsi="Garamond"/>
          <w:sz w:val="24"/>
          <w:szCs w:val="24"/>
          <w:shd w:val="clear" w:color="auto" w:fill="FFFFFF"/>
        </w:rPr>
        <w:t xml:space="preserve"> communities overcome </w:t>
      </w:r>
      <w:r>
        <w:rPr>
          <w:rFonts w:ascii="Garamond" w:hAnsi="Garamond"/>
          <w:sz w:val="24"/>
          <w:szCs w:val="24"/>
          <w:shd w:val="clear" w:color="auto" w:fill="FFFFFF"/>
        </w:rPr>
        <w:t>s</w:t>
      </w:r>
      <w:r w:rsidRPr="008C5718">
        <w:rPr>
          <w:rFonts w:ascii="Garamond" w:hAnsi="Garamond"/>
          <w:sz w:val="24"/>
          <w:szCs w:val="24"/>
          <w:shd w:val="clear" w:color="auto" w:fill="FFFFFF"/>
        </w:rPr>
        <w:t xml:space="preserve">ocial </w:t>
      </w:r>
      <w:r>
        <w:rPr>
          <w:rFonts w:ascii="Garamond" w:hAnsi="Garamond"/>
          <w:sz w:val="24"/>
          <w:szCs w:val="24"/>
          <w:shd w:val="clear" w:color="auto" w:fill="FFFFFF"/>
        </w:rPr>
        <w:t>i</w:t>
      </w:r>
      <w:r w:rsidRPr="008C5718">
        <w:rPr>
          <w:rFonts w:ascii="Garamond" w:hAnsi="Garamond"/>
          <w:sz w:val="24"/>
          <w:szCs w:val="24"/>
          <w:shd w:val="clear" w:color="auto" w:fill="FFFFFF"/>
        </w:rPr>
        <w:t xml:space="preserve">njustice, </w:t>
      </w:r>
      <w:r>
        <w:rPr>
          <w:rFonts w:ascii="Garamond" w:hAnsi="Garamond"/>
          <w:sz w:val="24"/>
          <w:szCs w:val="24"/>
          <w:shd w:val="clear" w:color="auto" w:fill="FFFFFF"/>
        </w:rPr>
        <w:t>p</w:t>
      </w:r>
      <w:r w:rsidRPr="008C5718">
        <w:rPr>
          <w:rFonts w:ascii="Garamond" w:hAnsi="Garamond"/>
          <w:sz w:val="24"/>
          <w:szCs w:val="24"/>
          <w:shd w:val="clear" w:color="auto" w:fill="FFFFFF"/>
        </w:rPr>
        <w:t xml:space="preserve">overty and </w:t>
      </w:r>
      <w:r>
        <w:rPr>
          <w:rFonts w:ascii="Garamond" w:hAnsi="Garamond"/>
          <w:sz w:val="24"/>
          <w:szCs w:val="24"/>
          <w:shd w:val="clear" w:color="auto" w:fill="FFFFFF"/>
        </w:rPr>
        <w:t>e</w:t>
      </w:r>
      <w:r w:rsidRPr="008C5718">
        <w:rPr>
          <w:rFonts w:ascii="Garamond" w:hAnsi="Garamond"/>
          <w:sz w:val="24"/>
          <w:szCs w:val="24"/>
          <w:shd w:val="clear" w:color="auto" w:fill="FFFFFF"/>
        </w:rPr>
        <w:t xml:space="preserve">xclusion. The </w:t>
      </w:r>
      <w:proofErr w:type="spellStart"/>
      <w:r w:rsidRPr="008C5718">
        <w:rPr>
          <w:rFonts w:ascii="Garamond" w:hAnsi="Garamond"/>
          <w:sz w:val="24"/>
          <w:szCs w:val="24"/>
          <w:shd w:val="clear" w:color="auto" w:fill="FFFFFF"/>
        </w:rPr>
        <w:t>organisation</w:t>
      </w:r>
      <w:proofErr w:type="spellEnd"/>
      <w:r w:rsidRPr="008C5718">
        <w:rPr>
          <w:rFonts w:ascii="Garamond" w:hAnsi="Garamond"/>
          <w:sz w:val="24"/>
          <w:szCs w:val="24"/>
          <w:shd w:val="clear" w:color="auto" w:fill="FFFFFF"/>
        </w:rPr>
        <w:t xml:space="preserve"> supports rural women initiative at grass-root level to facilitate empowerment so that they can lead a dignified life. </w:t>
      </w:r>
    </w:p>
    <w:p w14:paraId="444E5EA3" w14:textId="77777777" w:rsidR="003405B0" w:rsidRDefault="003405B0" w:rsidP="003405B0">
      <w:pPr>
        <w:spacing w:line="240" w:lineRule="auto"/>
        <w:jc w:val="both"/>
        <w:rPr>
          <w:rFonts w:ascii="Garamond" w:hAnsi="Garamond" w:cs="Times New Roman"/>
          <w:sz w:val="24"/>
          <w:szCs w:val="24"/>
        </w:rPr>
      </w:pPr>
    </w:p>
    <w:p w14:paraId="0D916FE8" w14:textId="77777777" w:rsidR="003405B0" w:rsidRDefault="003405B0" w:rsidP="003405B0">
      <w:pPr>
        <w:spacing w:line="240" w:lineRule="auto"/>
        <w:jc w:val="both"/>
        <w:rPr>
          <w:rFonts w:ascii="Garamond" w:hAnsi="Garamond" w:cs="Times New Roman"/>
          <w:sz w:val="24"/>
          <w:szCs w:val="24"/>
        </w:rPr>
      </w:pPr>
      <w:r>
        <w:rPr>
          <w:rFonts w:ascii="Garamond" w:hAnsi="Garamond" w:cs="Times New Roman"/>
          <w:b/>
          <w:i/>
          <w:sz w:val="24"/>
          <w:szCs w:val="24"/>
        </w:rPr>
        <w:t xml:space="preserve">Nature and objectives of the intervention: </w:t>
      </w:r>
      <w:r>
        <w:rPr>
          <w:rFonts w:ascii="Garamond" w:hAnsi="Garamond" w:cs="Times New Roman"/>
          <w:sz w:val="24"/>
          <w:szCs w:val="24"/>
        </w:rPr>
        <w:t>UDAAN</w:t>
      </w:r>
      <w:r w:rsidRPr="00A04362">
        <w:rPr>
          <w:rFonts w:ascii="Garamond" w:hAnsi="Garamond" w:cs="Times New Roman"/>
          <w:sz w:val="24"/>
          <w:szCs w:val="24"/>
        </w:rPr>
        <w:t xml:space="preserve"> </w:t>
      </w:r>
      <w:proofErr w:type="spellStart"/>
      <w:r w:rsidRPr="00A04362">
        <w:rPr>
          <w:rFonts w:ascii="Garamond" w:hAnsi="Garamond" w:cs="Times New Roman"/>
          <w:sz w:val="24"/>
          <w:szCs w:val="24"/>
        </w:rPr>
        <w:t>programme</w:t>
      </w:r>
      <w:proofErr w:type="spellEnd"/>
      <w:r w:rsidRPr="00A04362">
        <w:rPr>
          <w:rFonts w:ascii="Garamond" w:hAnsi="Garamond" w:cs="Times New Roman"/>
          <w:sz w:val="24"/>
          <w:szCs w:val="24"/>
        </w:rPr>
        <w:t xml:space="preserve"> strategies include: (1) strengthening scholarship delivery systems, raising awareness about scholarship schemes and mobilizing communities to shift traditional norms about girls’ education to improve girls’ enrolment and retention in secondary school</w:t>
      </w:r>
      <w:r>
        <w:rPr>
          <w:rFonts w:ascii="Garamond" w:hAnsi="Garamond" w:cs="Times New Roman"/>
          <w:sz w:val="24"/>
          <w:szCs w:val="24"/>
        </w:rPr>
        <w:t>s</w:t>
      </w:r>
      <w:r w:rsidRPr="00A04362">
        <w:rPr>
          <w:rFonts w:ascii="Garamond" w:hAnsi="Garamond" w:cs="Times New Roman"/>
          <w:sz w:val="24"/>
          <w:szCs w:val="24"/>
        </w:rPr>
        <w:t xml:space="preserve">; (2) implementation of a </w:t>
      </w:r>
      <w:r>
        <w:rPr>
          <w:rFonts w:ascii="Garamond" w:hAnsi="Garamond" w:cs="Times New Roman"/>
          <w:sz w:val="24"/>
          <w:szCs w:val="24"/>
        </w:rPr>
        <w:t>user</w:t>
      </w:r>
      <w:r w:rsidRPr="00A04362">
        <w:rPr>
          <w:rFonts w:ascii="Garamond" w:hAnsi="Garamond" w:cs="Times New Roman"/>
          <w:sz w:val="24"/>
          <w:szCs w:val="24"/>
        </w:rPr>
        <w:t>-</w:t>
      </w:r>
      <w:proofErr w:type="spellStart"/>
      <w:r w:rsidRPr="00A04362">
        <w:rPr>
          <w:rFonts w:ascii="Garamond" w:hAnsi="Garamond" w:cs="Times New Roman"/>
          <w:sz w:val="24"/>
          <w:szCs w:val="24"/>
        </w:rPr>
        <w:t>centred</w:t>
      </w:r>
      <w:proofErr w:type="spellEnd"/>
      <w:r w:rsidRPr="00A04362">
        <w:rPr>
          <w:rFonts w:ascii="Garamond" w:hAnsi="Garamond" w:cs="Times New Roman"/>
          <w:sz w:val="24"/>
          <w:szCs w:val="24"/>
        </w:rPr>
        <w:t xml:space="preserve"> </w:t>
      </w:r>
      <w:r>
        <w:rPr>
          <w:rFonts w:ascii="Garamond" w:hAnsi="Garamond" w:cs="Times New Roman"/>
          <w:sz w:val="24"/>
          <w:szCs w:val="24"/>
        </w:rPr>
        <w:t>design</w:t>
      </w:r>
      <w:r w:rsidRPr="00A04362">
        <w:rPr>
          <w:rFonts w:ascii="Garamond" w:hAnsi="Garamond" w:cs="Times New Roman"/>
          <w:sz w:val="24"/>
          <w:szCs w:val="24"/>
        </w:rPr>
        <w:t xml:space="preserve"> to the </w:t>
      </w:r>
      <w:proofErr w:type="spellStart"/>
      <w:r w:rsidRPr="00A04362">
        <w:rPr>
          <w:rFonts w:ascii="Garamond" w:hAnsi="Garamond" w:cs="Times New Roman"/>
          <w:sz w:val="24"/>
          <w:szCs w:val="24"/>
        </w:rPr>
        <w:t>Rashtriya</w:t>
      </w:r>
      <w:proofErr w:type="spellEnd"/>
      <w:r w:rsidRPr="00A04362">
        <w:rPr>
          <w:rFonts w:ascii="Garamond" w:hAnsi="Garamond" w:cs="Times New Roman"/>
          <w:sz w:val="24"/>
          <w:szCs w:val="24"/>
        </w:rPr>
        <w:t xml:space="preserve"> Kishor </w:t>
      </w:r>
      <w:proofErr w:type="spellStart"/>
      <w:r w:rsidRPr="00A04362">
        <w:rPr>
          <w:rFonts w:ascii="Garamond" w:hAnsi="Garamond" w:cs="Times New Roman"/>
          <w:sz w:val="24"/>
          <w:szCs w:val="24"/>
        </w:rPr>
        <w:t>Swasthya</w:t>
      </w:r>
      <w:proofErr w:type="spellEnd"/>
      <w:r w:rsidRPr="00A04362">
        <w:rPr>
          <w:rFonts w:ascii="Garamond" w:hAnsi="Garamond" w:cs="Times New Roman"/>
          <w:sz w:val="24"/>
          <w:szCs w:val="24"/>
        </w:rPr>
        <w:t xml:space="preserve"> </w:t>
      </w:r>
      <w:proofErr w:type="spellStart"/>
      <w:r w:rsidRPr="00A04362">
        <w:rPr>
          <w:rFonts w:ascii="Garamond" w:hAnsi="Garamond" w:cs="Times New Roman"/>
          <w:sz w:val="24"/>
          <w:szCs w:val="24"/>
        </w:rPr>
        <w:t>Karyakarm</w:t>
      </w:r>
      <w:proofErr w:type="spellEnd"/>
      <w:r w:rsidRPr="00A04362">
        <w:rPr>
          <w:rFonts w:ascii="Garamond" w:hAnsi="Garamond" w:cs="Times New Roman"/>
          <w:sz w:val="24"/>
          <w:szCs w:val="24"/>
        </w:rPr>
        <w:t xml:space="preserve"> (RKSK) to strengthen </w:t>
      </w:r>
      <w:r>
        <w:rPr>
          <w:rFonts w:ascii="Garamond" w:hAnsi="Garamond" w:cs="Times New Roman"/>
          <w:sz w:val="24"/>
          <w:szCs w:val="24"/>
        </w:rPr>
        <w:t>sexual and reproductive</w:t>
      </w:r>
      <w:r w:rsidRPr="00A04362">
        <w:rPr>
          <w:rFonts w:ascii="Garamond" w:hAnsi="Garamond" w:cs="Times New Roman"/>
          <w:sz w:val="24"/>
          <w:szCs w:val="24"/>
        </w:rPr>
        <w:t xml:space="preserve"> knowledge, attitudes and practices among adolescents; and (3) expansion of the contraceptive method mix for young women by supporting government’s efforts to introduce injectable contraceptives</w:t>
      </w:r>
      <w:r>
        <w:rPr>
          <w:rFonts w:ascii="Garamond" w:hAnsi="Garamond" w:cs="Times New Roman"/>
          <w:sz w:val="24"/>
          <w:szCs w:val="24"/>
        </w:rPr>
        <w:t xml:space="preserve"> in the public sector family planning </w:t>
      </w:r>
      <w:proofErr w:type="spellStart"/>
      <w:r>
        <w:rPr>
          <w:rFonts w:ascii="Garamond" w:hAnsi="Garamond" w:cs="Times New Roman"/>
          <w:sz w:val="24"/>
          <w:szCs w:val="24"/>
        </w:rPr>
        <w:t>programme</w:t>
      </w:r>
      <w:proofErr w:type="spellEnd"/>
      <w:r w:rsidRPr="00A04362">
        <w:rPr>
          <w:rFonts w:ascii="Garamond" w:hAnsi="Garamond" w:cs="Times New Roman"/>
          <w:sz w:val="24"/>
          <w:szCs w:val="24"/>
        </w:rPr>
        <w:t xml:space="preserve">. </w:t>
      </w:r>
    </w:p>
    <w:p w14:paraId="1F7EBED9" w14:textId="77777777" w:rsidR="003405B0" w:rsidRDefault="003405B0" w:rsidP="003405B0">
      <w:pPr>
        <w:spacing w:line="240" w:lineRule="auto"/>
        <w:jc w:val="both"/>
        <w:rPr>
          <w:rFonts w:ascii="Garamond" w:hAnsi="Garamond" w:cs="Times New Roman"/>
          <w:sz w:val="24"/>
          <w:szCs w:val="24"/>
        </w:rPr>
      </w:pPr>
    </w:p>
    <w:p w14:paraId="5C6C3AB6" w14:textId="77777777" w:rsidR="003405B0" w:rsidRDefault="003405B0" w:rsidP="003405B0">
      <w:pPr>
        <w:spacing w:line="240" w:lineRule="auto"/>
        <w:jc w:val="both"/>
        <w:rPr>
          <w:rFonts w:ascii="Garamond" w:hAnsi="Garamond" w:cs="Times New Roman"/>
          <w:b/>
          <w:i/>
          <w:sz w:val="24"/>
          <w:szCs w:val="24"/>
          <w:u w:val="single"/>
        </w:rPr>
      </w:pPr>
      <w:r w:rsidRPr="00C941C3">
        <w:rPr>
          <w:rFonts w:ascii="Garamond" w:hAnsi="Garamond" w:cs="Times New Roman"/>
          <w:b/>
          <w:i/>
          <w:sz w:val="24"/>
          <w:szCs w:val="24"/>
          <w:u w:val="single"/>
        </w:rPr>
        <w:t>Strategy 1: Keeping girls in secondary schools</w:t>
      </w:r>
    </w:p>
    <w:p w14:paraId="3F153494" w14:textId="77777777" w:rsidR="003405B0" w:rsidRPr="00C941C3" w:rsidRDefault="003405B0" w:rsidP="003405B0">
      <w:pPr>
        <w:spacing w:line="240" w:lineRule="auto"/>
        <w:jc w:val="both"/>
        <w:rPr>
          <w:rFonts w:ascii="Garamond" w:hAnsi="Garamond" w:cs="Times New Roman"/>
          <w:b/>
          <w:i/>
          <w:sz w:val="24"/>
          <w:szCs w:val="24"/>
          <w:u w:val="single"/>
        </w:rPr>
      </w:pPr>
    </w:p>
    <w:p w14:paraId="2B8EF127" w14:textId="77777777" w:rsidR="003405B0" w:rsidRDefault="003405B0" w:rsidP="003405B0">
      <w:pPr>
        <w:spacing w:line="240" w:lineRule="auto"/>
        <w:jc w:val="both"/>
        <w:rPr>
          <w:rFonts w:ascii="Garamond" w:hAnsi="Garamond" w:cs="CIDFont+F1"/>
          <w:sz w:val="24"/>
          <w:szCs w:val="24"/>
          <w:lang w:val="en-IN"/>
        </w:rPr>
      </w:pPr>
      <w:r>
        <w:rPr>
          <w:rFonts w:ascii="Garamond" w:hAnsi="Garamond" w:cs="CIDFont+F1"/>
          <w:sz w:val="24"/>
          <w:szCs w:val="24"/>
          <w:lang w:val="en-IN"/>
        </w:rPr>
        <w:t>UDAAN strategy 1 comprises the following activities:</w:t>
      </w:r>
    </w:p>
    <w:p w14:paraId="25C6216A" w14:textId="77777777" w:rsidR="003405B0" w:rsidRDefault="003405B0" w:rsidP="003405B0">
      <w:pPr>
        <w:spacing w:line="240" w:lineRule="auto"/>
        <w:jc w:val="both"/>
        <w:rPr>
          <w:rFonts w:ascii="Garamond" w:hAnsi="Garamond" w:cs="CIDFont+F1"/>
          <w:sz w:val="24"/>
          <w:szCs w:val="24"/>
          <w:lang w:val="en-IN"/>
        </w:rPr>
      </w:pPr>
    </w:p>
    <w:p w14:paraId="3CFC947C" w14:textId="77777777" w:rsidR="003405B0" w:rsidRPr="00D71BF6" w:rsidRDefault="003405B0" w:rsidP="003405B0">
      <w:pPr>
        <w:pStyle w:val="ListParagraph"/>
        <w:numPr>
          <w:ilvl w:val="1"/>
          <w:numId w:val="31"/>
        </w:numPr>
        <w:spacing w:line="240" w:lineRule="auto"/>
        <w:jc w:val="both"/>
        <w:rPr>
          <w:rFonts w:ascii="Garamond" w:hAnsi="Garamond" w:cs="CIDFont+F1"/>
          <w:sz w:val="24"/>
          <w:szCs w:val="24"/>
          <w:lang w:val="en-IN"/>
        </w:rPr>
      </w:pPr>
      <w:r w:rsidRPr="00D71BF6">
        <w:rPr>
          <w:rFonts w:ascii="Garamond" w:hAnsi="Garamond" w:cs="CIDFont+F1"/>
          <w:sz w:val="24"/>
          <w:szCs w:val="24"/>
          <w:lang w:val="en-IN"/>
        </w:rPr>
        <w:lastRenderedPageBreak/>
        <w:t>Strengthen</w:t>
      </w:r>
      <w:r>
        <w:rPr>
          <w:rFonts w:ascii="Garamond" w:hAnsi="Garamond" w:cs="CIDFont+F1"/>
          <w:sz w:val="24"/>
          <w:szCs w:val="24"/>
          <w:lang w:val="en-IN"/>
        </w:rPr>
        <w:t>ing</w:t>
      </w:r>
      <w:r w:rsidRPr="00D71BF6">
        <w:rPr>
          <w:rFonts w:ascii="Garamond" w:hAnsi="Garamond" w:cs="CIDFont+F1"/>
          <w:sz w:val="24"/>
          <w:szCs w:val="24"/>
          <w:lang w:val="en-IN"/>
        </w:rPr>
        <w:t xml:space="preserve"> the delivery of five scholarship schemes sponsored by the Government of India and the </w:t>
      </w:r>
      <w:bookmarkStart w:id="9" w:name="_Hlk526415936"/>
      <w:r w:rsidRPr="00D71BF6">
        <w:rPr>
          <w:rFonts w:ascii="Garamond" w:hAnsi="Garamond" w:cs="CIDFont+F1"/>
          <w:sz w:val="24"/>
          <w:szCs w:val="24"/>
          <w:lang w:val="en-IN"/>
        </w:rPr>
        <w:t xml:space="preserve">Government of Rajasthan for students in Classes 9 and 10 who belong primarily to socially disadvantaged caste and religious groups and economically poor households by introducing </w:t>
      </w:r>
      <w:bookmarkEnd w:id="9"/>
      <w:r w:rsidRPr="00D71BF6">
        <w:rPr>
          <w:rFonts w:ascii="Garamond" w:hAnsi="Garamond" w:cs="CIDFont+F1"/>
          <w:sz w:val="24"/>
          <w:szCs w:val="24"/>
          <w:lang w:val="en-IN"/>
        </w:rPr>
        <w:t>information technology enabled scholarship management system</w:t>
      </w:r>
      <w:r w:rsidRPr="00D71BF6">
        <w:rPr>
          <w:rFonts w:ascii="Garamond" w:hAnsi="Garamond"/>
          <w:sz w:val="24"/>
          <w:szCs w:val="24"/>
        </w:rPr>
        <w:t>;</w:t>
      </w:r>
    </w:p>
    <w:p w14:paraId="40D91CA2" w14:textId="77777777" w:rsidR="003405B0" w:rsidRPr="00D71BF6" w:rsidRDefault="003405B0" w:rsidP="003405B0">
      <w:pPr>
        <w:pStyle w:val="ListParagraph"/>
        <w:numPr>
          <w:ilvl w:val="1"/>
          <w:numId w:val="31"/>
        </w:numPr>
        <w:spacing w:line="240" w:lineRule="auto"/>
        <w:jc w:val="both"/>
        <w:rPr>
          <w:rFonts w:ascii="Garamond" w:hAnsi="Garamond" w:cs="CIDFont+F1"/>
          <w:sz w:val="24"/>
          <w:szCs w:val="24"/>
          <w:lang w:val="en-IN"/>
        </w:rPr>
      </w:pPr>
      <w:r w:rsidRPr="00D71BF6">
        <w:rPr>
          <w:rFonts w:ascii="Garamond" w:hAnsi="Garamond"/>
          <w:sz w:val="24"/>
          <w:szCs w:val="24"/>
        </w:rPr>
        <w:t>Generat</w:t>
      </w:r>
      <w:r>
        <w:rPr>
          <w:rFonts w:ascii="Garamond" w:hAnsi="Garamond"/>
          <w:sz w:val="24"/>
          <w:szCs w:val="24"/>
        </w:rPr>
        <w:t>ing</w:t>
      </w:r>
      <w:r w:rsidRPr="00D71BF6">
        <w:rPr>
          <w:rFonts w:ascii="Garamond" w:hAnsi="Garamond"/>
          <w:sz w:val="24"/>
          <w:szCs w:val="24"/>
        </w:rPr>
        <w:t xml:space="preserve"> demand for scholarships by raising awareness about these schemes and motivating parents and communities to value girls and their education through multi-pronged communication activities that will be implemented at the block, district and state levels by project staff</w:t>
      </w:r>
      <w:r w:rsidRPr="00D71BF6">
        <w:rPr>
          <w:rFonts w:ascii="Garamond" w:hAnsi="Garamond"/>
          <w:bCs/>
          <w:sz w:val="24"/>
          <w:szCs w:val="24"/>
        </w:rPr>
        <w:t xml:space="preserve">; </w:t>
      </w:r>
    </w:p>
    <w:p w14:paraId="642C468B" w14:textId="77777777" w:rsidR="003405B0" w:rsidRPr="00D71BF6" w:rsidRDefault="003405B0" w:rsidP="003405B0">
      <w:pPr>
        <w:pStyle w:val="ListParagraph"/>
        <w:numPr>
          <w:ilvl w:val="1"/>
          <w:numId w:val="31"/>
        </w:numPr>
        <w:spacing w:line="240" w:lineRule="auto"/>
        <w:jc w:val="both"/>
        <w:rPr>
          <w:rFonts w:ascii="Garamond" w:hAnsi="Garamond" w:cs="CIDFont+F1"/>
          <w:sz w:val="24"/>
          <w:szCs w:val="24"/>
          <w:lang w:val="en-IN"/>
        </w:rPr>
      </w:pPr>
      <w:r w:rsidRPr="00D71BF6">
        <w:rPr>
          <w:rFonts w:ascii="Garamond" w:hAnsi="Garamond"/>
          <w:bCs/>
          <w:sz w:val="24"/>
          <w:szCs w:val="24"/>
        </w:rPr>
        <w:t>Undertak</w:t>
      </w:r>
      <w:r>
        <w:rPr>
          <w:rFonts w:ascii="Garamond" w:hAnsi="Garamond"/>
          <w:bCs/>
          <w:sz w:val="24"/>
          <w:szCs w:val="24"/>
        </w:rPr>
        <w:t>ing</w:t>
      </w:r>
      <w:r w:rsidRPr="00D71BF6">
        <w:rPr>
          <w:rFonts w:ascii="Garamond" w:hAnsi="Garamond"/>
          <w:bCs/>
          <w:sz w:val="24"/>
          <w:szCs w:val="24"/>
        </w:rPr>
        <w:t xml:space="preserve"> a pilot study to assess the amount of financial payment that will </w:t>
      </w:r>
      <w:r w:rsidRPr="00D71BF6">
        <w:rPr>
          <w:rFonts w:ascii="Garamond" w:hAnsi="Garamond" w:cs="CIDFont+F1"/>
          <w:sz w:val="24"/>
          <w:szCs w:val="24"/>
          <w:lang w:val="en-IN"/>
        </w:rPr>
        <w:t xml:space="preserve">motivate parents to ensure that their daughters attend and complete secondary education; and </w:t>
      </w:r>
    </w:p>
    <w:p w14:paraId="119B3E95" w14:textId="77777777" w:rsidR="003405B0" w:rsidRPr="00D71BF6" w:rsidRDefault="003405B0" w:rsidP="003405B0">
      <w:pPr>
        <w:pStyle w:val="ListParagraph"/>
        <w:numPr>
          <w:ilvl w:val="1"/>
          <w:numId w:val="31"/>
        </w:numPr>
        <w:spacing w:line="240" w:lineRule="auto"/>
        <w:jc w:val="both"/>
        <w:rPr>
          <w:rFonts w:ascii="Garamond" w:hAnsi="Garamond" w:cs="CIDFont+F1"/>
          <w:sz w:val="24"/>
          <w:szCs w:val="24"/>
          <w:lang w:val="en-IN"/>
        </w:rPr>
      </w:pPr>
      <w:r w:rsidRPr="00D71BF6">
        <w:rPr>
          <w:rFonts w:ascii="Garamond" w:hAnsi="Garamond" w:cs="CIDFont+F1"/>
          <w:sz w:val="24"/>
          <w:szCs w:val="24"/>
          <w:lang w:val="en-IN"/>
        </w:rPr>
        <w:t>Develop</w:t>
      </w:r>
      <w:r>
        <w:rPr>
          <w:rFonts w:ascii="Garamond" w:hAnsi="Garamond" w:cs="CIDFont+F1"/>
          <w:sz w:val="24"/>
          <w:szCs w:val="24"/>
          <w:lang w:val="en-IN"/>
        </w:rPr>
        <w:t>ing</w:t>
      </w:r>
      <w:r w:rsidRPr="00D71BF6">
        <w:rPr>
          <w:rFonts w:ascii="Garamond" w:hAnsi="Garamond" w:cs="CIDFont+F1"/>
          <w:sz w:val="24"/>
          <w:szCs w:val="24"/>
          <w:lang w:val="en-IN"/>
        </w:rPr>
        <w:t xml:space="preserve"> standard operating procedures and build</w:t>
      </w:r>
      <w:r>
        <w:rPr>
          <w:rFonts w:ascii="Garamond" w:hAnsi="Garamond" w:cs="CIDFont+F1"/>
          <w:sz w:val="24"/>
          <w:szCs w:val="24"/>
          <w:lang w:val="en-IN"/>
        </w:rPr>
        <w:t>ing</w:t>
      </w:r>
      <w:r w:rsidRPr="00D71BF6">
        <w:rPr>
          <w:rFonts w:ascii="Garamond" w:hAnsi="Garamond" w:cs="CIDFont+F1"/>
          <w:sz w:val="24"/>
          <w:szCs w:val="24"/>
          <w:lang w:val="en-IN"/>
        </w:rPr>
        <w:t xml:space="preserve"> capacities of government functionaries for effective state wide scale up of strategy 1 activities.</w:t>
      </w:r>
    </w:p>
    <w:p w14:paraId="0BBC85D1" w14:textId="77777777" w:rsidR="003405B0" w:rsidRPr="000B473E" w:rsidRDefault="003405B0" w:rsidP="003405B0">
      <w:pPr>
        <w:spacing w:line="240" w:lineRule="auto"/>
        <w:jc w:val="both"/>
        <w:rPr>
          <w:rFonts w:ascii="Garamond" w:hAnsi="Garamond" w:cs="CIDFont+F1"/>
          <w:sz w:val="24"/>
          <w:szCs w:val="24"/>
          <w:lang w:val="en-IN"/>
        </w:rPr>
      </w:pPr>
    </w:p>
    <w:p w14:paraId="5A66526E" w14:textId="77777777" w:rsidR="003405B0" w:rsidRPr="00900E9A" w:rsidRDefault="003405B0" w:rsidP="003405B0">
      <w:pPr>
        <w:spacing w:line="240" w:lineRule="auto"/>
        <w:jc w:val="both"/>
        <w:rPr>
          <w:rFonts w:ascii="Garamond" w:hAnsi="Garamond"/>
          <w:sz w:val="24"/>
          <w:szCs w:val="24"/>
        </w:rPr>
      </w:pPr>
      <w:r>
        <w:rPr>
          <w:rFonts w:ascii="Garamond" w:hAnsi="Garamond"/>
          <w:sz w:val="24"/>
          <w:szCs w:val="24"/>
        </w:rPr>
        <w:t xml:space="preserve">Activities 1.1 and 1.4 will cover all districts in the state, while activity 1.2 will cover all blocks of two districts in the state, namely, </w:t>
      </w:r>
      <w:proofErr w:type="spellStart"/>
      <w:r>
        <w:rPr>
          <w:rFonts w:ascii="Garamond" w:hAnsi="Garamond"/>
          <w:sz w:val="24"/>
          <w:szCs w:val="24"/>
        </w:rPr>
        <w:t>Dholpur</w:t>
      </w:r>
      <w:proofErr w:type="spellEnd"/>
      <w:r>
        <w:rPr>
          <w:rFonts w:ascii="Garamond" w:hAnsi="Garamond"/>
          <w:sz w:val="24"/>
          <w:szCs w:val="24"/>
        </w:rPr>
        <w:t xml:space="preserve"> and Udaipur (a total of 22 blocks) and </w:t>
      </w:r>
      <w:r w:rsidRPr="00025E7F">
        <w:rPr>
          <w:rFonts w:ascii="Garamond" w:hAnsi="Garamond"/>
          <w:sz w:val="24"/>
          <w:szCs w:val="24"/>
        </w:rPr>
        <w:t xml:space="preserve">activity 1.3 will be implemented in </w:t>
      </w:r>
      <w:proofErr w:type="spellStart"/>
      <w:r w:rsidRPr="00025E7F">
        <w:rPr>
          <w:rFonts w:ascii="Garamond" w:hAnsi="Garamond"/>
          <w:sz w:val="24"/>
          <w:szCs w:val="24"/>
        </w:rPr>
        <w:t>Dholpur</w:t>
      </w:r>
      <w:proofErr w:type="spellEnd"/>
      <w:r w:rsidRPr="00025E7F">
        <w:rPr>
          <w:rFonts w:ascii="Garamond" w:hAnsi="Garamond"/>
          <w:sz w:val="24"/>
          <w:szCs w:val="24"/>
        </w:rPr>
        <w:t xml:space="preserve"> district only. </w:t>
      </w:r>
    </w:p>
    <w:p w14:paraId="227525F2" w14:textId="77777777" w:rsidR="003405B0" w:rsidRDefault="003405B0" w:rsidP="003405B0">
      <w:pPr>
        <w:spacing w:line="240" w:lineRule="auto"/>
        <w:jc w:val="both"/>
        <w:rPr>
          <w:rFonts w:ascii="Garamond" w:hAnsi="Garamond"/>
          <w:b/>
          <w:sz w:val="24"/>
          <w:szCs w:val="24"/>
        </w:rPr>
      </w:pPr>
    </w:p>
    <w:p w14:paraId="033D828B" w14:textId="77777777" w:rsidR="003405B0" w:rsidRDefault="003405B0" w:rsidP="003405B0">
      <w:pPr>
        <w:spacing w:line="240" w:lineRule="auto"/>
        <w:jc w:val="both"/>
        <w:rPr>
          <w:rFonts w:ascii="Garamond" w:hAnsi="Garamond" w:cs="CIDFont+F1"/>
          <w:b/>
          <w:i/>
          <w:sz w:val="24"/>
          <w:szCs w:val="24"/>
          <w:lang w:val="en-IN"/>
        </w:rPr>
      </w:pPr>
      <w:r w:rsidRPr="00C941C3">
        <w:rPr>
          <w:rFonts w:ascii="Garamond" w:hAnsi="Garamond" w:cs="Times New Roman"/>
          <w:b/>
          <w:i/>
          <w:sz w:val="24"/>
          <w:szCs w:val="24"/>
          <w:u w:val="single"/>
        </w:rPr>
        <w:t xml:space="preserve">Strategy 2: </w:t>
      </w:r>
      <w:r w:rsidRPr="00C941C3">
        <w:rPr>
          <w:rFonts w:ascii="Garamond" w:hAnsi="Garamond" w:cs="Times New Roman"/>
          <w:b/>
          <w:i/>
          <w:sz w:val="24"/>
          <w:szCs w:val="24"/>
        </w:rPr>
        <w:t>Designing</w:t>
      </w:r>
      <w:r w:rsidRPr="00C941C3">
        <w:rPr>
          <w:rFonts w:ascii="Garamond" w:hAnsi="Garamond" w:cs="CIDFont+F1"/>
          <w:b/>
          <w:i/>
          <w:sz w:val="24"/>
          <w:szCs w:val="24"/>
          <w:lang w:val="en-IN"/>
        </w:rPr>
        <w:t xml:space="preserve"> and demonstrating a new model to effectively engage with adolescents under RKSK by adopting a user centred approach</w:t>
      </w:r>
    </w:p>
    <w:p w14:paraId="69C5C8DD" w14:textId="77777777" w:rsidR="003405B0" w:rsidRPr="00C941C3" w:rsidRDefault="003405B0" w:rsidP="003405B0">
      <w:pPr>
        <w:spacing w:line="240" w:lineRule="auto"/>
        <w:jc w:val="both"/>
        <w:rPr>
          <w:rFonts w:ascii="Garamond" w:hAnsi="Garamond" w:cs="CIDFont+F1"/>
          <w:b/>
          <w:i/>
          <w:sz w:val="24"/>
          <w:szCs w:val="24"/>
          <w:lang w:val="en-IN"/>
        </w:rPr>
      </w:pPr>
    </w:p>
    <w:p w14:paraId="63B7B33B" w14:textId="44472726" w:rsidR="003405B0" w:rsidRDefault="003405B0" w:rsidP="003405B0">
      <w:pPr>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t xml:space="preserve">Strategy 2 adopts a </w:t>
      </w:r>
      <w:r w:rsidRPr="00A8683F">
        <w:rPr>
          <w:rFonts w:ascii="Garamond" w:hAnsi="Garamond" w:cs="CIDFont+F1"/>
          <w:sz w:val="24"/>
          <w:szCs w:val="24"/>
          <w:lang w:val="en-IN"/>
        </w:rPr>
        <w:t>user</w:t>
      </w:r>
      <w:r>
        <w:rPr>
          <w:rFonts w:ascii="Garamond" w:hAnsi="Garamond" w:cs="CIDFont+F1"/>
          <w:sz w:val="24"/>
          <w:szCs w:val="24"/>
          <w:lang w:val="en-IN"/>
        </w:rPr>
        <w:t>-</w:t>
      </w:r>
      <w:r w:rsidRPr="00A8683F">
        <w:rPr>
          <w:rFonts w:ascii="Garamond" w:hAnsi="Garamond" w:cs="CIDFont+F1"/>
          <w:sz w:val="24"/>
          <w:szCs w:val="24"/>
          <w:lang w:val="en-IN"/>
        </w:rPr>
        <w:t>centred approach to design and demonstrate a new model to effectively engage with</w:t>
      </w:r>
      <w:r>
        <w:rPr>
          <w:rFonts w:ascii="Garamond" w:hAnsi="Garamond" w:cs="CIDFont+F1"/>
          <w:sz w:val="24"/>
          <w:szCs w:val="24"/>
          <w:lang w:val="en-IN"/>
        </w:rPr>
        <w:t xml:space="preserve"> </w:t>
      </w:r>
      <w:r w:rsidRPr="00A8683F">
        <w:rPr>
          <w:rFonts w:ascii="Garamond" w:hAnsi="Garamond" w:cs="CIDFont+F1"/>
          <w:sz w:val="24"/>
          <w:szCs w:val="24"/>
          <w:lang w:val="en-IN"/>
        </w:rPr>
        <w:t>adolescent</w:t>
      </w:r>
      <w:r>
        <w:rPr>
          <w:rFonts w:ascii="Garamond" w:hAnsi="Garamond" w:cs="CIDFont+F1"/>
          <w:sz w:val="24"/>
          <w:szCs w:val="24"/>
          <w:lang w:val="en-IN"/>
        </w:rPr>
        <w:t>s</w:t>
      </w:r>
      <w:r w:rsidRPr="00A8683F">
        <w:rPr>
          <w:rFonts w:ascii="Garamond" w:hAnsi="Garamond" w:cs="CIDFont+F1"/>
          <w:sz w:val="24"/>
          <w:szCs w:val="24"/>
          <w:lang w:val="en-IN"/>
        </w:rPr>
        <w:t xml:space="preserve"> under RKSK</w:t>
      </w:r>
      <w:r>
        <w:rPr>
          <w:rFonts w:ascii="Garamond" w:hAnsi="Garamond" w:cs="CIDFont+F1"/>
          <w:sz w:val="24"/>
          <w:szCs w:val="24"/>
          <w:lang w:val="en-IN"/>
        </w:rPr>
        <w:t>; the user-centred approach consists of w</w:t>
      </w:r>
      <w:r w:rsidRPr="00A8683F">
        <w:rPr>
          <w:rFonts w:ascii="Garamond" w:hAnsi="Garamond" w:cs="CIDFont+F1"/>
          <w:sz w:val="24"/>
          <w:szCs w:val="24"/>
          <w:lang w:val="en-IN"/>
        </w:rPr>
        <w:t>orking with the adolescent</w:t>
      </w:r>
      <w:r>
        <w:rPr>
          <w:rFonts w:ascii="Garamond" w:hAnsi="Garamond" w:cs="CIDFont+F1"/>
          <w:sz w:val="24"/>
          <w:szCs w:val="24"/>
          <w:lang w:val="en-IN"/>
        </w:rPr>
        <w:t>s</w:t>
      </w:r>
      <w:r w:rsidRPr="00A8683F">
        <w:rPr>
          <w:rFonts w:ascii="Garamond" w:hAnsi="Garamond" w:cs="CIDFont+F1"/>
          <w:sz w:val="24"/>
          <w:szCs w:val="24"/>
          <w:lang w:val="en-IN"/>
        </w:rPr>
        <w:t xml:space="preserve"> to understand their </w:t>
      </w:r>
      <w:proofErr w:type="gramStart"/>
      <w:r w:rsidRPr="00A8683F">
        <w:rPr>
          <w:rFonts w:ascii="Garamond" w:hAnsi="Garamond" w:cs="CIDFont+F1"/>
          <w:sz w:val="24"/>
          <w:szCs w:val="24"/>
          <w:lang w:val="en-IN"/>
        </w:rPr>
        <w:t>real life</w:t>
      </w:r>
      <w:proofErr w:type="gramEnd"/>
      <w:r>
        <w:rPr>
          <w:rFonts w:ascii="Garamond" w:hAnsi="Garamond" w:cs="CIDFont+F1"/>
          <w:sz w:val="24"/>
          <w:szCs w:val="24"/>
          <w:lang w:val="en-IN"/>
        </w:rPr>
        <w:t xml:space="preserve"> </w:t>
      </w:r>
      <w:r w:rsidRPr="00A8683F">
        <w:rPr>
          <w:rFonts w:ascii="Garamond" w:hAnsi="Garamond" w:cs="CIDFont+F1"/>
          <w:sz w:val="24"/>
          <w:szCs w:val="24"/>
          <w:lang w:val="en-IN"/>
        </w:rPr>
        <w:t>experiences, needs and generate insights on programming (inspiration and ideation)</w:t>
      </w:r>
      <w:r>
        <w:rPr>
          <w:rFonts w:ascii="Garamond" w:hAnsi="Garamond" w:cs="CIDFont+F1"/>
          <w:sz w:val="24"/>
          <w:szCs w:val="24"/>
          <w:lang w:val="en-IN"/>
        </w:rPr>
        <w:t>, p</w:t>
      </w:r>
      <w:r w:rsidRPr="00A8683F">
        <w:rPr>
          <w:rFonts w:ascii="Garamond" w:hAnsi="Garamond" w:cs="CIDFont+F1"/>
          <w:sz w:val="24"/>
          <w:szCs w:val="24"/>
          <w:lang w:val="en-IN"/>
        </w:rPr>
        <w:t>rototyping a range of</w:t>
      </w:r>
      <w:r>
        <w:rPr>
          <w:rFonts w:ascii="Garamond" w:hAnsi="Garamond" w:cs="CIDFont+F1"/>
          <w:sz w:val="24"/>
          <w:szCs w:val="24"/>
          <w:lang w:val="en-IN"/>
        </w:rPr>
        <w:t xml:space="preserve"> </w:t>
      </w:r>
      <w:r w:rsidRPr="00A8683F">
        <w:rPr>
          <w:rFonts w:ascii="Garamond" w:hAnsi="Garamond" w:cs="CIDFont+F1"/>
          <w:sz w:val="24"/>
          <w:szCs w:val="24"/>
          <w:lang w:val="en-IN"/>
        </w:rPr>
        <w:t>cost effective and scalable interventions</w:t>
      </w:r>
      <w:r>
        <w:rPr>
          <w:rFonts w:ascii="Garamond" w:hAnsi="Garamond" w:cs="CIDFont+F1"/>
          <w:sz w:val="24"/>
          <w:szCs w:val="24"/>
          <w:lang w:val="en-IN"/>
        </w:rPr>
        <w:t xml:space="preserve">, and </w:t>
      </w:r>
      <w:r w:rsidRPr="00A8683F">
        <w:rPr>
          <w:rFonts w:ascii="Garamond" w:hAnsi="Garamond" w:cs="CIDFont+F1"/>
          <w:sz w:val="24"/>
          <w:szCs w:val="24"/>
          <w:lang w:val="en-IN"/>
        </w:rPr>
        <w:t>design</w:t>
      </w:r>
      <w:r>
        <w:rPr>
          <w:rFonts w:ascii="Garamond" w:hAnsi="Garamond" w:cs="CIDFont+F1"/>
          <w:sz w:val="24"/>
          <w:szCs w:val="24"/>
          <w:lang w:val="en-IN"/>
        </w:rPr>
        <w:t>ing</w:t>
      </w:r>
      <w:r w:rsidRPr="00A8683F">
        <w:rPr>
          <w:rFonts w:ascii="Garamond" w:hAnsi="Garamond" w:cs="CIDFont+F1"/>
          <w:sz w:val="24"/>
          <w:szCs w:val="24"/>
          <w:lang w:val="en-IN"/>
        </w:rPr>
        <w:t xml:space="preserve"> and pilot</w:t>
      </w:r>
      <w:r>
        <w:rPr>
          <w:rFonts w:ascii="Garamond" w:hAnsi="Garamond" w:cs="CIDFont+F1"/>
          <w:sz w:val="24"/>
          <w:szCs w:val="24"/>
          <w:lang w:val="en-IN"/>
        </w:rPr>
        <w:t>ing</w:t>
      </w:r>
      <w:r w:rsidRPr="00A8683F">
        <w:rPr>
          <w:rFonts w:ascii="Garamond" w:hAnsi="Garamond" w:cs="CIDFont+F1"/>
          <w:sz w:val="24"/>
          <w:szCs w:val="24"/>
          <w:lang w:val="en-IN"/>
        </w:rPr>
        <w:t xml:space="preserve"> the most promising interventions</w:t>
      </w:r>
      <w:r>
        <w:rPr>
          <w:rFonts w:ascii="Garamond" w:hAnsi="Garamond" w:cs="CIDFont+F1"/>
          <w:sz w:val="24"/>
          <w:szCs w:val="24"/>
          <w:lang w:val="en-IN"/>
        </w:rPr>
        <w:t xml:space="preserve">. Informed by the process of prototyping selected interventions, the IPE and its partners have decided to pilot test the following activities: </w:t>
      </w:r>
    </w:p>
    <w:p w14:paraId="1963D353" w14:textId="77777777" w:rsidR="003405B0" w:rsidRDefault="003405B0" w:rsidP="003405B0">
      <w:pPr>
        <w:autoSpaceDE w:val="0"/>
        <w:autoSpaceDN w:val="0"/>
        <w:adjustRightInd w:val="0"/>
        <w:spacing w:line="240" w:lineRule="auto"/>
        <w:rPr>
          <w:rFonts w:ascii="Garamond" w:hAnsi="Garamond" w:cs="CIDFont+F1"/>
          <w:sz w:val="24"/>
          <w:szCs w:val="24"/>
          <w:lang w:val="en-IN"/>
        </w:rPr>
      </w:pPr>
    </w:p>
    <w:p w14:paraId="25AED86B" w14:textId="77777777" w:rsidR="003405B0" w:rsidRPr="004742B0" w:rsidRDefault="003405B0" w:rsidP="003405B0">
      <w:pPr>
        <w:pStyle w:val="ListParagraph"/>
        <w:numPr>
          <w:ilvl w:val="1"/>
          <w:numId w:val="34"/>
        </w:numPr>
        <w:tabs>
          <w:tab w:val="left" w:pos="993"/>
        </w:tabs>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t>S</w:t>
      </w:r>
      <w:r w:rsidRPr="004742B0">
        <w:rPr>
          <w:rFonts w:ascii="Garamond" w:hAnsi="Garamond" w:cs="CIDFont+F1"/>
          <w:sz w:val="24"/>
          <w:szCs w:val="24"/>
          <w:lang w:val="en-IN"/>
        </w:rPr>
        <w:t xml:space="preserve">trengthening the capacity of the </w:t>
      </w:r>
      <w:proofErr w:type="spellStart"/>
      <w:r w:rsidRPr="004742B0">
        <w:rPr>
          <w:rFonts w:ascii="Garamond" w:hAnsi="Garamond" w:cs="CIDFont+F1"/>
          <w:sz w:val="24"/>
          <w:szCs w:val="24"/>
          <w:lang w:val="en-IN"/>
        </w:rPr>
        <w:t>Ujala</w:t>
      </w:r>
      <w:proofErr w:type="spellEnd"/>
      <w:r w:rsidRPr="004742B0">
        <w:rPr>
          <w:rFonts w:ascii="Garamond" w:hAnsi="Garamond" w:cs="CIDFont+F1"/>
          <w:sz w:val="24"/>
          <w:szCs w:val="24"/>
          <w:lang w:val="en-IN"/>
        </w:rPr>
        <w:t xml:space="preserve"> clinic counsellors, and developing a set of counselling tools to provide effective counselling and information </w:t>
      </w:r>
      <w:r>
        <w:rPr>
          <w:rFonts w:ascii="Garamond" w:hAnsi="Garamond" w:cs="CIDFont+F1"/>
          <w:sz w:val="24"/>
          <w:szCs w:val="24"/>
          <w:lang w:val="en-IN"/>
        </w:rPr>
        <w:t xml:space="preserve">about SRH issues </w:t>
      </w:r>
      <w:r w:rsidRPr="004742B0">
        <w:rPr>
          <w:rFonts w:ascii="Garamond" w:hAnsi="Garamond" w:cs="CIDFont+F1"/>
          <w:sz w:val="24"/>
          <w:szCs w:val="24"/>
          <w:lang w:val="en-IN"/>
        </w:rPr>
        <w:t>in non-judgemental and unbiased manners</w:t>
      </w:r>
      <w:r>
        <w:rPr>
          <w:rFonts w:ascii="Garamond" w:hAnsi="Garamond" w:cs="CIDFont+F1"/>
          <w:sz w:val="24"/>
          <w:szCs w:val="24"/>
          <w:lang w:val="en-IN"/>
        </w:rPr>
        <w:t>;</w:t>
      </w:r>
    </w:p>
    <w:p w14:paraId="3FB13C5D" w14:textId="350B93DD" w:rsidR="003405B0" w:rsidRDefault="003405B0" w:rsidP="003405B0">
      <w:pPr>
        <w:pStyle w:val="ListParagraph"/>
        <w:numPr>
          <w:ilvl w:val="1"/>
          <w:numId w:val="34"/>
        </w:numPr>
        <w:tabs>
          <w:tab w:val="left" w:pos="993"/>
        </w:tabs>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t xml:space="preserve">Introducing an incentivised cadre of young people who will deliver a school-based curriculum to students in Grades 9-12 attending government run/aided secondary and senior secondary school in Bari block in </w:t>
      </w:r>
      <w:proofErr w:type="spellStart"/>
      <w:r>
        <w:rPr>
          <w:rFonts w:ascii="Garamond" w:hAnsi="Garamond" w:cs="CIDFont+F1"/>
          <w:sz w:val="24"/>
          <w:szCs w:val="24"/>
          <w:lang w:val="en-IN"/>
        </w:rPr>
        <w:t>Dholpur</w:t>
      </w:r>
      <w:proofErr w:type="spellEnd"/>
      <w:r>
        <w:rPr>
          <w:rFonts w:ascii="Garamond" w:hAnsi="Garamond" w:cs="CIDFont+F1"/>
          <w:sz w:val="24"/>
          <w:szCs w:val="24"/>
          <w:lang w:val="en-IN"/>
        </w:rPr>
        <w:t xml:space="preserve"> district to improve adolescents’ </w:t>
      </w:r>
      <w:r w:rsidRPr="00986C36">
        <w:rPr>
          <w:rFonts w:ascii="Garamond" w:hAnsi="Garamond" w:cs="CIDFont+F1"/>
          <w:sz w:val="24"/>
          <w:szCs w:val="24"/>
          <w:lang w:val="en-IN"/>
        </w:rPr>
        <w:t>access to correct information on SRH topics in a safe and engaging manner</w:t>
      </w:r>
      <w:r>
        <w:rPr>
          <w:rFonts w:ascii="Garamond" w:hAnsi="Garamond" w:cs="CIDFont+F1"/>
          <w:sz w:val="24"/>
          <w:szCs w:val="24"/>
          <w:lang w:val="en-IN"/>
        </w:rPr>
        <w:t xml:space="preserve">, </w:t>
      </w:r>
      <w:r w:rsidRPr="00D6430E">
        <w:rPr>
          <w:rFonts w:ascii="Garamond" w:hAnsi="Garamond" w:cs="CIDFont+F1"/>
          <w:sz w:val="24"/>
          <w:szCs w:val="24"/>
          <w:lang w:val="en-IN"/>
        </w:rPr>
        <w:t>and build a conducive environment for discussion around SRH topics (gender equality, consent and agency)</w:t>
      </w:r>
      <w:r w:rsidR="008B6994">
        <w:rPr>
          <w:rFonts w:ascii="Garamond" w:hAnsi="Garamond" w:cs="CIDFont+F1"/>
          <w:sz w:val="24"/>
          <w:szCs w:val="24"/>
          <w:lang w:val="en-IN"/>
        </w:rPr>
        <w:t>; and</w:t>
      </w:r>
    </w:p>
    <w:p w14:paraId="0D659E2B" w14:textId="20F66B17" w:rsidR="003405B0" w:rsidRDefault="003405B0" w:rsidP="003405B0">
      <w:pPr>
        <w:pStyle w:val="ListParagraph"/>
        <w:numPr>
          <w:ilvl w:val="1"/>
          <w:numId w:val="34"/>
        </w:numPr>
        <w:tabs>
          <w:tab w:val="left" w:pos="993"/>
        </w:tabs>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t>Providing telephonic counselling to adolescents by placing dedicated, trained male and female counsellors with the government sponsored helpline services (104/108)</w:t>
      </w:r>
    </w:p>
    <w:p w14:paraId="0E719E0F" w14:textId="77777777" w:rsidR="003405B0" w:rsidRPr="001C04E1" w:rsidRDefault="003405B0" w:rsidP="003405B0">
      <w:pPr>
        <w:spacing w:line="240" w:lineRule="auto"/>
        <w:jc w:val="both"/>
        <w:rPr>
          <w:rFonts w:ascii="Garamond" w:hAnsi="Garamond" w:cs="Times New Roman"/>
          <w:sz w:val="24"/>
          <w:szCs w:val="24"/>
        </w:rPr>
      </w:pPr>
    </w:p>
    <w:p w14:paraId="37C94F09" w14:textId="77777777" w:rsidR="003405B0" w:rsidRDefault="003405B0" w:rsidP="003405B0">
      <w:pPr>
        <w:spacing w:line="240" w:lineRule="auto"/>
        <w:jc w:val="both"/>
        <w:rPr>
          <w:rFonts w:ascii="Garamond" w:hAnsi="Garamond" w:cs="Times New Roman"/>
          <w:sz w:val="24"/>
          <w:szCs w:val="24"/>
          <w:lang w:val="en-IN"/>
        </w:rPr>
      </w:pPr>
      <w:r>
        <w:rPr>
          <w:rFonts w:ascii="Garamond" w:hAnsi="Garamond"/>
          <w:sz w:val="24"/>
          <w:szCs w:val="24"/>
        </w:rPr>
        <w:t xml:space="preserve">The geographic focus of strategy 2 will be one block in </w:t>
      </w:r>
      <w:proofErr w:type="spellStart"/>
      <w:r>
        <w:rPr>
          <w:rFonts w:ascii="Garamond" w:hAnsi="Garamond"/>
          <w:sz w:val="24"/>
          <w:szCs w:val="24"/>
        </w:rPr>
        <w:t>Dholpur</w:t>
      </w:r>
      <w:proofErr w:type="spellEnd"/>
      <w:r>
        <w:rPr>
          <w:rFonts w:ascii="Garamond" w:hAnsi="Garamond"/>
          <w:sz w:val="24"/>
          <w:szCs w:val="24"/>
        </w:rPr>
        <w:t xml:space="preserve"> district. </w:t>
      </w:r>
    </w:p>
    <w:p w14:paraId="40E9DED7" w14:textId="77777777" w:rsidR="003405B0" w:rsidRDefault="003405B0" w:rsidP="003405B0">
      <w:pPr>
        <w:spacing w:line="240" w:lineRule="auto"/>
        <w:jc w:val="both"/>
        <w:rPr>
          <w:rFonts w:ascii="Garamond" w:hAnsi="Garamond"/>
          <w:sz w:val="24"/>
          <w:szCs w:val="24"/>
        </w:rPr>
      </w:pPr>
    </w:p>
    <w:p w14:paraId="6716BE63" w14:textId="77777777" w:rsidR="003405B0" w:rsidRDefault="003405B0" w:rsidP="003405B0">
      <w:pPr>
        <w:spacing w:line="240" w:lineRule="auto"/>
        <w:jc w:val="both"/>
        <w:rPr>
          <w:rFonts w:ascii="Garamond" w:hAnsi="Garamond" w:cs="Times New Roman"/>
          <w:b/>
          <w:i/>
          <w:sz w:val="24"/>
          <w:szCs w:val="24"/>
        </w:rPr>
      </w:pPr>
      <w:r w:rsidRPr="00C941C3">
        <w:rPr>
          <w:rFonts w:ascii="Garamond" w:hAnsi="Garamond" w:cs="Times New Roman"/>
          <w:b/>
          <w:i/>
          <w:sz w:val="24"/>
          <w:szCs w:val="24"/>
          <w:u w:val="single"/>
        </w:rPr>
        <w:t xml:space="preserve">Strategy 3: </w:t>
      </w:r>
      <w:r w:rsidRPr="00C941C3">
        <w:rPr>
          <w:rFonts w:ascii="Garamond" w:hAnsi="Garamond" w:cs="Times New Roman"/>
          <w:b/>
          <w:i/>
          <w:sz w:val="24"/>
          <w:szCs w:val="24"/>
        </w:rPr>
        <w:t>Expanding contraceptive choices for young women</w:t>
      </w:r>
    </w:p>
    <w:p w14:paraId="6E92C576" w14:textId="77777777" w:rsidR="003405B0" w:rsidRPr="00C941C3" w:rsidRDefault="003405B0" w:rsidP="003405B0">
      <w:pPr>
        <w:spacing w:line="240" w:lineRule="auto"/>
        <w:jc w:val="both"/>
        <w:rPr>
          <w:rFonts w:ascii="Garamond" w:hAnsi="Garamond" w:cs="Times New Roman"/>
          <w:b/>
          <w:i/>
          <w:sz w:val="24"/>
          <w:szCs w:val="24"/>
        </w:rPr>
      </w:pPr>
    </w:p>
    <w:p w14:paraId="0FAE367B" w14:textId="77777777" w:rsidR="003405B0" w:rsidRDefault="003405B0" w:rsidP="003405B0">
      <w:pPr>
        <w:autoSpaceDE w:val="0"/>
        <w:autoSpaceDN w:val="0"/>
        <w:adjustRightInd w:val="0"/>
        <w:spacing w:line="240" w:lineRule="auto"/>
        <w:jc w:val="both"/>
        <w:rPr>
          <w:rFonts w:ascii="Garamond" w:hAnsi="Garamond" w:cs="CIDFont+F1"/>
          <w:sz w:val="24"/>
          <w:szCs w:val="24"/>
          <w:lang w:val="en-IN"/>
        </w:rPr>
      </w:pPr>
      <w:r w:rsidRPr="00EE4C8E">
        <w:rPr>
          <w:rFonts w:ascii="Garamond" w:hAnsi="Garamond" w:cs="CIDFont+F1"/>
          <w:sz w:val="24"/>
          <w:szCs w:val="24"/>
          <w:lang w:val="en-IN"/>
        </w:rPr>
        <w:t xml:space="preserve">Govt. of India has recently launched an ambitious </w:t>
      </w:r>
      <w:bookmarkStart w:id="10" w:name="_Hlk526431833"/>
      <w:r w:rsidRPr="00EE4C8E">
        <w:rPr>
          <w:rFonts w:ascii="Garamond" w:hAnsi="Garamond" w:cs="CIDFont+F1"/>
          <w:sz w:val="24"/>
          <w:szCs w:val="24"/>
          <w:lang w:val="en-IN"/>
        </w:rPr>
        <w:t xml:space="preserve">Mission </w:t>
      </w:r>
      <w:proofErr w:type="spellStart"/>
      <w:r w:rsidRPr="00EE4C8E">
        <w:rPr>
          <w:rFonts w:ascii="Garamond" w:hAnsi="Garamond" w:cs="CIDFont+F1"/>
          <w:sz w:val="24"/>
          <w:szCs w:val="24"/>
          <w:lang w:val="en-IN"/>
        </w:rPr>
        <w:t>Parivar</w:t>
      </w:r>
      <w:proofErr w:type="spellEnd"/>
      <w:r w:rsidRPr="00EE4C8E">
        <w:rPr>
          <w:rFonts w:ascii="Garamond" w:hAnsi="Garamond" w:cs="CIDFont+F1"/>
          <w:sz w:val="24"/>
          <w:szCs w:val="24"/>
          <w:lang w:val="en-IN"/>
        </w:rPr>
        <w:t xml:space="preserve"> Vikas (MPV)</w:t>
      </w:r>
      <w:r>
        <w:rPr>
          <w:rFonts w:ascii="Garamond" w:hAnsi="Garamond" w:cs="CIDFont+F1"/>
          <w:sz w:val="24"/>
          <w:szCs w:val="24"/>
          <w:lang w:val="en-IN"/>
        </w:rPr>
        <w:t xml:space="preserve"> </w:t>
      </w:r>
      <w:bookmarkEnd w:id="10"/>
      <w:r>
        <w:rPr>
          <w:rFonts w:ascii="Garamond" w:hAnsi="Garamond" w:cs="CIDFont+F1"/>
          <w:sz w:val="24"/>
          <w:szCs w:val="24"/>
          <w:lang w:val="en-IN"/>
        </w:rPr>
        <w:t xml:space="preserve">initiative </w:t>
      </w:r>
      <w:r w:rsidRPr="00EE4C8E">
        <w:rPr>
          <w:rFonts w:ascii="Garamond" w:hAnsi="Garamond" w:cs="CIDFont+F1"/>
          <w:sz w:val="24"/>
          <w:szCs w:val="24"/>
          <w:lang w:val="en-IN"/>
        </w:rPr>
        <w:t>which aims to improve access to</w:t>
      </w:r>
      <w:r>
        <w:rPr>
          <w:rFonts w:ascii="Garamond" w:hAnsi="Garamond" w:cs="CIDFont+F1"/>
          <w:sz w:val="24"/>
          <w:szCs w:val="24"/>
          <w:lang w:val="en-IN"/>
        </w:rPr>
        <w:t xml:space="preserve"> f</w:t>
      </w:r>
      <w:r w:rsidRPr="00EE4C8E">
        <w:rPr>
          <w:rFonts w:ascii="Garamond" w:hAnsi="Garamond" w:cs="CIDFont+F1"/>
          <w:sz w:val="24"/>
          <w:szCs w:val="24"/>
          <w:lang w:val="en-IN"/>
        </w:rPr>
        <w:t xml:space="preserve">amily </w:t>
      </w:r>
      <w:r>
        <w:rPr>
          <w:rFonts w:ascii="Garamond" w:hAnsi="Garamond" w:cs="CIDFont+F1"/>
          <w:sz w:val="24"/>
          <w:szCs w:val="24"/>
          <w:lang w:val="en-IN"/>
        </w:rPr>
        <w:t>p</w:t>
      </w:r>
      <w:r w:rsidRPr="00EE4C8E">
        <w:rPr>
          <w:rFonts w:ascii="Garamond" w:hAnsi="Garamond" w:cs="CIDFont+F1"/>
          <w:sz w:val="24"/>
          <w:szCs w:val="24"/>
          <w:lang w:val="en-IN"/>
        </w:rPr>
        <w:t>lanning services by providing assured services, commodity security, building capacity and enabling</w:t>
      </w:r>
      <w:r>
        <w:rPr>
          <w:rFonts w:ascii="Garamond" w:hAnsi="Garamond" w:cs="CIDFont+F1"/>
          <w:sz w:val="24"/>
          <w:szCs w:val="24"/>
          <w:lang w:val="en-IN"/>
        </w:rPr>
        <w:t xml:space="preserve"> </w:t>
      </w:r>
      <w:r w:rsidRPr="00EE4C8E">
        <w:rPr>
          <w:rFonts w:ascii="Garamond" w:hAnsi="Garamond" w:cs="CIDFont+F1"/>
          <w:sz w:val="24"/>
          <w:szCs w:val="24"/>
          <w:lang w:val="en-IN"/>
        </w:rPr>
        <w:t xml:space="preserve">environment across seven states, including Rajasthan. One of the key objectives of MPV is to introduce </w:t>
      </w:r>
      <w:r>
        <w:rPr>
          <w:rFonts w:ascii="Garamond" w:hAnsi="Garamond" w:cs="CIDFont+F1"/>
          <w:sz w:val="24"/>
          <w:szCs w:val="24"/>
          <w:lang w:val="en-IN"/>
        </w:rPr>
        <w:t>i</w:t>
      </w:r>
      <w:r w:rsidRPr="00EE4C8E">
        <w:rPr>
          <w:rFonts w:ascii="Garamond" w:hAnsi="Garamond" w:cs="CIDFont+F1"/>
          <w:sz w:val="24"/>
          <w:szCs w:val="24"/>
          <w:lang w:val="en-IN"/>
        </w:rPr>
        <w:t xml:space="preserve">njectable </w:t>
      </w:r>
      <w:r>
        <w:rPr>
          <w:rFonts w:ascii="Garamond" w:hAnsi="Garamond" w:cs="CIDFont+F1"/>
          <w:sz w:val="24"/>
          <w:szCs w:val="24"/>
          <w:lang w:val="en-IN"/>
        </w:rPr>
        <w:t>c</w:t>
      </w:r>
      <w:r w:rsidRPr="00EE4C8E">
        <w:rPr>
          <w:rFonts w:ascii="Garamond" w:hAnsi="Garamond" w:cs="CIDFont+F1"/>
          <w:sz w:val="24"/>
          <w:szCs w:val="24"/>
          <w:lang w:val="en-IN"/>
        </w:rPr>
        <w:t>ontraceptives to expand method choices</w:t>
      </w:r>
      <w:r>
        <w:rPr>
          <w:rFonts w:ascii="Garamond" w:hAnsi="Garamond" w:cs="CIDFont+F1"/>
          <w:sz w:val="24"/>
          <w:szCs w:val="24"/>
          <w:lang w:val="en-IN"/>
        </w:rPr>
        <w:t xml:space="preserve">. </w:t>
      </w:r>
      <w:r w:rsidRPr="00EE4C8E">
        <w:rPr>
          <w:rFonts w:ascii="Garamond" w:hAnsi="Garamond" w:cs="CIDFont+F1"/>
          <w:sz w:val="24"/>
          <w:szCs w:val="24"/>
          <w:lang w:val="en-IN"/>
        </w:rPr>
        <w:t xml:space="preserve"> </w:t>
      </w:r>
      <w:r>
        <w:rPr>
          <w:rFonts w:ascii="Garamond" w:hAnsi="Garamond" w:cs="CIDFont+F1"/>
          <w:sz w:val="24"/>
          <w:szCs w:val="24"/>
          <w:lang w:val="en-IN"/>
        </w:rPr>
        <w:t>Strategy 3 activities will include:</w:t>
      </w:r>
    </w:p>
    <w:p w14:paraId="296CD4D7" w14:textId="77777777" w:rsidR="003405B0" w:rsidRDefault="003405B0" w:rsidP="003405B0">
      <w:pPr>
        <w:autoSpaceDE w:val="0"/>
        <w:autoSpaceDN w:val="0"/>
        <w:adjustRightInd w:val="0"/>
        <w:spacing w:line="240" w:lineRule="auto"/>
        <w:jc w:val="both"/>
        <w:rPr>
          <w:rFonts w:ascii="Garamond" w:hAnsi="Garamond" w:cs="CIDFont+F1"/>
          <w:sz w:val="24"/>
          <w:szCs w:val="24"/>
          <w:lang w:val="en-IN"/>
        </w:rPr>
      </w:pPr>
    </w:p>
    <w:p w14:paraId="4F2E12DF" w14:textId="77777777" w:rsidR="003405B0" w:rsidRDefault="003405B0" w:rsidP="003405B0">
      <w:pPr>
        <w:pStyle w:val="ListParagraph"/>
        <w:numPr>
          <w:ilvl w:val="1"/>
          <w:numId w:val="40"/>
        </w:numPr>
        <w:tabs>
          <w:tab w:val="left" w:pos="993"/>
        </w:tabs>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lastRenderedPageBreak/>
        <w:t>Developing capacity building programmes, including mobile-phone based training module for services providers, including frontline workers for providing injectable contraceptive services;</w:t>
      </w:r>
    </w:p>
    <w:p w14:paraId="3596DBE4" w14:textId="77777777" w:rsidR="003405B0" w:rsidRPr="009C2E6D" w:rsidRDefault="003405B0" w:rsidP="003405B0">
      <w:pPr>
        <w:pStyle w:val="ListParagraph"/>
        <w:numPr>
          <w:ilvl w:val="1"/>
          <w:numId w:val="40"/>
        </w:numPr>
        <w:tabs>
          <w:tab w:val="left" w:pos="993"/>
        </w:tabs>
        <w:autoSpaceDE w:val="0"/>
        <w:autoSpaceDN w:val="0"/>
        <w:adjustRightInd w:val="0"/>
        <w:spacing w:line="240" w:lineRule="auto"/>
        <w:jc w:val="both"/>
        <w:rPr>
          <w:rFonts w:ascii="Garamond" w:hAnsi="Garamond" w:cs="CIDFont+F1"/>
          <w:sz w:val="24"/>
          <w:szCs w:val="24"/>
          <w:lang w:val="en-IN"/>
        </w:rPr>
      </w:pPr>
      <w:r>
        <w:rPr>
          <w:rFonts w:ascii="Garamond" w:hAnsi="Garamond" w:cs="CIDFont+F1"/>
          <w:sz w:val="24"/>
          <w:szCs w:val="24"/>
          <w:lang w:val="en-IN"/>
        </w:rPr>
        <w:t>Developing a digitised system for tracking injectable contraceptive users;</w:t>
      </w:r>
    </w:p>
    <w:p w14:paraId="777E7C5D" w14:textId="77777777" w:rsidR="003405B0" w:rsidRPr="00413CB7" w:rsidRDefault="003405B0" w:rsidP="003405B0">
      <w:pPr>
        <w:pStyle w:val="ListParagraph"/>
        <w:numPr>
          <w:ilvl w:val="1"/>
          <w:numId w:val="40"/>
        </w:numPr>
        <w:tabs>
          <w:tab w:val="left" w:pos="993"/>
        </w:tabs>
        <w:autoSpaceDE w:val="0"/>
        <w:autoSpaceDN w:val="0"/>
        <w:adjustRightInd w:val="0"/>
        <w:spacing w:line="240" w:lineRule="auto"/>
        <w:jc w:val="both"/>
        <w:rPr>
          <w:rFonts w:ascii="Garamond" w:hAnsi="Garamond" w:cs="Times New Roman"/>
          <w:sz w:val="24"/>
          <w:szCs w:val="24"/>
          <w:lang w:val="en-IN"/>
        </w:rPr>
      </w:pPr>
      <w:r>
        <w:rPr>
          <w:rFonts w:ascii="Garamond" w:hAnsi="Garamond" w:cs="CIDFont+F1"/>
          <w:sz w:val="24"/>
          <w:szCs w:val="24"/>
          <w:lang w:val="en-IN"/>
        </w:rPr>
        <w:t>Engaging community counsellors to reach out to younger women on a pilot basis with injectable contraceptives; and</w:t>
      </w:r>
    </w:p>
    <w:p w14:paraId="4A75E103" w14:textId="77777777" w:rsidR="003405B0" w:rsidRDefault="003405B0" w:rsidP="003405B0">
      <w:pPr>
        <w:pStyle w:val="ListParagraph"/>
        <w:numPr>
          <w:ilvl w:val="1"/>
          <w:numId w:val="40"/>
        </w:numPr>
        <w:tabs>
          <w:tab w:val="left" w:pos="993"/>
        </w:tabs>
        <w:autoSpaceDE w:val="0"/>
        <w:autoSpaceDN w:val="0"/>
        <w:adjustRightInd w:val="0"/>
        <w:spacing w:line="240" w:lineRule="auto"/>
        <w:jc w:val="both"/>
        <w:rPr>
          <w:rFonts w:ascii="Garamond" w:hAnsi="Garamond"/>
          <w:szCs w:val="24"/>
          <w:lang w:val="en-IN"/>
        </w:rPr>
      </w:pPr>
      <w:r w:rsidRPr="00413CB7">
        <w:rPr>
          <w:rFonts w:ascii="Garamond" w:hAnsi="Garamond" w:cs="CIDFont+F1"/>
          <w:sz w:val="24"/>
          <w:szCs w:val="24"/>
          <w:lang w:val="en-IN"/>
        </w:rPr>
        <w:t>Undertak</w:t>
      </w:r>
      <w:r>
        <w:rPr>
          <w:rFonts w:ascii="Garamond" w:hAnsi="Garamond" w:cs="CIDFont+F1"/>
          <w:sz w:val="24"/>
          <w:szCs w:val="24"/>
          <w:lang w:val="en-IN"/>
        </w:rPr>
        <w:t>ing</w:t>
      </w:r>
      <w:r w:rsidRPr="00413CB7">
        <w:rPr>
          <w:rFonts w:ascii="Garamond" w:hAnsi="Garamond" w:cs="CIDFont+F1"/>
          <w:sz w:val="24"/>
          <w:szCs w:val="24"/>
          <w:lang w:val="en-IN"/>
        </w:rPr>
        <w:t xml:space="preserve"> a pilot </w:t>
      </w:r>
      <w:r>
        <w:rPr>
          <w:rFonts w:ascii="Garamond" w:hAnsi="Garamond" w:cs="CIDFont+F1"/>
          <w:sz w:val="24"/>
          <w:szCs w:val="24"/>
          <w:lang w:val="en-IN"/>
        </w:rPr>
        <w:t xml:space="preserve">study </w:t>
      </w:r>
      <w:r w:rsidRPr="00413CB7">
        <w:rPr>
          <w:rFonts w:ascii="Garamond" w:hAnsi="Garamond" w:cs="CIDFont+F1"/>
          <w:sz w:val="24"/>
          <w:szCs w:val="24"/>
          <w:lang w:val="en-IN"/>
        </w:rPr>
        <w:t xml:space="preserve">to assess the feasibility and user acceptance of self-administration </w:t>
      </w:r>
      <w:r>
        <w:rPr>
          <w:rFonts w:ascii="Garamond" w:hAnsi="Garamond" w:cs="CIDFont+F1"/>
          <w:sz w:val="24"/>
          <w:szCs w:val="24"/>
          <w:lang w:val="en-IN"/>
        </w:rPr>
        <w:t xml:space="preserve">of injectable contraceptive, </w:t>
      </w:r>
      <w:r w:rsidRPr="00413CB7">
        <w:rPr>
          <w:rFonts w:ascii="Garamond" w:hAnsi="Garamond" w:cs="CIDFont+F1"/>
          <w:sz w:val="24"/>
          <w:szCs w:val="24"/>
          <w:lang w:val="en-IN"/>
        </w:rPr>
        <w:t xml:space="preserve">using </w:t>
      </w:r>
      <w:r>
        <w:rPr>
          <w:rFonts w:ascii="Garamond" w:hAnsi="Garamond" w:cs="CIDFont+F1"/>
          <w:sz w:val="24"/>
          <w:szCs w:val="24"/>
          <w:lang w:val="en-IN"/>
        </w:rPr>
        <w:t>subcutaneous administration</w:t>
      </w:r>
      <w:bookmarkStart w:id="11" w:name="_Toc490713165"/>
    </w:p>
    <w:p w14:paraId="27461937" w14:textId="77777777" w:rsidR="003405B0" w:rsidRPr="00FF4171" w:rsidRDefault="003405B0" w:rsidP="003405B0">
      <w:pPr>
        <w:pStyle w:val="Heading1"/>
        <w:rPr>
          <w:rFonts w:ascii="Garamond" w:hAnsi="Garamond"/>
          <w:color w:val="auto"/>
          <w:szCs w:val="24"/>
          <w:lang w:val="en-IN"/>
        </w:rPr>
      </w:pPr>
      <w:r>
        <w:rPr>
          <w:rFonts w:ascii="Garamond" w:hAnsi="Garamond"/>
          <w:color w:val="auto"/>
          <w:szCs w:val="24"/>
          <w:lang w:val="en-IN"/>
        </w:rPr>
        <w:t xml:space="preserve">These activities will be implemented in </w:t>
      </w:r>
      <w:proofErr w:type="spellStart"/>
      <w:r>
        <w:rPr>
          <w:rFonts w:ascii="Garamond" w:hAnsi="Garamond"/>
          <w:color w:val="auto"/>
          <w:szCs w:val="24"/>
          <w:lang w:val="en-IN"/>
        </w:rPr>
        <w:t>Dholpur</w:t>
      </w:r>
      <w:proofErr w:type="spellEnd"/>
      <w:r>
        <w:rPr>
          <w:rFonts w:ascii="Garamond" w:hAnsi="Garamond"/>
          <w:color w:val="auto"/>
          <w:szCs w:val="24"/>
          <w:lang w:val="en-IN"/>
        </w:rPr>
        <w:t xml:space="preserve"> district. </w:t>
      </w:r>
    </w:p>
    <w:p w14:paraId="474226C0" w14:textId="77777777" w:rsidR="003405B0" w:rsidRDefault="003405B0" w:rsidP="003405B0">
      <w:pPr>
        <w:pStyle w:val="Heading1"/>
        <w:spacing w:before="0" w:line="240" w:lineRule="auto"/>
        <w:rPr>
          <w:rFonts w:ascii="Garamond" w:hAnsi="Garamond"/>
          <w:b/>
          <w:i/>
          <w:color w:val="auto"/>
          <w:szCs w:val="24"/>
          <w:lang w:val="en-IN"/>
        </w:rPr>
      </w:pPr>
    </w:p>
    <w:p w14:paraId="4FD57070" w14:textId="77777777" w:rsidR="003405B0" w:rsidRPr="009A0090" w:rsidRDefault="003405B0" w:rsidP="003405B0">
      <w:pPr>
        <w:pStyle w:val="Heading1"/>
        <w:spacing w:before="0" w:line="240" w:lineRule="auto"/>
        <w:jc w:val="both"/>
        <w:rPr>
          <w:rFonts w:ascii="Garamond" w:hAnsi="Garamond"/>
          <w:color w:val="auto"/>
          <w:szCs w:val="24"/>
          <w:lang w:val="en-IN"/>
        </w:rPr>
      </w:pPr>
      <w:r>
        <w:rPr>
          <w:rFonts w:ascii="Garamond" w:hAnsi="Garamond"/>
          <w:b/>
          <w:i/>
          <w:color w:val="auto"/>
          <w:szCs w:val="24"/>
          <w:lang w:val="en-IN"/>
        </w:rPr>
        <w:t xml:space="preserve">Key ethical issues and risks to potential intervention participants: </w:t>
      </w:r>
      <w:r>
        <w:rPr>
          <w:rFonts w:ascii="Garamond" w:hAnsi="Garamond"/>
          <w:color w:val="auto"/>
          <w:szCs w:val="24"/>
          <w:lang w:val="en-IN"/>
        </w:rPr>
        <w:t xml:space="preserve">The intervention seeks to identify workable solutions for selected critical issues that impinge on adolescent health and development situation in India, including limited school completion among girls, lack of awareness of sexual and reproductive matters, limited agency, stereotypical gender role attitudes and limited access to health services. If proven successful, adolescents in the project settings are likely to benefit from the intervention and the lessons learned from the implementation processes will be useful for modifying adolescent programming in India Even so, we note that intervention can pose some risks to adolescents. For example, the intervention activities may question social norms that undervalue girls’ education and their empowerment and that condemn egalitarian relationships between girls and boys; those who continue to adhere to the stereotypical attitudes can react negatively to adolescents who participate in the intervention. Furthermore, intervention activities can raise adolescent girls’ educational aspirations and failure, if any, of the educational system and their families to meet those aspirations can create stressful situation for adolescents in intervention settings. Another risk could be a breach of confidentiality and/or loss of privacy for adolescents who access services from the </w:t>
      </w:r>
      <w:proofErr w:type="spellStart"/>
      <w:r>
        <w:rPr>
          <w:rFonts w:ascii="Garamond" w:hAnsi="Garamond"/>
          <w:color w:val="auto"/>
          <w:szCs w:val="24"/>
          <w:lang w:val="en-IN"/>
        </w:rPr>
        <w:t>Ujala</w:t>
      </w:r>
      <w:proofErr w:type="spellEnd"/>
      <w:r>
        <w:rPr>
          <w:rFonts w:ascii="Garamond" w:hAnsi="Garamond"/>
          <w:color w:val="auto"/>
          <w:szCs w:val="24"/>
          <w:lang w:val="en-IN"/>
        </w:rPr>
        <w:t xml:space="preserve"> clinics and/or helpline services.</w:t>
      </w:r>
    </w:p>
    <w:p w14:paraId="4A47469D" w14:textId="77777777" w:rsidR="003405B0" w:rsidRDefault="003405B0" w:rsidP="003405B0">
      <w:pPr>
        <w:pStyle w:val="Heading1"/>
        <w:spacing w:before="0" w:line="240" w:lineRule="auto"/>
        <w:jc w:val="both"/>
        <w:rPr>
          <w:rFonts w:ascii="Garamond" w:hAnsi="Garamond"/>
          <w:b/>
          <w:i/>
          <w:color w:val="auto"/>
          <w:szCs w:val="24"/>
          <w:lang w:val="en-IN"/>
        </w:rPr>
      </w:pPr>
    </w:p>
    <w:p w14:paraId="2B6CCB47" w14:textId="6575FC71" w:rsidR="003405B0" w:rsidRDefault="003405B0" w:rsidP="003405B0">
      <w:pPr>
        <w:pStyle w:val="Heading1"/>
        <w:spacing w:before="0" w:line="240" w:lineRule="auto"/>
        <w:jc w:val="both"/>
      </w:pPr>
      <w:r w:rsidRPr="00FF4171">
        <w:rPr>
          <w:rFonts w:ascii="Garamond" w:hAnsi="Garamond"/>
          <w:b/>
          <w:i/>
          <w:color w:val="auto"/>
          <w:szCs w:val="24"/>
          <w:lang w:val="en-IN"/>
        </w:rPr>
        <w:t>IRB approval for the intervention protocol:</w:t>
      </w:r>
      <w:r>
        <w:rPr>
          <w:rFonts w:ascii="Garamond" w:hAnsi="Garamond"/>
          <w:b/>
          <w:i/>
          <w:color w:val="auto"/>
          <w:szCs w:val="24"/>
          <w:lang w:val="en-IN"/>
        </w:rPr>
        <w:t xml:space="preserve"> </w:t>
      </w:r>
      <w:r w:rsidRPr="00D41115">
        <w:rPr>
          <w:rFonts w:ascii="Garamond" w:hAnsi="Garamond"/>
          <w:color w:val="auto"/>
          <w:szCs w:val="24"/>
          <w:lang w:val="en-IN"/>
        </w:rPr>
        <w:t>The intervention protocol has not yet been submitted for ethical review by the implementing partners.</w:t>
      </w:r>
      <w:r>
        <w:rPr>
          <w:rFonts w:ascii="Garamond" w:hAnsi="Garamond"/>
          <w:color w:val="auto"/>
          <w:szCs w:val="24"/>
          <w:lang w:val="en-IN"/>
        </w:rPr>
        <w:t xml:space="preserve"> </w:t>
      </w:r>
      <w:r w:rsidRPr="00614624">
        <w:rPr>
          <w:rFonts w:ascii="Garamond" w:hAnsi="Garamond"/>
          <w:color w:val="auto"/>
          <w:szCs w:val="24"/>
          <w:lang w:val="en-IN"/>
        </w:rPr>
        <w:t xml:space="preserve">It may be noted that </w:t>
      </w:r>
      <w:proofErr w:type="spellStart"/>
      <w:r w:rsidRPr="00614624">
        <w:rPr>
          <w:rFonts w:ascii="Garamond" w:hAnsi="Garamond"/>
          <w:color w:val="auto"/>
          <w:szCs w:val="24"/>
          <w:lang w:val="en-IN"/>
        </w:rPr>
        <w:t>alth</w:t>
      </w:r>
      <w:r w:rsidRPr="00614624">
        <w:rPr>
          <w:rFonts w:ascii="Garamond" w:hAnsi="Garamond"/>
          <w:color w:val="auto"/>
        </w:rPr>
        <w:t>ough</w:t>
      </w:r>
      <w:proofErr w:type="spellEnd"/>
      <w:r w:rsidRPr="00614624">
        <w:rPr>
          <w:rFonts w:ascii="Garamond" w:hAnsi="Garamond"/>
          <w:color w:val="auto"/>
        </w:rPr>
        <w:t xml:space="preserve"> the Council is evaluating the intervention, we do not have jurisdiction per se over the intervention and ethical responsibility for intervention activities rests with IPE Global and its partners.</w:t>
      </w:r>
      <w:r>
        <w:rPr>
          <w:rFonts w:ascii="Garamond" w:hAnsi="Garamond"/>
          <w:color w:val="auto"/>
        </w:rPr>
        <w:t xml:space="preserve"> </w:t>
      </w:r>
      <w:bookmarkStart w:id="12" w:name="_Hlk527448530"/>
      <w:r>
        <w:rPr>
          <w:rFonts w:ascii="Garamond" w:hAnsi="Garamond"/>
          <w:color w:val="auto"/>
        </w:rPr>
        <w:t>However, the Council staff will sensitize the implementing team, IPE Global and its partners about the risks mentioned above and the importance of putting in place necessary redressal mechanism</w:t>
      </w:r>
      <w:r w:rsidR="00F8618C">
        <w:rPr>
          <w:rFonts w:ascii="Garamond" w:hAnsi="Garamond"/>
          <w:color w:val="auto"/>
        </w:rPr>
        <w:t>s as well as</w:t>
      </w:r>
      <w:r>
        <w:rPr>
          <w:rFonts w:ascii="Garamond" w:hAnsi="Garamond"/>
          <w:color w:val="auto"/>
        </w:rPr>
        <w:t xml:space="preserve"> measures to maintain the confidentiality of clients seeking services from the UJALA clinics in the intervention sites. </w:t>
      </w:r>
    </w:p>
    <w:bookmarkEnd w:id="12"/>
    <w:p w14:paraId="07BF3F42" w14:textId="77777777" w:rsidR="003405B0" w:rsidRDefault="003405B0" w:rsidP="003405B0">
      <w:pPr>
        <w:pStyle w:val="Heading1"/>
        <w:spacing w:before="0" w:line="240" w:lineRule="auto"/>
        <w:jc w:val="both"/>
        <w:rPr>
          <w:rFonts w:ascii="Garamond" w:hAnsi="Garamond"/>
          <w:b/>
          <w:color w:val="auto"/>
          <w:szCs w:val="24"/>
          <w:lang w:val="en-IN"/>
        </w:rPr>
      </w:pPr>
    </w:p>
    <w:p w14:paraId="4EEA7FFF" w14:textId="77777777" w:rsidR="003405B0" w:rsidRPr="005E4B5D" w:rsidRDefault="003405B0" w:rsidP="003405B0">
      <w:pPr>
        <w:pStyle w:val="Heading1"/>
        <w:spacing w:before="0" w:line="240" w:lineRule="auto"/>
        <w:jc w:val="both"/>
        <w:rPr>
          <w:rFonts w:ascii="Garamond" w:hAnsi="Garamond"/>
          <w:b/>
          <w:color w:val="auto"/>
          <w:sz w:val="28"/>
          <w:szCs w:val="24"/>
          <w:lang w:val="en-IN"/>
        </w:rPr>
      </w:pPr>
      <w:r w:rsidRPr="005E4B5D">
        <w:rPr>
          <w:rFonts w:ascii="Garamond" w:hAnsi="Garamond"/>
          <w:b/>
          <w:color w:val="auto"/>
          <w:sz w:val="28"/>
          <w:szCs w:val="24"/>
          <w:lang w:val="en-IN"/>
        </w:rPr>
        <w:t>Study Goals/Objectives</w:t>
      </w:r>
      <w:bookmarkEnd w:id="11"/>
    </w:p>
    <w:p w14:paraId="153D3C3F" w14:textId="77777777" w:rsidR="003405B0" w:rsidRPr="005E4B5D" w:rsidRDefault="003405B0" w:rsidP="003405B0">
      <w:pPr>
        <w:rPr>
          <w:lang w:val="en-IN"/>
        </w:rPr>
      </w:pPr>
    </w:p>
    <w:p w14:paraId="693CF1DC" w14:textId="77777777" w:rsidR="003405B0" w:rsidRDefault="003405B0" w:rsidP="003405B0">
      <w:pPr>
        <w:spacing w:line="240" w:lineRule="auto"/>
        <w:jc w:val="both"/>
        <w:rPr>
          <w:rFonts w:ascii="Garamond" w:hAnsi="Garamond" w:cs="Times New Roman"/>
          <w:sz w:val="24"/>
          <w:szCs w:val="24"/>
        </w:rPr>
      </w:pPr>
      <w:r>
        <w:rPr>
          <w:rFonts w:ascii="Garamond" w:hAnsi="Garamond" w:cs="Times New Roman"/>
          <w:sz w:val="24"/>
          <w:szCs w:val="24"/>
        </w:rPr>
        <w:t xml:space="preserve">The goal of the study is to </w:t>
      </w:r>
      <w:r w:rsidRPr="00A061B5">
        <w:rPr>
          <w:rFonts w:ascii="Garamond" w:hAnsi="Garamond" w:cs="Times New Roman"/>
          <w:sz w:val="24"/>
          <w:szCs w:val="24"/>
        </w:rPr>
        <w:t>examine whether, how, and for whom UDAAN has an effect.  Specifically, we seek to examine</w:t>
      </w:r>
      <w:r>
        <w:rPr>
          <w:rFonts w:ascii="Garamond" w:hAnsi="Garamond" w:cs="Times New Roman"/>
          <w:sz w:val="24"/>
          <w:szCs w:val="24"/>
        </w:rPr>
        <w:t xml:space="preserve"> t</w:t>
      </w:r>
      <w:r w:rsidRPr="00A061B5">
        <w:rPr>
          <w:rFonts w:ascii="Garamond" w:hAnsi="Garamond" w:cs="Times New Roman"/>
          <w:sz w:val="24"/>
          <w:szCs w:val="24"/>
        </w:rPr>
        <w:t xml:space="preserve">he effect of </w:t>
      </w:r>
      <w:r>
        <w:rPr>
          <w:rFonts w:ascii="Garamond" w:hAnsi="Garamond" w:cs="Times New Roman"/>
          <w:sz w:val="24"/>
          <w:szCs w:val="24"/>
        </w:rPr>
        <w:t>UDAAN</w:t>
      </w:r>
      <w:r w:rsidRPr="00A061B5">
        <w:rPr>
          <w:rFonts w:ascii="Garamond" w:hAnsi="Garamond" w:cs="Times New Roman"/>
          <w:sz w:val="24"/>
          <w:szCs w:val="24"/>
        </w:rPr>
        <w:t xml:space="preserve"> </w:t>
      </w:r>
      <w:proofErr w:type="spellStart"/>
      <w:r w:rsidRPr="00A061B5">
        <w:rPr>
          <w:rFonts w:ascii="Garamond" w:hAnsi="Garamond" w:cs="Times New Roman"/>
          <w:sz w:val="24"/>
          <w:szCs w:val="24"/>
        </w:rPr>
        <w:t>programme</w:t>
      </w:r>
      <w:proofErr w:type="spellEnd"/>
      <w:r w:rsidRPr="00A061B5">
        <w:rPr>
          <w:rFonts w:ascii="Garamond" w:hAnsi="Garamond" w:cs="Times New Roman"/>
          <w:sz w:val="24"/>
          <w:szCs w:val="24"/>
        </w:rPr>
        <w:t xml:space="preserve"> strategies on </w:t>
      </w:r>
      <w:r>
        <w:rPr>
          <w:rFonts w:ascii="Garamond" w:hAnsi="Garamond" w:cs="Times New Roman"/>
          <w:sz w:val="24"/>
          <w:szCs w:val="24"/>
        </w:rPr>
        <w:t>girls’</w:t>
      </w:r>
      <w:r w:rsidRPr="00A061B5">
        <w:rPr>
          <w:rFonts w:ascii="Garamond" w:hAnsi="Garamond" w:cs="Times New Roman"/>
          <w:sz w:val="24"/>
          <w:szCs w:val="24"/>
        </w:rPr>
        <w:t xml:space="preserve"> secondary school enrolment and retention, </w:t>
      </w:r>
      <w:r>
        <w:rPr>
          <w:rFonts w:ascii="Garamond" w:hAnsi="Garamond" w:cs="Times New Roman"/>
          <w:sz w:val="24"/>
          <w:szCs w:val="24"/>
        </w:rPr>
        <w:t xml:space="preserve">unmarried adolescents’ </w:t>
      </w:r>
      <w:r w:rsidRPr="00A061B5">
        <w:rPr>
          <w:rFonts w:ascii="Garamond" w:hAnsi="Garamond" w:cs="Times New Roman"/>
          <w:sz w:val="24"/>
          <w:szCs w:val="24"/>
        </w:rPr>
        <w:t>sexual and reproductive health (SRH) knowledge, attitudes and practices, and modern contraceptive prevalence rate</w:t>
      </w:r>
      <w:r>
        <w:rPr>
          <w:rFonts w:ascii="Garamond" w:hAnsi="Garamond" w:cs="Times New Roman"/>
          <w:sz w:val="24"/>
          <w:szCs w:val="24"/>
        </w:rPr>
        <w:t xml:space="preserve"> and method-mix used among young women. </w:t>
      </w:r>
      <w:bookmarkStart w:id="13" w:name="_Toc490713166"/>
    </w:p>
    <w:p w14:paraId="62176EDE" w14:textId="77777777" w:rsidR="003405B0" w:rsidRDefault="003405B0" w:rsidP="003405B0">
      <w:pPr>
        <w:rPr>
          <w:rFonts w:ascii="Garamond" w:hAnsi="Garamond"/>
          <w:b/>
          <w:szCs w:val="24"/>
          <w:lang w:val="en-IN"/>
        </w:rPr>
      </w:pPr>
    </w:p>
    <w:bookmarkEnd w:id="13"/>
    <w:p w14:paraId="380534B5" w14:textId="77777777" w:rsidR="003405B0" w:rsidRDefault="003405B0" w:rsidP="003405B0">
      <w:pPr>
        <w:rPr>
          <w:rFonts w:ascii="Garamond" w:hAnsi="Garamond"/>
          <w:b/>
          <w:sz w:val="24"/>
          <w:szCs w:val="24"/>
          <w:lang w:val="en-IN"/>
        </w:rPr>
        <w:sectPr w:rsidR="003405B0" w:rsidSect="003405B0">
          <w:footerReference w:type="default" r:id="rId11"/>
          <w:pgSz w:w="12240" w:h="15840"/>
          <w:pgMar w:top="1440" w:right="1440" w:bottom="1440" w:left="1440" w:header="720" w:footer="720" w:gutter="0"/>
          <w:cols w:space="720"/>
          <w:docGrid w:linePitch="360"/>
        </w:sectPr>
      </w:pPr>
    </w:p>
    <w:tbl>
      <w:tblPr>
        <w:tblStyle w:val="TableGrid"/>
        <w:tblpPr w:leftFromText="180" w:rightFromText="180" w:vertAnchor="page" w:horzAnchor="margin" w:tblpX="-545" w:tblpY="1109"/>
        <w:tblW w:w="4344" w:type="pct"/>
        <w:tblLayout w:type="fixed"/>
        <w:tblLook w:val="04A0" w:firstRow="1" w:lastRow="0" w:firstColumn="1" w:lastColumn="0" w:noHBand="0" w:noVBand="1"/>
      </w:tblPr>
      <w:tblGrid>
        <w:gridCol w:w="1808"/>
        <w:gridCol w:w="2576"/>
        <w:gridCol w:w="3212"/>
        <w:gridCol w:w="3851"/>
      </w:tblGrid>
      <w:tr w:rsidR="008133D9" w:rsidRPr="00A04362" w14:paraId="1327AD3D" w14:textId="77777777" w:rsidTr="008133D9">
        <w:trPr>
          <w:trHeight w:val="563"/>
        </w:trPr>
        <w:tc>
          <w:tcPr>
            <w:tcW w:w="790" w:type="pct"/>
            <w:shd w:val="clear" w:color="auto" w:fill="D9D9D9" w:themeFill="background1" w:themeFillShade="D9"/>
          </w:tcPr>
          <w:p w14:paraId="20725405" w14:textId="37B2EA18" w:rsidR="008133D9" w:rsidRPr="00553F52" w:rsidRDefault="008133D9" w:rsidP="008133D9">
            <w:pPr>
              <w:rPr>
                <w:rFonts w:ascii="Garamond" w:hAnsi="Garamond"/>
                <w:b/>
                <w:sz w:val="24"/>
                <w:szCs w:val="24"/>
                <w:lang w:val="en-IN"/>
              </w:rPr>
            </w:pPr>
            <w:bookmarkStart w:id="14" w:name="_Hlk526516031"/>
            <w:r>
              <w:rPr>
                <w:rFonts w:ascii="Garamond" w:hAnsi="Garamond"/>
                <w:b/>
                <w:sz w:val="24"/>
                <w:szCs w:val="24"/>
                <w:lang w:val="en-IN"/>
              </w:rPr>
              <w:lastRenderedPageBreak/>
              <w:t>Overview table</w:t>
            </w:r>
          </w:p>
        </w:tc>
        <w:tc>
          <w:tcPr>
            <w:tcW w:w="4210" w:type="pct"/>
            <w:gridSpan w:val="3"/>
          </w:tcPr>
          <w:p w14:paraId="462027E4" w14:textId="77777777" w:rsidR="008133D9" w:rsidRDefault="008133D9" w:rsidP="008133D9">
            <w:pPr>
              <w:jc w:val="center"/>
              <w:rPr>
                <w:rFonts w:ascii="Garamond" w:hAnsi="Garamond"/>
                <w:b/>
                <w:bCs/>
                <w:color w:val="365F91" w:themeColor="accent1" w:themeShade="BF"/>
                <w:sz w:val="32"/>
                <w:szCs w:val="24"/>
                <w:lang w:val="en-IN"/>
              </w:rPr>
            </w:pPr>
          </w:p>
          <w:p w14:paraId="7D85DACC" w14:textId="5AA73D3A" w:rsidR="008133D9" w:rsidRPr="00B23358" w:rsidRDefault="008133D9" w:rsidP="008133D9">
            <w:pPr>
              <w:jc w:val="center"/>
              <w:rPr>
                <w:rFonts w:ascii="Garamond" w:hAnsi="Garamond" w:cs="Times New Roman"/>
                <w:lang w:val="en-IN"/>
              </w:rPr>
            </w:pPr>
            <w:r w:rsidRPr="00553F52">
              <w:rPr>
                <w:rFonts w:ascii="Garamond" w:hAnsi="Garamond"/>
                <w:b/>
                <w:bCs/>
                <w:color w:val="365F91" w:themeColor="accent1" w:themeShade="BF"/>
                <w:sz w:val="32"/>
                <w:szCs w:val="24"/>
                <w:lang w:val="en-IN"/>
              </w:rPr>
              <w:t>Data Gathering Activities</w:t>
            </w:r>
          </w:p>
        </w:tc>
      </w:tr>
      <w:tr w:rsidR="008133D9" w:rsidRPr="00A04362" w14:paraId="730A1A0C" w14:textId="77777777" w:rsidTr="008133D9">
        <w:trPr>
          <w:trHeight w:val="563"/>
        </w:trPr>
        <w:tc>
          <w:tcPr>
            <w:tcW w:w="790" w:type="pct"/>
            <w:shd w:val="clear" w:color="auto" w:fill="D9D9D9" w:themeFill="background1" w:themeFillShade="D9"/>
            <w:hideMark/>
          </w:tcPr>
          <w:p w14:paraId="3AD61A7F" w14:textId="77777777" w:rsidR="008133D9" w:rsidRPr="00553F52" w:rsidRDefault="008133D9" w:rsidP="008133D9">
            <w:pPr>
              <w:rPr>
                <w:rFonts w:ascii="Garamond" w:hAnsi="Garamond"/>
                <w:b/>
                <w:sz w:val="24"/>
                <w:szCs w:val="24"/>
                <w:lang w:val="en-IN"/>
              </w:rPr>
            </w:pPr>
            <w:r w:rsidRPr="00553F52">
              <w:rPr>
                <w:rFonts w:ascii="Garamond" w:hAnsi="Garamond"/>
                <w:b/>
                <w:sz w:val="24"/>
                <w:szCs w:val="24"/>
                <w:lang w:val="en-IN"/>
              </w:rPr>
              <w:t>Activity number</w:t>
            </w:r>
          </w:p>
        </w:tc>
        <w:tc>
          <w:tcPr>
            <w:tcW w:w="1125" w:type="pct"/>
            <w:hideMark/>
          </w:tcPr>
          <w:p w14:paraId="21051C1B" w14:textId="77777777" w:rsidR="008133D9" w:rsidRPr="00B23358" w:rsidRDefault="008133D9" w:rsidP="008133D9">
            <w:pPr>
              <w:rPr>
                <w:rFonts w:ascii="Garamond" w:hAnsi="Garamond" w:cs="Times New Roman"/>
                <w:u w:val="single"/>
                <w:lang w:val="en-IN"/>
              </w:rPr>
            </w:pPr>
            <w:r w:rsidRPr="00B23358">
              <w:rPr>
                <w:rFonts w:ascii="Garamond" w:hAnsi="Garamond" w:cs="Times New Roman"/>
                <w:u w:val="single"/>
                <w:lang w:val="en-IN"/>
              </w:rPr>
              <w:t>Activity</w:t>
            </w:r>
            <w:r>
              <w:rPr>
                <w:rFonts w:ascii="Garamond" w:hAnsi="Garamond" w:cs="Times New Roman"/>
                <w:u w:val="single"/>
                <w:lang w:val="en-IN"/>
              </w:rPr>
              <w:t xml:space="preserve"> 1</w:t>
            </w:r>
            <w:r w:rsidRPr="00B23358">
              <w:rPr>
                <w:rFonts w:ascii="Garamond" w:hAnsi="Garamond" w:cs="Times New Roman"/>
                <w:u w:val="single"/>
                <w:lang w:val="en-IN"/>
              </w:rPr>
              <w:t xml:space="preserve">: </w:t>
            </w:r>
          </w:p>
          <w:p w14:paraId="5C140223"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Survey of unmarried girls and boys in ages 1</w:t>
            </w:r>
            <w:r>
              <w:rPr>
                <w:rFonts w:ascii="Garamond" w:hAnsi="Garamond" w:cs="Times New Roman"/>
                <w:lang w:val="en-IN"/>
              </w:rPr>
              <w:t>5</w:t>
            </w:r>
            <w:r w:rsidRPr="00B23358">
              <w:rPr>
                <w:rFonts w:ascii="Garamond" w:hAnsi="Garamond" w:cs="Times New Roman"/>
                <w:lang w:val="en-IN"/>
              </w:rPr>
              <w:t>-1</w:t>
            </w:r>
            <w:r>
              <w:rPr>
                <w:rFonts w:ascii="Garamond" w:hAnsi="Garamond" w:cs="Times New Roman"/>
                <w:lang w:val="en-IN"/>
              </w:rPr>
              <w:t>9</w:t>
            </w:r>
            <w:r w:rsidRPr="00B23358">
              <w:rPr>
                <w:rFonts w:ascii="Garamond" w:hAnsi="Garamond" w:cs="Times New Roman"/>
                <w:lang w:val="en-IN"/>
              </w:rPr>
              <w:t xml:space="preserve">, baseline and </w:t>
            </w:r>
            <w:proofErr w:type="spellStart"/>
            <w:r w:rsidRPr="00B23358">
              <w:rPr>
                <w:rFonts w:ascii="Garamond" w:hAnsi="Garamond" w:cs="Times New Roman"/>
                <w:lang w:val="en-IN"/>
              </w:rPr>
              <w:t>endline</w:t>
            </w:r>
            <w:proofErr w:type="spellEnd"/>
          </w:p>
        </w:tc>
        <w:tc>
          <w:tcPr>
            <w:tcW w:w="1403" w:type="pct"/>
          </w:tcPr>
          <w:p w14:paraId="06A2D9C0" w14:textId="77777777" w:rsidR="008133D9" w:rsidRPr="00B23358" w:rsidRDefault="008133D9" w:rsidP="008133D9">
            <w:pPr>
              <w:rPr>
                <w:rFonts w:ascii="Garamond" w:hAnsi="Garamond" w:cs="Times New Roman"/>
                <w:lang w:val="en-IN"/>
              </w:rPr>
            </w:pPr>
            <w:r w:rsidRPr="00B23358">
              <w:rPr>
                <w:rFonts w:ascii="Garamond" w:hAnsi="Garamond" w:cs="Times New Roman"/>
                <w:u w:val="single"/>
                <w:lang w:val="en-IN"/>
              </w:rPr>
              <w:t>Activity</w:t>
            </w:r>
            <w:r>
              <w:rPr>
                <w:rFonts w:ascii="Garamond" w:hAnsi="Garamond" w:cs="Times New Roman"/>
                <w:u w:val="single"/>
                <w:lang w:val="en-IN"/>
              </w:rPr>
              <w:t xml:space="preserve"> 2</w:t>
            </w:r>
            <w:r w:rsidRPr="00B23358">
              <w:rPr>
                <w:rFonts w:ascii="Garamond" w:hAnsi="Garamond" w:cs="Times New Roman"/>
                <w:u w:val="single"/>
                <w:lang w:val="en-IN"/>
              </w:rPr>
              <w:t>:</w:t>
            </w:r>
            <w:r w:rsidRPr="00B23358">
              <w:rPr>
                <w:rFonts w:ascii="Garamond" w:hAnsi="Garamond" w:cs="Times New Roman"/>
                <w:lang w:val="en-IN"/>
              </w:rPr>
              <w:t xml:space="preserve"> </w:t>
            </w:r>
          </w:p>
          <w:p w14:paraId="308856D8"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Mystery client visits to </w:t>
            </w: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w:t>
            </w:r>
          </w:p>
        </w:tc>
        <w:tc>
          <w:tcPr>
            <w:tcW w:w="1682" w:type="pct"/>
          </w:tcPr>
          <w:p w14:paraId="797869DE" w14:textId="77777777" w:rsidR="008133D9" w:rsidRPr="00F10289" w:rsidRDefault="008133D9" w:rsidP="008133D9">
            <w:pPr>
              <w:rPr>
                <w:rFonts w:ascii="Garamond" w:hAnsi="Garamond" w:cs="Times New Roman"/>
                <w:u w:val="single"/>
                <w:lang w:val="en-IN"/>
              </w:rPr>
            </w:pPr>
            <w:r w:rsidRPr="00F10289">
              <w:rPr>
                <w:rFonts w:ascii="Garamond" w:hAnsi="Garamond" w:cs="Times New Roman"/>
                <w:u w:val="single"/>
                <w:lang w:val="en-IN"/>
              </w:rPr>
              <w:t>Activity 3:</w:t>
            </w:r>
          </w:p>
          <w:p w14:paraId="1B825BD7"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In-depth interviews with </w:t>
            </w: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counsellors</w:t>
            </w:r>
          </w:p>
        </w:tc>
      </w:tr>
      <w:tr w:rsidR="008133D9" w:rsidRPr="00A04362" w14:paraId="3C19F025" w14:textId="77777777" w:rsidTr="008133D9">
        <w:trPr>
          <w:trHeight w:val="563"/>
        </w:trPr>
        <w:tc>
          <w:tcPr>
            <w:tcW w:w="790" w:type="pct"/>
            <w:shd w:val="clear" w:color="auto" w:fill="D9D9D9" w:themeFill="background1" w:themeFillShade="D9"/>
            <w:hideMark/>
          </w:tcPr>
          <w:p w14:paraId="6596417B"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 xml:space="preserve">Study population </w:t>
            </w:r>
          </w:p>
        </w:tc>
        <w:tc>
          <w:tcPr>
            <w:tcW w:w="1125" w:type="pct"/>
            <w:hideMark/>
          </w:tcPr>
          <w:p w14:paraId="60DA001A"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Unmarried adolescent girls and boys (1</w:t>
            </w:r>
            <w:r>
              <w:rPr>
                <w:rFonts w:ascii="Garamond" w:hAnsi="Garamond" w:cs="Times New Roman"/>
                <w:lang w:val="en-IN"/>
              </w:rPr>
              <w:t>5</w:t>
            </w:r>
            <w:r w:rsidRPr="00B23358">
              <w:rPr>
                <w:rFonts w:ascii="Garamond" w:hAnsi="Garamond" w:cs="Times New Roman"/>
                <w:lang w:val="en-IN"/>
              </w:rPr>
              <w:t>-1</w:t>
            </w:r>
            <w:r>
              <w:rPr>
                <w:rFonts w:ascii="Garamond" w:hAnsi="Garamond" w:cs="Times New Roman"/>
                <w:lang w:val="en-IN"/>
              </w:rPr>
              <w:t>9</w:t>
            </w:r>
            <w:r w:rsidRPr="00B23358">
              <w:rPr>
                <w:rFonts w:ascii="Garamond" w:hAnsi="Garamond" w:cs="Times New Roman"/>
                <w:lang w:val="en-IN"/>
              </w:rPr>
              <w:t xml:space="preserve"> years) </w:t>
            </w:r>
            <w:r>
              <w:rPr>
                <w:rFonts w:ascii="Garamond" w:hAnsi="Garamond" w:cs="Times New Roman"/>
                <w:lang w:val="en-IN"/>
              </w:rPr>
              <w:t>enrolled in Grades 9-12 in</w:t>
            </w:r>
            <w:del w:id="15" w:author="Radhika Dayal" w:date="2018-10-17T12:48:00Z">
              <w:r w:rsidDel="00843CA3">
                <w:rPr>
                  <w:rFonts w:ascii="Garamond" w:hAnsi="Garamond" w:cs="Times New Roman"/>
                  <w:lang w:val="en-IN"/>
                </w:rPr>
                <w:delText xml:space="preserve"> </w:delText>
              </w:r>
            </w:del>
            <w:r>
              <w:rPr>
                <w:rFonts w:ascii="Garamond" w:hAnsi="Garamond" w:cs="Times New Roman"/>
              </w:rPr>
              <w:t xml:space="preserve"> selected government run/aided secondary and senior secondary schools  </w:t>
            </w:r>
          </w:p>
        </w:tc>
        <w:tc>
          <w:tcPr>
            <w:tcW w:w="1403" w:type="pct"/>
          </w:tcPr>
          <w:p w14:paraId="2642C20F" w14:textId="77777777" w:rsidR="008133D9" w:rsidRPr="00B23358" w:rsidRDefault="008133D9" w:rsidP="008133D9">
            <w:pPr>
              <w:rPr>
                <w:rFonts w:ascii="Garamond" w:hAnsi="Garamond" w:cs="Times New Roman"/>
                <w:lang w:val="en-IN"/>
              </w:rPr>
            </w:pP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counsellors </w:t>
            </w:r>
          </w:p>
        </w:tc>
        <w:tc>
          <w:tcPr>
            <w:tcW w:w="1682" w:type="pct"/>
          </w:tcPr>
          <w:p w14:paraId="6A1B8067" w14:textId="77777777" w:rsidR="008133D9" w:rsidRPr="00B23358" w:rsidRDefault="008133D9" w:rsidP="008133D9">
            <w:pPr>
              <w:rPr>
                <w:rFonts w:ascii="Garamond" w:hAnsi="Garamond" w:cs="Times New Roman"/>
                <w:lang w:val="en-IN"/>
              </w:rPr>
            </w:pP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counsellors</w:t>
            </w:r>
          </w:p>
        </w:tc>
      </w:tr>
      <w:tr w:rsidR="008133D9" w:rsidRPr="00A04362" w14:paraId="44A051E5" w14:textId="77777777" w:rsidTr="008133D9">
        <w:trPr>
          <w:trHeight w:val="472"/>
        </w:trPr>
        <w:tc>
          <w:tcPr>
            <w:tcW w:w="790" w:type="pct"/>
            <w:shd w:val="clear" w:color="auto" w:fill="D9D9D9" w:themeFill="background1" w:themeFillShade="D9"/>
            <w:hideMark/>
          </w:tcPr>
          <w:p w14:paraId="4A1E9787"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 xml:space="preserve">Sample size </w:t>
            </w:r>
          </w:p>
        </w:tc>
        <w:tc>
          <w:tcPr>
            <w:tcW w:w="1125" w:type="pct"/>
            <w:hideMark/>
          </w:tcPr>
          <w:p w14:paraId="7AAFCC16" w14:textId="77777777" w:rsidR="008133D9" w:rsidRPr="00B23358" w:rsidRDefault="008133D9" w:rsidP="008133D9">
            <w:pPr>
              <w:rPr>
                <w:rFonts w:ascii="Garamond" w:hAnsi="Garamond" w:cs="Times New Roman"/>
              </w:rPr>
            </w:pPr>
            <w:r>
              <w:rPr>
                <w:rFonts w:ascii="Garamond" w:hAnsi="Garamond" w:cs="Times New Roman"/>
              </w:rPr>
              <w:t>600</w:t>
            </w:r>
            <w:r w:rsidRPr="00B23358">
              <w:rPr>
                <w:rFonts w:ascii="Garamond" w:hAnsi="Garamond" w:cs="Times New Roman"/>
              </w:rPr>
              <w:t xml:space="preserve"> unmarried girls and </w:t>
            </w:r>
            <w:r>
              <w:rPr>
                <w:rFonts w:ascii="Garamond" w:hAnsi="Garamond" w:cs="Times New Roman"/>
              </w:rPr>
              <w:t>500</w:t>
            </w:r>
            <w:r w:rsidRPr="00B23358">
              <w:rPr>
                <w:rFonts w:ascii="Garamond" w:hAnsi="Garamond" w:cs="Times New Roman"/>
              </w:rPr>
              <w:t xml:space="preserve"> unmarried boys </w:t>
            </w:r>
            <w:r>
              <w:rPr>
                <w:rFonts w:ascii="Garamond" w:hAnsi="Garamond" w:cs="Times New Roman"/>
              </w:rPr>
              <w:t xml:space="preserve">from 20 schools </w:t>
            </w:r>
            <w:r w:rsidRPr="00B23358">
              <w:rPr>
                <w:rFonts w:ascii="Garamond" w:hAnsi="Garamond" w:cs="Times New Roman"/>
              </w:rPr>
              <w:t>equally divided between intervention</w:t>
            </w:r>
            <w:r>
              <w:rPr>
                <w:rFonts w:ascii="Garamond" w:hAnsi="Garamond" w:cs="Times New Roman"/>
              </w:rPr>
              <w:t xml:space="preserve"> </w:t>
            </w:r>
            <w:r w:rsidRPr="00B23358">
              <w:rPr>
                <w:rFonts w:ascii="Garamond" w:hAnsi="Garamond" w:cs="Times New Roman"/>
              </w:rPr>
              <w:t>and comparison arms</w:t>
            </w:r>
          </w:p>
          <w:p w14:paraId="4535638D" w14:textId="77777777" w:rsidR="008133D9" w:rsidRPr="00B23358" w:rsidRDefault="008133D9" w:rsidP="008133D9">
            <w:pPr>
              <w:rPr>
                <w:rFonts w:ascii="Garamond" w:hAnsi="Garamond" w:cs="Times New Roman"/>
                <w:lang w:val="en-IN"/>
              </w:rPr>
            </w:pPr>
          </w:p>
        </w:tc>
        <w:tc>
          <w:tcPr>
            <w:tcW w:w="1403" w:type="pct"/>
          </w:tcPr>
          <w:p w14:paraId="2C38DFEE" w14:textId="77777777" w:rsidR="008133D9" w:rsidRPr="00B23358" w:rsidRDefault="008133D9" w:rsidP="008133D9">
            <w:pPr>
              <w:rPr>
                <w:rFonts w:ascii="Garamond" w:hAnsi="Garamond" w:cs="Times New Roman"/>
              </w:rPr>
            </w:pPr>
            <w:r w:rsidRPr="00B23358">
              <w:rPr>
                <w:rFonts w:ascii="Garamond" w:hAnsi="Garamond" w:cs="Times New Roman"/>
              </w:rPr>
              <w:t xml:space="preserve">24 visits to </w:t>
            </w:r>
            <w:proofErr w:type="spellStart"/>
            <w:r w:rsidRPr="00B23358">
              <w:rPr>
                <w:rFonts w:ascii="Garamond" w:hAnsi="Garamond" w:cs="Times New Roman"/>
              </w:rPr>
              <w:t>Ujala</w:t>
            </w:r>
            <w:proofErr w:type="spellEnd"/>
            <w:r w:rsidRPr="00B23358">
              <w:rPr>
                <w:rFonts w:ascii="Garamond" w:hAnsi="Garamond" w:cs="Times New Roman"/>
              </w:rPr>
              <w:t xml:space="preserve"> clinics; 6 per clinic and two clinics each in intervention and comparison arms; therefore, 12 each in intervention and comparison arms at baseline, and </w:t>
            </w:r>
            <w:proofErr w:type="spellStart"/>
            <w:r w:rsidRPr="00B23358">
              <w:rPr>
                <w:rFonts w:ascii="Garamond" w:hAnsi="Garamond" w:cs="Times New Roman"/>
              </w:rPr>
              <w:t>endline</w:t>
            </w:r>
            <w:proofErr w:type="spellEnd"/>
          </w:p>
        </w:tc>
        <w:tc>
          <w:tcPr>
            <w:tcW w:w="1682" w:type="pct"/>
          </w:tcPr>
          <w:p w14:paraId="1CF380C9" w14:textId="77777777" w:rsidR="008133D9" w:rsidRPr="00B23358" w:rsidRDefault="008133D9" w:rsidP="008133D9">
            <w:pPr>
              <w:rPr>
                <w:rFonts w:ascii="Garamond" w:hAnsi="Garamond" w:cs="Times New Roman"/>
              </w:rPr>
            </w:pPr>
            <w:r w:rsidRPr="00B23358">
              <w:rPr>
                <w:rFonts w:ascii="Garamond" w:hAnsi="Garamond" w:cs="Times New Roman"/>
              </w:rPr>
              <w:t>8 counsellors, 4 each in intervention and comparison arms</w:t>
            </w:r>
          </w:p>
        </w:tc>
      </w:tr>
      <w:tr w:rsidR="008133D9" w:rsidRPr="00A04362" w14:paraId="328EBB71" w14:textId="77777777" w:rsidTr="008133D9">
        <w:trPr>
          <w:trHeight w:val="808"/>
        </w:trPr>
        <w:tc>
          <w:tcPr>
            <w:tcW w:w="790" w:type="pct"/>
            <w:shd w:val="clear" w:color="auto" w:fill="D9D9D9" w:themeFill="background1" w:themeFillShade="D9"/>
            <w:hideMark/>
          </w:tcPr>
          <w:p w14:paraId="5572A4D8"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Location of activity</w:t>
            </w:r>
          </w:p>
        </w:tc>
        <w:tc>
          <w:tcPr>
            <w:tcW w:w="1125" w:type="pct"/>
            <w:hideMark/>
          </w:tcPr>
          <w:p w14:paraId="6AC2066D"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Household or other locations convenient to the respondent </w:t>
            </w:r>
          </w:p>
        </w:tc>
        <w:tc>
          <w:tcPr>
            <w:tcW w:w="1403" w:type="pct"/>
          </w:tcPr>
          <w:p w14:paraId="307D8154" w14:textId="77777777" w:rsidR="008133D9" w:rsidRPr="00B23358" w:rsidRDefault="008133D9" w:rsidP="008133D9">
            <w:pPr>
              <w:rPr>
                <w:rFonts w:ascii="Garamond" w:hAnsi="Garamond" w:cs="Times New Roman"/>
                <w:lang w:val="en-IN"/>
              </w:rPr>
            </w:pP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w:t>
            </w:r>
          </w:p>
        </w:tc>
        <w:tc>
          <w:tcPr>
            <w:tcW w:w="1682" w:type="pct"/>
          </w:tcPr>
          <w:p w14:paraId="59D74569" w14:textId="77777777" w:rsidR="008133D9" w:rsidRPr="00B23358" w:rsidRDefault="008133D9" w:rsidP="008133D9">
            <w:pPr>
              <w:rPr>
                <w:rFonts w:ascii="Garamond" w:hAnsi="Garamond" w:cs="Times New Roman"/>
                <w:lang w:val="en-IN"/>
              </w:rPr>
            </w:pP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or other locations convenient to respondent</w:t>
            </w:r>
          </w:p>
        </w:tc>
      </w:tr>
      <w:tr w:rsidR="008133D9" w:rsidRPr="00A04362" w14:paraId="6E2F5C49" w14:textId="77777777" w:rsidTr="008133D9">
        <w:trPr>
          <w:trHeight w:val="590"/>
        </w:trPr>
        <w:tc>
          <w:tcPr>
            <w:tcW w:w="790" w:type="pct"/>
            <w:shd w:val="clear" w:color="auto" w:fill="D9D9D9" w:themeFill="background1" w:themeFillShade="D9"/>
            <w:hideMark/>
          </w:tcPr>
          <w:p w14:paraId="28B99FEA"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Timing</w:t>
            </w:r>
          </w:p>
        </w:tc>
        <w:tc>
          <w:tcPr>
            <w:tcW w:w="1125" w:type="pct"/>
            <w:hideMark/>
          </w:tcPr>
          <w:p w14:paraId="5AFFB23E"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Project Months 5-6 and 23-24</w:t>
            </w:r>
          </w:p>
        </w:tc>
        <w:tc>
          <w:tcPr>
            <w:tcW w:w="1403" w:type="pct"/>
          </w:tcPr>
          <w:p w14:paraId="1E65D5A2"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Project Months 5-6, 12, 24</w:t>
            </w:r>
          </w:p>
        </w:tc>
        <w:tc>
          <w:tcPr>
            <w:tcW w:w="1682" w:type="pct"/>
          </w:tcPr>
          <w:p w14:paraId="43C16AEA"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Project Months 5-6, 12, 24</w:t>
            </w:r>
          </w:p>
        </w:tc>
      </w:tr>
      <w:tr w:rsidR="008133D9" w:rsidRPr="00A04362" w14:paraId="2FC90D1C" w14:textId="77777777" w:rsidTr="008133D9">
        <w:trPr>
          <w:trHeight w:val="808"/>
        </w:trPr>
        <w:tc>
          <w:tcPr>
            <w:tcW w:w="790" w:type="pct"/>
            <w:shd w:val="clear" w:color="auto" w:fill="D9D9D9" w:themeFill="background1" w:themeFillShade="D9"/>
            <w:hideMark/>
          </w:tcPr>
          <w:p w14:paraId="29F44F16"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 xml:space="preserve">Method </w:t>
            </w:r>
          </w:p>
        </w:tc>
        <w:tc>
          <w:tcPr>
            <w:tcW w:w="1125" w:type="pct"/>
            <w:hideMark/>
          </w:tcPr>
          <w:p w14:paraId="3EE3F833" w14:textId="77777777" w:rsidR="008133D9" w:rsidRPr="00B23358" w:rsidRDefault="008133D9" w:rsidP="008133D9">
            <w:pPr>
              <w:rPr>
                <w:rFonts w:ascii="Garamond" w:hAnsi="Garamond" w:cs="Times New Roman"/>
                <w:lang w:val="en-IN"/>
              </w:rPr>
            </w:pPr>
            <w:r w:rsidRPr="00B23358">
              <w:rPr>
                <w:rFonts w:ascii="Garamond" w:hAnsi="Garamond" w:cs="Times New Roman"/>
              </w:rPr>
              <w:t>Face-to-face interview, using structured questionnaire</w:t>
            </w:r>
          </w:p>
        </w:tc>
        <w:tc>
          <w:tcPr>
            <w:tcW w:w="1403" w:type="pct"/>
          </w:tcPr>
          <w:p w14:paraId="4AB5A3C7"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Visit to the </w:t>
            </w:r>
            <w:proofErr w:type="spellStart"/>
            <w:r w:rsidRPr="00B23358">
              <w:rPr>
                <w:rFonts w:ascii="Garamond" w:hAnsi="Garamond" w:cs="Times New Roman"/>
                <w:lang w:val="en-IN"/>
              </w:rPr>
              <w:t>Ujala</w:t>
            </w:r>
            <w:proofErr w:type="spellEnd"/>
            <w:r w:rsidRPr="00B23358">
              <w:rPr>
                <w:rFonts w:ascii="Garamond" w:hAnsi="Garamond" w:cs="Times New Roman"/>
                <w:lang w:val="en-IN"/>
              </w:rPr>
              <w:t xml:space="preserve"> clinic to seek service, using the mystery client scenarios pre-assigned and debriefing following the visits </w:t>
            </w:r>
          </w:p>
        </w:tc>
        <w:tc>
          <w:tcPr>
            <w:tcW w:w="1682" w:type="pct"/>
          </w:tcPr>
          <w:p w14:paraId="3558EEAC"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Face-to-face interview, using interview guide</w:t>
            </w:r>
          </w:p>
        </w:tc>
      </w:tr>
      <w:tr w:rsidR="008133D9" w:rsidRPr="00A04362" w14:paraId="3C0F3453" w14:textId="77777777" w:rsidTr="008133D9">
        <w:trPr>
          <w:trHeight w:val="1909"/>
        </w:trPr>
        <w:tc>
          <w:tcPr>
            <w:tcW w:w="790" w:type="pct"/>
            <w:shd w:val="clear" w:color="auto" w:fill="D9D9D9" w:themeFill="background1" w:themeFillShade="D9"/>
            <w:hideMark/>
          </w:tcPr>
          <w:p w14:paraId="4F08AFBB" w14:textId="77777777" w:rsidR="008133D9" w:rsidRPr="00A04362" w:rsidRDefault="008133D9" w:rsidP="008133D9">
            <w:pPr>
              <w:rPr>
                <w:rFonts w:ascii="Garamond" w:hAnsi="Garamond"/>
                <w:b/>
                <w:sz w:val="24"/>
                <w:szCs w:val="24"/>
                <w:lang w:val="en-IN"/>
              </w:rPr>
            </w:pPr>
            <w:r w:rsidRPr="00A04362">
              <w:rPr>
                <w:rFonts w:ascii="Garamond" w:hAnsi="Garamond"/>
                <w:b/>
                <w:sz w:val="24"/>
                <w:szCs w:val="24"/>
                <w:lang w:val="en-IN"/>
              </w:rPr>
              <w:t>Informed Consent document (Annex #)</w:t>
            </w:r>
          </w:p>
        </w:tc>
        <w:tc>
          <w:tcPr>
            <w:tcW w:w="1125" w:type="pct"/>
            <w:hideMark/>
          </w:tcPr>
          <w:p w14:paraId="18137313" w14:textId="7F43EC0B" w:rsidR="008133D9" w:rsidRDefault="008133D9" w:rsidP="008133D9">
            <w:pPr>
              <w:rPr>
                <w:rFonts w:ascii="Garamond" w:hAnsi="Garamond" w:cs="Times New Roman"/>
                <w:lang w:val="en-IN"/>
              </w:rPr>
            </w:pPr>
            <w:r>
              <w:rPr>
                <w:rFonts w:ascii="Garamond" w:hAnsi="Garamond" w:cs="Times New Roman"/>
                <w:lang w:val="en-IN"/>
              </w:rPr>
              <w:t>Draft letter seeking permission from the District Education Officer (</w:t>
            </w:r>
            <w:proofErr w:type="spellStart"/>
            <w:r>
              <w:rPr>
                <w:rFonts w:ascii="Garamond" w:hAnsi="Garamond" w:cs="Times New Roman"/>
                <w:lang w:val="en-IN"/>
              </w:rPr>
              <w:t>Dholpur</w:t>
            </w:r>
            <w:proofErr w:type="spellEnd"/>
            <w:r>
              <w:rPr>
                <w:rFonts w:ascii="Garamond" w:hAnsi="Garamond" w:cs="Times New Roman"/>
                <w:lang w:val="en-IN"/>
              </w:rPr>
              <w:t xml:space="preserve"> and </w:t>
            </w:r>
            <w:proofErr w:type="spellStart"/>
            <w:r>
              <w:rPr>
                <w:rFonts w:ascii="Garamond" w:hAnsi="Garamond" w:cs="Times New Roman"/>
                <w:lang w:val="en-IN"/>
              </w:rPr>
              <w:t>Karauli</w:t>
            </w:r>
            <w:proofErr w:type="spellEnd"/>
            <w:r>
              <w:rPr>
                <w:rFonts w:ascii="Garamond" w:hAnsi="Garamond" w:cs="Times New Roman"/>
                <w:lang w:val="en-IN"/>
              </w:rPr>
              <w:t xml:space="preserve"> districts) for collating student details from the student record portal </w:t>
            </w:r>
            <w:r w:rsidR="00F8618C">
              <w:rPr>
                <w:rFonts w:ascii="Garamond" w:hAnsi="Garamond" w:cs="Times New Roman"/>
                <w:lang w:val="en-IN"/>
              </w:rPr>
              <w:t>‘</w:t>
            </w:r>
            <w:proofErr w:type="spellStart"/>
            <w:r>
              <w:rPr>
                <w:rFonts w:ascii="Garamond" w:hAnsi="Garamond" w:cs="Times New Roman"/>
                <w:lang w:val="en-IN"/>
              </w:rPr>
              <w:t>Shaala</w:t>
            </w:r>
            <w:proofErr w:type="spellEnd"/>
            <w:r>
              <w:rPr>
                <w:rFonts w:ascii="Garamond" w:hAnsi="Garamond" w:cs="Times New Roman"/>
                <w:lang w:val="en-IN"/>
              </w:rPr>
              <w:t xml:space="preserve"> Darpan’ (Annex 1) </w:t>
            </w:r>
          </w:p>
          <w:p w14:paraId="52C0535A" w14:textId="062C78EF" w:rsidR="008133D9" w:rsidRDefault="008133D9" w:rsidP="008133D9">
            <w:pPr>
              <w:rPr>
                <w:rFonts w:ascii="Garamond" w:hAnsi="Garamond" w:cs="Times New Roman"/>
                <w:lang w:val="en-IN"/>
              </w:rPr>
            </w:pPr>
            <w:r>
              <w:rPr>
                <w:rFonts w:ascii="Garamond" w:hAnsi="Garamond" w:cs="Times New Roman"/>
                <w:lang w:val="en-IN"/>
              </w:rPr>
              <w:lastRenderedPageBreak/>
              <w:t xml:space="preserve">Draft letter seeking support from the principal of schools selected for the evaluation in obtaining students’ permission for </w:t>
            </w:r>
            <w:r w:rsidR="00F8618C">
              <w:rPr>
                <w:rFonts w:ascii="Garamond" w:hAnsi="Garamond" w:cs="Times New Roman"/>
                <w:lang w:val="en-IN"/>
              </w:rPr>
              <w:t>accessing</w:t>
            </w:r>
            <w:r>
              <w:rPr>
                <w:rFonts w:ascii="Garamond" w:hAnsi="Garamond" w:cs="Times New Roman"/>
                <w:lang w:val="en-IN"/>
              </w:rPr>
              <w:t xml:space="preserve"> their contact details </w:t>
            </w:r>
            <w:r w:rsidR="00F8618C">
              <w:rPr>
                <w:rFonts w:ascii="Garamond" w:hAnsi="Garamond" w:cs="Times New Roman"/>
                <w:lang w:val="en-IN"/>
              </w:rPr>
              <w:t>from ‘</w:t>
            </w:r>
            <w:proofErr w:type="spellStart"/>
            <w:r w:rsidR="00F8618C">
              <w:rPr>
                <w:rFonts w:ascii="Garamond" w:hAnsi="Garamond" w:cs="Times New Roman"/>
                <w:lang w:val="en-IN"/>
              </w:rPr>
              <w:t>Shaala</w:t>
            </w:r>
            <w:proofErr w:type="spellEnd"/>
            <w:r w:rsidR="00F8618C">
              <w:rPr>
                <w:rFonts w:ascii="Garamond" w:hAnsi="Garamond" w:cs="Times New Roman"/>
                <w:lang w:val="en-IN"/>
              </w:rPr>
              <w:t xml:space="preserve"> Darpan’</w:t>
            </w:r>
            <w:r w:rsidR="00DF2FE8">
              <w:rPr>
                <w:rFonts w:ascii="Garamond" w:hAnsi="Garamond" w:cs="Times New Roman"/>
                <w:lang w:val="en-IN"/>
              </w:rPr>
              <w:t xml:space="preserve"> </w:t>
            </w:r>
            <w:r>
              <w:rPr>
                <w:rFonts w:ascii="Garamond" w:hAnsi="Garamond" w:cs="Times New Roman"/>
                <w:lang w:val="en-IN"/>
              </w:rPr>
              <w:t xml:space="preserve">(Annex 2) </w:t>
            </w:r>
          </w:p>
          <w:p w14:paraId="4720B3FE" w14:textId="77777777" w:rsidR="00C06260" w:rsidRDefault="00C06260" w:rsidP="008133D9">
            <w:pPr>
              <w:rPr>
                <w:rFonts w:ascii="Garamond" w:hAnsi="Garamond" w:cs="Times New Roman"/>
                <w:lang w:val="en-IN"/>
              </w:rPr>
            </w:pPr>
          </w:p>
          <w:p w14:paraId="374A89AC" w14:textId="77777777"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Parental consent form (Annex </w:t>
            </w:r>
            <w:r>
              <w:rPr>
                <w:rFonts w:ascii="Garamond" w:hAnsi="Garamond" w:cs="Times New Roman"/>
                <w:lang w:val="en-IN"/>
              </w:rPr>
              <w:t>3</w:t>
            </w:r>
            <w:r w:rsidRPr="00B23358">
              <w:rPr>
                <w:rFonts w:ascii="Garamond" w:hAnsi="Garamond" w:cs="Times New Roman"/>
                <w:lang w:val="en-IN"/>
              </w:rPr>
              <w:t xml:space="preserve">), Adolescent Assent form (Annex </w:t>
            </w:r>
            <w:r>
              <w:rPr>
                <w:rFonts w:ascii="Garamond" w:hAnsi="Garamond" w:cs="Times New Roman"/>
                <w:lang w:val="en-IN"/>
              </w:rPr>
              <w:t>4</w:t>
            </w:r>
            <w:r w:rsidRPr="00B23358">
              <w:rPr>
                <w:rFonts w:ascii="Garamond" w:hAnsi="Garamond" w:cs="Times New Roman"/>
                <w:lang w:val="en-IN"/>
              </w:rPr>
              <w:t xml:space="preserve">) and Adolescent consent form (Annex </w:t>
            </w:r>
            <w:r>
              <w:rPr>
                <w:rFonts w:ascii="Garamond" w:hAnsi="Garamond" w:cs="Times New Roman"/>
                <w:lang w:val="en-IN"/>
              </w:rPr>
              <w:t>5</w:t>
            </w:r>
            <w:r w:rsidRPr="00B23358">
              <w:rPr>
                <w:rFonts w:ascii="Garamond" w:hAnsi="Garamond" w:cs="Times New Roman"/>
                <w:lang w:val="en-IN"/>
              </w:rPr>
              <w:t>)</w:t>
            </w:r>
          </w:p>
        </w:tc>
        <w:tc>
          <w:tcPr>
            <w:tcW w:w="1403" w:type="pct"/>
          </w:tcPr>
          <w:p w14:paraId="41906D7E" w14:textId="00130E83" w:rsidR="008133D9" w:rsidRPr="00B23358" w:rsidRDefault="008133D9" w:rsidP="008133D9">
            <w:pPr>
              <w:rPr>
                <w:rFonts w:ascii="Garamond" w:hAnsi="Garamond" w:cs="Times New Roman"/>
                <w:lang w:val="en-IN"/>
              </w:rPr>
            </w:pPr>
            <w:r w:rsidRPr="00B23358">
              <w:rPr>
                <w:rFonts w:ascii="Garamond" w:hAnsi="Garamond" w:cs="Times New Roman"/>
                <w:lang w:val="en-IN"/>
              </w:rPr>
              <w:lastRenderedPageBreak/>
              <w:t>Permission from the health department for conducting mystery client visits</w:t>
            </w:r>
            <w:r>
              <w:rPr>
                <w:rFonts w:ascii="Garamond" w:hAnsi="Garamond" w:cs="Times New Roman"/>
                <w:lang w:val="en-IN"/>
              </w:rPr>
              <w:t xml:space="preserve"> and in-depth interviews with </w:t>
            </w:r>
            <w:proofErr w:type="spellStart"/>
            <w:r>
              <w:rPr>
                <w:rFonts w:ascii="Garamond" w:hAnsi="Garamond" w:cs="Times New Roman"/>
                <w:lang w:val="en-IN"/>
              </w:rPr>
              <w:t>Ujala</w:t>
            </w:r>
            <w:proofErr w:type="spellEnd"/>
            <w:r>
              <w:rPr>
                <w:rFonts w:ascii="Garamond" w:hAnsi="Garamond" w:cs="Times New Roman"/>
                <w:lang w:val="en-IN"/>
              </w:rPr>
              <w:t xml:space="preserve"> clinic counsellors</w:t>
            </w:r>
            <w:r w:rsidRPr="00B23358">
              <w:rPr>
                <w:rFonts w:ascii="Garamond" w:hAnsi="Garamond" w:cs="Times New Roman"/>
                <w:lang w:val="en-IN"/>
              </w:rPr>
              <w:t xml:space="preserve"> (Annex </w:t>
            </w:r>
            <w:r w:rsidR="009912E6">
              <w:rPr>
                <w:rFonts w:ascii="Garamond" w:hAnsi="Garamond" w:cs="Times New Roman"/>
                <w:lang w:val="en-IN"/>
              </w:rPr>
              <w:t>8</w:t>
            </w:r>
            <w:r w:rsidRPr="00B23358">
              <w:rPr>
                <w:rFonts w:ascii="Garamond" w:hAnsi="Garamond" w:cs="Times New Roman"/>
                <w:lang w:val="en-IN"/>
              </w:rPr>
              <w:t>)</w:t>
            </w:r>
          </w:p>
          <w:p w14:paraId="5CC544BA" w14:textId="5436E2AB"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Adolescent consent form for acting as mystery client (Annex </w:t>
            </w:r>
            <w:r w:rsidR="009912E6">
              <w:rPr>
                <w:rFonts w:ascii="Garamond" w:hAnsi="Garamond" w:cs="Times New Roman"/>
                <w:lang w:val="en-IN"/>
              </w:rPr>
              <w:t>9</w:t>
            </w:r>
            <w:r w:rsidRPr="00B23358">
              <w:rPr>
                <w:rFonts w:ascii="Garamond" w:hAnsi="Garamond" w:cs="Times New Roman"/>
                <w:lang w:val="en-IN"/>
              </w:rPr>
              <w:t>)</w:t>
            </w:r>
          </w:p>
        </w:tc>
        <w:tc>
          <w:tcPr>
            <w:tcW w:w="1682" w:type="pct"/>
          </w:tcPr>
          <w:p w14:paraId="16EA7820" w14:textId="117AB9AF" w:rsidR="008133D9" w:rsidRPr="00B23358" w:rsidRDefault="008133D9" w:rsidP="008133D9">
            <w:pPr>
              <w:rPr>
                <w:rFonts w:ascii="Garamond" w:hAnsi="Garamond" w:cs="Times New Roman"/>
                <w:lang w:val="en-IN"/>
              </w:rPr>
            </w:pPr>
            <w:r w:rsidRPr="00B23358">
              <w:rPr>
                <w:rFonts w:ascii="Garamond" w:hAnsi="Garamond" w:cs="Times New Roman"/>
                <w:lang w:val="en-IN"/>
              </w:rPr>
              <w:t xml:space="preserve">Adult consent form for in-depth interview (Annex </w:t>
            </w:r>
            <w:r>
              <w:rPr>
                <w:rFonts w:ascii="Garamond" w:hAnsi="Garamond" w:cs="Times New Roman"/>
                <w:lang w:val="en-IN"/>
              </w:rPr>
              <w:t>1</w:t>
            </w:r>
            <w:r w:rsidR="009912E6">
              <w:rPr>
                <w:rFonts w:ascii="Garamond" w:hAnsi="Garamond" w:cs="Times New Roman"/>
                <w:lang w:val="en-IN"/>
              </w:rPr>
              <w:t>2</w:t>
            </w:r>
            <w:r w:rsidRPr="00B23358">
              <w:rPr>
                <w:rFonts w:ascii="Garamond" w:hAnsi="Garamond" w:cs="Times New Roman"/>
                <w:lang w:val="en-IN"/>
              </w:rPr>
              <w:t>)</w:t>
            </w:r>
          </w:p>
        </w:tc>
      </w:tr>
      <w:tr w:rsidR="005915D1" w:rsidRPr="00A04362" w14:paraId="3A9650EE" w14:textId="77777777" w:rsidTr="008133D9">
        <w:trPr>
          <w:trHeight w:val="722"/>
        </w:trPr>
        <w:tc>
          <w:tcPr>
            <w:tcW w:w="790" w:type="pct"/>
            <w:shd w:val="clear" w:color="auto" w:fill="D9D9D9" w:themeFill="background1" w:themeFillShade="D9"/>
            <w:hideMark/>
          </w:tcPr>
          <w:p w14:paraId="2E571FAE" w14:textId="77777777" w:rsidR="005915D1" w:rsidRPr="00A04362" w:rsidRDefault="005915D1" w:rsidP="005915D1">
            <w:pPr>
              <w:rPr>
                <w:rFonts w:ascii="Garamond" w:hAnsi="Garamond"/>
                <w:b/>
                <w:sz w:val="24"/>
                <w:szCs w:val="24"/>
                <w:lang w:val="en-IN"/>
              </w:rPr>
            </w:pPr>
            <w:r w:rsidRPr="00A04362">
              <w:rPr>
                <w:rFonts w:ascii="Garamond" w:hAnsi="Garamond"/>
                <w:b/>
                <w:sz w:val="24"/>
                <w:szCs w:val="24"/>
                <w:lang w:val="en-IN"/>
              </w:rPr>
              <w:t>Study Instrument (Annex #)</w:t>
            </w:r>
          </w:p>
        </w:tc>
        <w:tc>
          <w:tcPr>
            <w:tcW w:w="1125" w:type="pct"/>
            <w:hideMark/>
          </w:tcPr>
          <w:p w14:paraId="3439BAD5" w14:textId="205DD334" w:rsidR="005915D1" w:rsidRPr="00B23358" w:rsidRDefault="005915D1" w:rsidP="005915D1">
            <w:pPr>
              <w:rPr>
                <w:rFonts w:ascii="Garamond" w:hAnsi="Garamond"/>
                <w:lang w:val="en-IN"/>
              </w:rPr>
            </w:pPr>
            <w:r w:rsidRPr="00B23358">
              <w:rPr>
                <w:rFonts w:ascii="Garamond" w:hAnsi="Garamond"/>
                <w:lang w:val="en-IN"/>
              </w:rPr>
              <w:t xml:space="preserve">Survey questionnaire </w:t>
            </w:r>
            <w:r w:rsidR="005545BF">
              <w:rPr>
                <w:rFonts w:ascii="Garamond" w:hAnsi="Garamond"/>
                <w:lang w:val="en-IN"/>
              </w:rPr>
              <w:t>for unmarried girls</w:t>
            </w:r>
            <w:r w:rsidR="00973E22">
              <w:rPr>
                <w:rFonts w:ascii="Garamond" w:hAnsi="Garamond"/>
                <w:lang w:val="en-IN"/>
              </w:rPr>
              <w:t xml:space="preserve"> </w:t>
            </w:r>
            <w:r w:rsidR="005545BF">
              <w:rPr>
                <w:rFonts w:ascii="Garamond" w:hAnsi="Garamond"/>
                <w:lang w:val="en-IN"/>
              </w:rPr>
              <w:t>(Annex 6) and boys</w:t>
            </w:r>
            <w:r w:rsidR="00973E22">
              <w:rPr>
                <w:rFonts w:ascii="Garamond" w:hAnsi="Garamond"/>
                <w:lang w:val="en-IN"/>
              </w:rPr>
              <w:t xml:space="preserve"> </w:t>
            </w:r>
            <w:r w:rsidR="005545BF">
              <w:rPr>
                <w:rFonts w:ascii="Garamond" w:hAnsi="Garamond"/>
                <w:lang w:val="en-IN"/>
              </w:rPr>
              <w:t>(Annex 7)</w:t>
            </w:r>
          </w:p>
        </w:tc>
        <w:tc>
          <w:tcPr>
            <w:tcW w:w="1403" w:type="pct"/>
          </w:tcPr>
          <w:p w14:paraId="25C15D97" w14:textId="488F64F7" w:rsidR="005915D1" w:rsidRPr="00B23358" w:rsidRDefault="005915D1" w:rsidP="005915D1">
            <w:pPr>
              <w:rPr>
                <w:rFonts w:ascii="Garamond" w:hAnsi="Garamond"/>
                <w:lang w:val="en-IN"/>
              </w:rPr>
            </w:pPr>
            <w:r w:rsidRPr="00B23358">
              <w:rPr>
                <w:rFonts w:ascii="Garamond" w:hAnsi="Garamond"/>
                <w:lang w:val="en-IN"/>
              </w:rPr>
              <w:t xml:space="preserve">Mystery client script (Annex </w:t>
            </w:r>
            <w:r w:rsidR="009912E6">
              <w:rPr>
                <w:rFonts w:ascii="Garamond" w:hAnsi="Garamond"/>
                <w:lang w:val="en-IN"/>
              </w:rPr>
              <w:t>10</w:t>
            </w:r>
            <w:r w:rsidRPr="00B23358">
              <w:rPr>
                <w:rFonts w:ascii="Garamond" w:hAnsi="Garamond"/>
                <w:lang w:val="en-IN"/>
              </w:rPr>
              <w:t>)</w:t>
            </w:r>
          </w:p>
          <w:p w14:paraId="06302607" w14:textId="52275A5A" w:rsidR="005915D1" w:rsidRPr="00B23358" w:rsidRDefault="005915D1" w:rsidP="005915D1">
            <w:pPr>
              <w:rPr>
                <w:rFonts w:ascii="Garamond" w:hAnsi="Garamond"/>
                <w:lang w:val="en-IN"/>
              </w:rPr>
            </w:pPr>
            <w:r w:rsidRPr="00B23358">
              <w:rPr>
                <w:rFonts w:ascii="Garamond" w:hAnsi="Garamond"/>
                <w:lang w:val="en-IN"/>
              </w:rPr>
              <w:t xml:space="preserve">Debriefing tool (Annex </w:t>
            </w:r>
            <w:r>
              <w:rPr>
                <w:rFonts w:ascii="Garamond" w:hAnsi="Garamond"/>
                <w:lang w:val="en-IN"/>
              </w:rPr>
              <w:t>1</w:t>
            </w:r>
            <w:r w:rsidR="009912E6">
              <w:rPr>
                <w:rFonts w:ascii="Garamond" w:hAnsi="Garamond"/>
                <w:lang w:val="en-IN"/>
              </w:rPr>
              <w:t>1</w:t>
            </w:r>
            <w:r w:rsidRPr="00B23358">
              <w:rPr>
                <w:rFonts w:ascii="Garamond" w:hAnsi="Garamond"/>
                <w:lang w:val="en-IN"/>
              </w:rPr>
              <w:t>)</w:t>
            </w:r>
          </w:p>
        </w:tc>
        <w:tc>
          <w:tcPr>
            <w:tcW w:w="1682" w:type="pct"/>
          </w:tcPr>
          <w:p w14:paraId="002F888E" w14:textId="1D703A72" w:rsidR="005915D1" w:rsidRPr="00B23358" w:rsidRDefault="005915D1" w:rsidP="005915D1">
            <w:pPr>
              <w:rPr>
                <w:rFonts w:ascii="Garamond" w:hAnsi="Garamond"/>
                <w:lang w:val="en-IN"/>
              </w:rPr>
            </w:pPr>
            <w:r w:rsidRPr="00B23358">
              <w:rPr>
                <w:rFonts w:ascii="Garamond" w:hAnsi="Garamond"/>
                <w:lang w:val="en-IN"/>
              </w:rPr>
              <w:t xml:space="preserve">Interview guide (Annex </w:t>
            </w:r>
            <w:r>
              <w:rPr>
                <w:rFonts w:ascii="Garamond" w:hAnsi="Garamond"/>
                <w:lang w:val="en-IN"/>
              </w:rPr>
              <w:t>1</w:t>
            </w:r>
            <w:r w:rsidR="009912E6">
              <w:rPr>
                <w:rFonts w:ascii="Garamond" w:hAnsi="Garamond"/>
                <w:lang w:val="en-IN"/>
              </w:rPr>
              <w:t>3</w:t>
            </w:r>
            <w:r w:rsidRPr="00B23358">
              <w:rPr>
                <w:rFonts w:ascii="Garamond" w:hAnsi="Garamond"/>
                <w:lang w:val="en-IN"/>
              </w:rPr>
              <w:t>)</w:t>
            </w:r>
          </w:p>
        </w:tc>
      </w:tr>
      <w:bookmarkEnd w:id="14"/>
    </w:tbl>
    <w:p w14:paraId="33AB8DC9" w14:textId="77777777" w:rsidR="003405B0" w:rsidRDefault="003405B0" w:rsidP="003405B0">
      <w:pPr>
        <w:rPr>
          <w:rFonts w:ascii="Garamond" w:hAnsi="Garamond"/>
          <w:b/>
          <w:i/>
          <w:sz w:val="24"/>
          <w:szCs w:val="24"/>
          <w:lang w:val="en-IN"/>
        </w:rPr>
        <w:sectPr w:rsidR="003405B0" w:rsidSect="00C06260">
          <w:pgSz w:w="15840" w:h="12240" w:orient="landscape"/>
          <w:pgMar w:top="1440" w:right="1440" w:bottom="1440" w:left="1440" w:header="720" w:footer="720" w:gutter="0"/>
          <w:cols w:space="720"/>
          <w:docGrid w:linePitch="360"/>
        </w:sectPr>
      </w:pPr>
    </w:p>
    <w:p w14:paraId="576B1948" w14:textId="77777777" w:rsidR="003405B0" w:rsidRPr="00A04362" w:rsidRDefault="003405B0" w:rsidP="003405B0">
      <w:pPr>
        <w:rPr>
          <w:rFonts w:ascii="Garamond" w:hAnsi="Garamond"/>
          <w:b/>
          <w:i/>
          <w:sz w:val="24"/>
          <w:szCs w:val="24"/>
          <w:lang w:val="en-IN"/>
        </w:rPr>
      </w:pPr>
    </w:p>
    <w:p w14:paraId="42B5C103" w14:textId="77777777" w:rsidR="003405B0" w:rsidRPr="00C941C3" w:rsidRDefault="003405B0" w:rsidP="003405B0">
      <w:pPr>
        <w:pStyle w:val="Heading1"/>
        <w:spacing w:before="0" w:line="240" w:lineRule="auto"/>
        <w:rPr>
          <w:rFonts w:ascii="Garamond" w:hAnsi="Garamond"/>
          <w:b/>
          <w:color w:val="auto"/>
          <w:sz w:val="28"/>
          <w:szCs w:val="24"/>
          <w:lang w:val="en-IN"/>
        </w:rPr>
      </w:pPr>
      <w:bookmarkStart w:id="16" w:name="_Toc490713167"/>
      <w:r w:rsidRPr="00C941C3">
        <w:rPr>
          <w:rFonts w:ascii="Garamond" w:hAnsi="Garamond"/>
          <w:b/>
          <w:color w:val="auto"/>
          <w:sz w:val="28"/>
          <w:szCs w:val="24"/>
          <w:lang w:val="en-IN"/>
        </w:rPr>
        <w:t>Data Gathering Activities</w:t>
      </w:r>
      <w:bookmarkEnd w:id="16"/>
    </w:p>
    <w:p w14:paraId="51BA7278" w14:textId="77777777" w:rsidR="003405B0" w:rsidRPr="0033690A" w:rsidRDefault="003405B0" w:rsidP="003405B0">
      <w:pPr>
        <w:rPr>
          <w:lang w:val="en-IN"/>
        </w:rPr>
      </w:pPr>
    </w:p>
    <w:p w14:paraId="0E8F17A8" w14:textId="77777777" w:rsidR="003405B0" w:rsidRDefault="003405B0" w:rsidP="003405B0">
      <w:pPr>
        <w:pStyle w:val="Heading1"/>
        <w:spacing w:before="0" w:line="240" w:lineRule="auto"/>
        <w:rPr>
          <w:rFonts w:ascii="Garamond" w:hAnsi="Garamond"/>
          <w:i/>
          <w:color w:val="auto"/>
          <w:szCs w:val="24"/>
          <w:lang w:val="en-IN"/>
        </w:rPr>
      </w:pPr>
    </w:p>
    <w:p w14:paraId="228B44F3" w14:textId="77777777" w:rsidR="003405B0" w:rsidRPr="00C941C3" w:rsidRDefault="003405B0" w:rsidP="003405B0">
      <w:pPr>
        <w:pStyle w:val="Heading1"/>
        <w:spacing w:before="0" w:line="240" w:lineRule="auto"/>
        <w:rPr>
          <w:rFonts w:ascii="Garamond" w:hAnsi="Garamond"/>
          <w:b/>
          <w:i/>
          <w:color w:val="auto"/>
          <w:szCs w:val="24"/>
          <w:lang w:val="en-IN"/>
        </w:rPr>
      </w:pPr>
      <w:r w:rsidRPr="00C941C3">
        <w:rPr>
          <w:rFonts w:ascii="Garamond" w:hAnsi="Garamond"/>
          <w:b/>
          <w:i/>
          <w:color w:val="auto"/>
          <w:szCs w:val="24"/>
          <w:lang w:val="en-IN"/>
        </w:rPr>
        <w:t xml:space="preserve">Activity </w:t>
      </w:r>
      <w:r>
        <w:rPr>
          <w:rFonts w:ascii="Garamond" w:hAnsi="Garamond"/>
          <w:b/>
          <w:i/>
          <w:color w:val="auto"/>
          <w:szCs w:val="24"/>
          <w:lang w:val="en-IN"/>
        </w:rPr>
        <w:t>1</w:t>
      </w:r>
      <w:r w:rsidRPr="00C941C3">
        <w:rPr>
          <w:rFonts w:ascii="Garamond" w:hAnsi="Garamond"/>
          <w:b/>
          <w:i/>
          <w:color w:val="auto"/>
          <w:szCs w:val="24"/>
          <w:lang w:val="en-IN"/>
        </w:rPr>
        <w:t xml:space="preserve">: Survey of unmarried girls and boys ages </w:t>
      </w:r>
      <w:r>
        <w:rPr>
          <w:rFonts w:ascii="Garamond" w:hAnsi="Garamond"/>
          <w:b/>
          <w:i/>
          <w:color w:val="auto"/>
          <w:szCs w:val="24"/>
          <w:lang w:val="en-IN"/>
        </w:rPr>
        <w:t>15-19 (</w:t>
      </w:r>
      <w:r w:rsidRPr="00C941C3">
        <w:rPr>
          <w:rFonts w:ascii="Garamond" w:hAnsi="Garamond"/>
          <w:b/>
          <w:i/>
          <w:color w:val="auto"/>
          <w:szCs w:val="24"/>
          <w:lang w:val="en-IN"/>
        </w:rPr>
        <w:t xml:space="preserve">baseline and </w:t>
      </w:r>
      <w:proofErr w:type="spellStart"/>
      <w:r w:rsidRPr="00C941C3">
        <w:rPr>
          <w:rFonts w:ascii="Garamond" w:hAnsi="Garamond"/>
          <w:b/>
          <w:i/>
          <w:color w:val="auto"/>
          <w:szCs w:val="24"/>
          <w:lang w:val="en-IN"/>
        </w:rPr>
        <w:t>endline</w:t>
      </w:r>
      <w:proofErr w:type="spellEnd"/>
      <w:r>
        <w:rPr>
          <w:rFonts w:ascii="Garamond" w:hAnsi="Garamond"/>
          <w:b/>
          <w:i/>
          <w:color w:val="auto"/>
          <w:szCs w:val="24"/>
          <w:lang w:val="en-IN"/>
        </w:rPr>
        <w:t>)</w:t>
      </w:r>
    </w:p>
    <w:p w14:paraId="53E0EB9A" w14:textId="77777777" w:rsidR="003405B0" w:rsidRDefault="003405B0" w:rsidP="003405B0">
      <w:pPr>
        <w:pStyle w:val="Heading2"/>
        <w:spacing w:before="0" w:line="240" w:lineRule="auto"/>
        <w:rPr>
          <w:rFonts w:ascii="Garamond" w:hAnsi="Garamond"/>
          <w:color w:val="auto"/>
          <w:szCs w:val="24"/>
          <w:u w:val="single"/>
          <w:lang w:val="en-IN"/>
        </w:rPr>
      </w:pPr>
    </w:p>
    <w:p w14:paraId="76BB5E2A" w14:textId="77777777" w:rsidR="003405B0" w:rsidRPr="0033690A" w:rsidRDefault="003405B0" w:rsidP="003405B0">
      <w:pPr>
        <w:pStyle w:val="Heading2"/>
        <w:spacing w:before="0" w:line="240" w:lineRule="auto"/>
        <w:rPr>
          <w:rFonts w:ascii="Garamond" w:hAnsi="Garamond"/>
          <w:color w:val="auto"/>
          <w:szCs w:val="24"/>
          <w:u w:val="single"/>
          <w:lang w:val="en-IN"/>
        </w:rPr>
      </w:pPr>
      <w:r w:rsidRPr="0033690A">
        <w:rPr>
          <w:rFonts w:ascii="Garamond" w:hAnsi="Garamond"/>
          <w:color w:val="auto"/>
          <w:szCs w:val="24"/>
          <w:u w:val="single"/>
          <w:lang w:val="en-IN"/>
        </w:rPr>
        <w:t>Subject Population</w:t>
      </w:r>
    </w:p>
    <w:p w14:paraId="0D186EB1" w14:textId="3ED5C132" w:rsidR="003405B0" w:rsidRPr="0033690A" w:rsidRDefault="003405B0" w:rsidP="003405B0">
      <w:pPr>
        <w:spacing w:line="240" w:lineRule="auto"/>
        <w:jc w:val="both"/>
        <w:rPr>
          <w:rFonts w:ascii="Garamond" w:hAnsi="Garamond" w:cs="Times New Roman"/>
          <w:sz w:val="24"/>
          <w:szCs w:val="24"/>
          <w:lang w:val="en-GB"/>
        </w:rPr>
      </w:pPr>
      <w:r w:rsidRPr="0033690A">
        <w:rPr>
          <w:rFonts w:ascii="Garamond" w:hAnsi="Garamond" w:cs="Times New Roman"/>
          <w:sz w:val="24"/>
          <w:szCs w:val="24"/>
          <w:lang w:val="en-GB"/>
        </w:rPr>
        <w:t xml:space="preserve">As mentioned earlier, the baseline and </w:t>
      </w:r>
      <w:proofErr w:type="spellStart"/>
      <w:r w:rsidRPr="0033690A">
        <w:rPr>
          <w:rFonts w:ascii="Garamond" w:hAnsi="Garamond" w:cs="Times New Roman"/>
          <w:sz w:val="24"/>
          <w:szCs w:val="24"/>
          <w:lang w:val="en-GB"/>
        </w:rPr>
        <w:t>endline</w:t>
      </w:r>
      <w:proofErr w:type="spellEnd"/>
      <w:r w:rsidRPr="0033690A">
        <w:rPr>
          <w:rFonts w:ascii="Garamond" w:hAnsi="Garamond" w:cs="Times New Roman"/>
          <w:sz w:val="24"/>
          <w:szCs w:val="24"/>
          <w:lang w:val="en-GB"/>
        </w:rPr>
        <w:t xml:space="preserve"> surveys will be conducted among unmarried girls and boys in ages 1</w:t>
      </w:r>
      <w:r>
        <w:rPr>
          <w:rFonts w:ascii="Garamond" w:hAnsi="Garamond" w:cs="Times New Roman"/>
          <w:sz w:val="24"/>
          <w:szCs w:val="24"/>
          <w:lang w:val="en-GB"/>
        </w:rPr>
        <w:t>5</w:t>
      </w:r>
      <w:r w:rsidRPr="0033690A">
        <w:rPr>
          <w:rFonts w:ascii="Garamond" w:hAnsi="Garamond" w:cs="Times New Roman"/>
          <w:sz w:val="24"/>
          <w:szCs w:val="24"/>
          <w:lang w:val="en-GB"/>
        </w:rPr>
        <w:t>-1</w:t>
      </w:r>
      <w:r>
        <w:rPr>
          <w:rFonts w:ascii="Garamond" w:hAnsi="Garamond" w:cs="Times New Roman"/>
          <w:sz w:val="24"/>
          <w:szCs w:val="24"/>
          <w:lang w:val="en-GB"/>
        </w:rPr>
        <w:t>9</w:t>
      </w:r>
      <w:r w:rsidRPr="0033690A">
        <w:rPr>
          <w:rFonts w:ascii="Garamond" w:hAnsi="Garamond" w:cs="Times New Roman"/>
          <w:sz w:val="24"/>
          <w:szCs w:val="24"/>
          <w:lang w:val="en-GB"/>
        </w:rPr>
        <w:t xml:space="preserve"> from </w:t>
      </w:r>
      <w:r>
        <w:rPr>
          <w:rFonts w:ascii="Garamond" w:hAnsi="Garamond" w:cs="Times New Roman"/>
          <w:sz w:val="24"/>
          <w:szCs w:val="24"/>
          <w:lang w:val="en-GB"/>
        </w:rPr>
        <w:t>20</w:t>
      </w:r>
      <w:r w:rsidR="00DC19F5">
        <w:rPr>
          <w:rFonts w:ascii="Garamond" w:hAnsi="Garamond" w:cs="Times New Roman"/>
          <w:sz w:val="24"/>
          <w:szCs w:val="24"/>
          <w:lang w:val="en-GB"/>
        </w:rPr>
        <w:t xml:space="preserve"> </w:t>
      </w:r>
      <w:r w:rsidRPr="0033690A">
        <w:rPr>
          <w:rFonts w:ascii="Garamond" w:hAnsi="Garamond" w:cs="Times New Roman"/>
          <w:sz w:val="24"/>
          <w:szCs w:val="24"/>
          <w:lang w:val="en-GB"/>
        </w:rPr>
        <w:t xml:space="preserve">selected </w:t>
      </w:r>
      <w:r>
        <w:rPr>
          <w:rFonts w:ascii="Garamond" w:hAnsi="Garamond" w:cs="Times New Roman"/>
          <w:sz w:val="24"/>
          <w:szCs w:val="24"/>
          <w:lang w:val="en-GB"/>
        </w:rPr>
        <w:t>schools</w:t>
      </w:r>
      <w:r w:rsidRPr="0033690A">
        <w:rPr>
          <w:rFonts w:ascii="Garamond" w:hAnsi="Garamond" w:cs="Times New Roman"/>
          <w:sz w:val="24"/>
          <w:szCs w:val="24"/>
          <w:lang w:val="en-GB"/>
        </w:rPr>
        <w:t xml:space="preserve"> in intervention and comparison arms. A total of </w:t>
      </w:r>
      <w:r>
        <w:rPr>
          <w:rFonts w:ascii="Garamond" w:hAnsi="Garamond" w:cs="Times New Roman"/>
          <w:sz w:val="24"/>
          <w:szCs w:val="24"/>
          <w:lang w:val="en-GB"/>
        </w:rPr>
        <w:t>600</w:t>
      </w:r>
      <w:r w:rsidRPr="0033690A">
        <w:rPr>
          <w:rFonts w:ascii="Garamond" w:hAnsi="Garamond" w:cs="Times New Roman"/>
          <w:sz w:val="24"/>
          <w:szCs w:val="24"/>
          <w:lang w:val="en-GB"/>
        </w:rPr>
        <w:t xml:space="preserve"> girls and </w:t>
      </w:r>
      <w:r>
        <w:rPr>
          <w:rFonts w:ascii="Garamond" w:hAnsi="Garamond" w:cs="Times New Roman"/>
          <w:sz w:val="24"/>
          <w:szCs w:val="24"/>
          <w:lang w:val="en-GB"/>
        </w:rPr>
        <w:t>500</w:t>
      </w:r>
      <w:r w:rsidRPr="0033690A">
        <w:rPr>
          <w:rFonts w:ascii="Garamond" w:hAnsi="Garamond" w:cs="Times New Roman"/>
          <w:sz w:val="24"/>
          <w:szCs w:val="24"/>
          <w:lang w:val="en-GB"/>
        </w:rPr>
        <w:t xml:space="preserve"> boys (equally divided between intervention and comparison arms) will be interviewed at baseline and </w:t>
      </w:r>
      <w:proofErr w:type="spellStart"/>
      <w:r w:rsidRPr="0033690A">
        <w:rPr>
          <w:rFonts w:ascii="Garamond" w:hAnsi="Garamond" w:cs="Times New Roman"/>
          <w:sz w:val="24"/>
          <w:szCs w:val="24"/>
          <w:lang w:val="en-GB"/>
        </w:rPr>
        <w:t>endline</w:t>
      </w:r>
      <w:proofErr w:type="spellEnd"/>
      <w:r w:rsidRPr="0033690A">
        <w:rPr>
          <w:rFonts w:ascii="Garamond" w:hAnsi="Garamond" w:cs="Times New Roman"/>
          <w:sz w:val="24"/>
          <w:szCs w:val="24"/>
          <w:lang w:val="en-GB"/>
        </w:rPr>
        <w:t xml:space="preserve">, respectively. </w:t>
      </w:r>
    </w:p>
    <w:p w14:paraId="7D5B3278" w14:textId="77777777" w:rsidR="003405B0" w:rsidRDefault="003405B0" w:rsidP="003405B0">
      <w:pPr>
        <w:autoSpaceDE w:val="0"/>
        <w:autoSpaceDN w:val="0"/>
        <w:adjustRightInd w:val="0"/>
        <w:spacing w:line="240" w:lineRule="auto"/>
        <w:jc w:val="both"/>
        <w:rPr>
          <w:rFonts w:ascii="Garamond" w:eastAsia="FranklinGothic-Book" w:hAnsi="Garamond" w:cs="FranklinGothic-Book"/>
          <w:sz w:val="24"/>
          <w:szCs w:val="24"/>
          <w:lang w:val="en-IN"/>
        </w:rPr>
      </w:pPr>
    </w:p>
    <w:p w14:paraId="2EAC324F" w14:textId="51E18DCF" w:rsidR="003405B0" w:rsidRPr="0033690A" w:rsidRDefault="003405B0" w:rsidP="003405B0">
      <w:pPr>
        <w:spacing w:line="240" w:lineRule="auto"/>
        <w:jc w:val="both"/>
        <w:rPr>
          <w:rFonts w:ascii="Garamond" w:hAnsi="Garamond" w:cs="Times New Roman"/>
          <w:sz w:val="24"/>
          <w:szCs w:val="24"/>
          <w:lang w:val="en-GB"/>
        </w:rPr>
      </w:pPr>
      <w:r>
        <w:rPr>
          <w:rFonts w:ascii="Garamond" w:hAnsi="Garamond" w:cs="Times New Roman"/>
          <w:sz w:val="24"/>
          <w:szCs w:val="24"/>
        </w:rPr>
        <w:t xml:space="preserve">The study team will collect the contact details </w:t>
      </w:r>
      <w:r w:rsidR="004A3629">
        <w:rPr>
          <w:rFonts w:ascii="Garamond" w:hAnsi="Garamond" w:cs="Times New Roman"/>
          <w:sz w:val="24"/>
          <w:szCs w:val="24"/>
        </w:rPr>
        <w:t xml:space="preserve">of students </w:t>
      </w:r>
      <w:r>
        <w:rPr>
          <w:rFonts w:ascii="Garamond" w:hAnsi="Garamond" w:cs="Times New Roman"/>
          <w:sz w:val="24"/>
          <w:szCs w:val="24"/>
        </w:rPr>
        <w:t>(name, address, telephone no. etc.) from secondary and senior secondary (classes 9</w:t>
      </w:r>
      <w:r w:rsidRPr="00292193">
        <w:rPr>
          <w:rFonts w:ascii="Garamond" w:hAnsi="Garamond" w:cs="Times New Roman"/>
          <w:sz w:val="24"/>
          <w:szCs w:val="24"/>
          <w:vertAlign w:val="superscript"/>
        </w:rPr>
        <w:t>th</w:t>
      </w:r>
      <w:r>
        <w:rPr>
          <w:rFonts w:ascii="Garamond" w:hAnsi="Garamond" w:cs="Times New Roman"/>
          <w:sz w:val="24"/>
          <w:szCs w:val="24"/>
        </w:rPr>
        <w:t xml:space="preserve"> -12</w:t>
      </w:r>
      <w:r w:rsidR="00DC19F5" w:rsidRPr="00056050">
        <w:rPr>
          <w:rFonts w:ascii="Garamond" w:hAnsi="Garamond" w:cs="Times New Roman"/>
          <w:sz w:val="24"/>
          <w:szCs w:val="24"/>
          <w:vertAlign w:val="superscript"/>
        </w:rPr>
        <w:t>th</w:t>
      </w:r>
      <w:r w:rsidR="00DC19F5">
        <w:rPr>
          <w:rFonts w:ascii="Garamond" w:hAnsi="Garamond" w:cs="Times New Roman"/>
          <w:sz w:val="24"/>
          <w:szCs w:val="24"/>
        </w:rPr>
        <w:t>)</w:t>
      </w:r>
      <w:r>
        <w:rPr>
          <w:rFonts w:ascii="Garamond" w:hAnsi="Garamond" w:cs="Times New Roman"/>
          <w:sz w:val="24"/>
          <w:szCs w:val="24"/>
        </w:rPr>
        <w:t xml:space="preserve"> schools from both the intervention and control arm from the students’ record portal maintained by the Education Department, ‘</w:t>
      </w:r>
      <w:proofErr w:type="spellStart"/>
      <w:r>
        <w:rPr>
          <w:rFonts w:ascii="Garamond" w:hAnsi="Garamond" w:cs="Times New Roman"/>
          <w:sz w:val="24"/>
          <w:szCs w:val="24"/>
        </w:rPr>
        <w:t>Shaala</w:t>
      </w:r>
      <w:proofErr w:type="spellEnd"/>
      <w:r>
        <w:rPr>
          <w:rFonts w:ascii="Garamond" w:hAnsi="Garamond" w:cs="Times New Roman"/>
          <w:sz w:val="24"/>
          <w:szCs w:val="24"/>
        </w:rPr>
        <w:t xml:space="preserve"> Darpan’ database (see. Annex 1 </w:t>
      </w:r>
      <w:r w:rsidR="006E6FBE">
        <w:rPr>
          <w:rFonts w:ascii="Garamond" w:hAnsi="Garamond" w:cs="Times New Roman"/>
          <w:sz w:val="24"/>
          <w:szCs w:val="24"/>
        </w:rPr>
        <w:t xml:space="preserve">draft letter </w:t>
      </w:r>
      <w:r>
        <w:rPr>
          <w:rFonts w:ascii="Garamond" w:hAnsi="Garamond" w:cs="Times New Roman"/>
          <w:sz w:val="24"/>
          <w:szCs w:val="24"/>
        </w:rPr>
        <w:t xml:space="preserve">for seeking permission from the District Education Officer, </w:t>
      </w:r>
      <w:r w:rsidR="00276B48">
        <w:rPr>
          <w:rFonts w:ascii="Garamond" w:hAnsi="Garamond" w:cs="Times New Roman"/>
          <w:sz w:val="24"/>
          <w:szCs w:val="24"/>
        </w:rPr>
        <w:t xml:space="preserve">Annex 2 </w:t>
      </w:r>
      <w:r w:rsidR="008F6C5E">
        <w:rPr>
          <w:rFonts w:ascii="Garamond" w:hAnsi="Garamond" w:cs="Times New Roman"/>
          <w:sz w:val="24"/>
          <w:szCs w:val="24"/>
        </w:rPr>
        <w:t xml:space="preserve">draft letter </w:t>
      </w:r>
      <w:r w:rsidR="00276B48">
        <w:rPr>
          <w:rFonts w:ascii="Garamond" w:hAnsi="Garamond" w:cs="Times New Roman"/>
          <w:sz w:val="24"/>
          <w:szCs w:val="24"/>
        </w:rPr>
        <w:t xml:space="preserve">for seeking permission from </w:t>
      </w:r>
      <w:r>
        <w:rPr>
          <w:rFonts w:ascii="Garamond" w:hAnsi="Garamond" w:cs="Times New Roman"/>
          <w:sz w:val="24"/>
          <w:szCs w:val="24"/>
        </w:rPr>
        <w:t>principal of schools, see the section on compensation and informed consent process for more details). The research team will prepare a list of students who are currently aged 15-19, unmarried and are residing within 5 kilometers from the school and potential respondents for the survey will be randomly selected from this list, using systematic random sampling method.</w:t>
      </w:r>
      <w:r w:rsidRPr="0033690A">
        <w:rPr>
          <w:rFonts w:ascii="Garamond" w:hAnsi="Garamond" w:cs="Times New Roman"/>
          <w:sz w:val="24"/>
          <w:szCs w:val="24"/>
          <w:lang w:val="en-GB"/>
        </w:rPr>
        <w:t xml:space="preserve"> </w:t>
      </w:r>
    </w:p>
    <w:p w14:paraId="1F12DF56" w14:textId="77777777" w:rsidR="003405B0" w:rsidRPr="0033690A" w:rsidRDefault="003405B0" w:rsidP="003405B0">
      <w:pPr>
        <w:spacing w:line="240" w:lineRule="auto"/>
        <w:jc w:val="both"/>
        <w:rPr>
          <w:rFonts w:ascii="Garamond" w:hAnsi="Garamond" w:cs="Times New Roman"/>
          <w:sz w:val="24"/>
          <w:szCs w:val="24"/>
          <w:lang w:val="en-GB"/>
        </w:rPr>
      </w:pPr>
    </w:p>
    <w:p w14:paraId="320EA987" w14:textId="77777777" w:rsidR="003405B0" w:rsidRPr="0033690A" w:rsidRDefault="003405B0" w:rsidP="003405B0">
      <w:pPr>
        <w:pStyle w:val="Heading2"/>
        <w:spacing w:before="0" w:line="240" w:lineRule="auto"/>
        <w:rPr>
          <w:rFonts w:ascii="Garamond" w:hAnsi="Garamond"/>
          <w:color w:val="auto"/>
          <w:szCs w:val="24"/>
          <w:u w:val="single"/>
          <w:lang w:val="en-IN"/>
        </w:rPr>
      </w:pPr>
      <w:r w:rsidRPr="0033690A">
        <w:rPr>
          <w:rFonts w:ascii="Garamond" w:hAnsi="Garamond"/>
          <w:color w:val="auto"/>
          <w:szCs w:val="24"/>
          <w:u w:val="single"/>
          <w:lang w:val="en-IN"/>
        </w:rPr>
        <w:t>Research Protocol</w:t>
      </w:r>
    </w:p>
    <w:p w14:paraId="778A7E3A" w14:textId="1A8D4456" w:rsidR="003405B0" w:rsidRPr="0033690A" w:rsidRDefault="003405B0" w:rsidP="003405B0">
      <w:pPr>
        <w:autoSpaceDE w:val="0"/>
        <w:autoSpaceDN w:val="0"/>
        <w:adjustRightInd w:val="0"/>
        <w:spacing w:line="240" w:lineRule="auto"/>
        <w:jc w:val="both"/>
        <w:rPr>
          <w:rFonts w:ascii="Garamond" w:hAnsi="Garamond" w:cs="Times New Roman"/>
          <w:sz w:val="24"/>
          <w:szCs w:val="24"/>
        </w:rPr>
      </w:pPr>
      <w:r w:rsidRPr="0033690A">
        <w:rPr>
          <w:rFonts w:ascii="Garamond" w:hAnsi="Garamond" w:cs="Times New Roman"/>
          <w:sz w:val="24"/>
          <w:szCs w:val="24"/>
        </w:rPr>
        <w:t>A structured questionnaire has been prepared for the interview of unmarried girls and boys</w:t>
      </w:r>
      <w:r w:rsidR="005915D1">
        <w:rPr>
          <w:rFonts w:ascii="Garamond" w:hAnsi="Garamond" w:cs="Times New Roman"/>
          <w:sz w:val="24"/>
          <w:szCs w:val="24"/>
        </w:rPr>
        <w:t xml:space="preserve"> separately </w:t>
      </w:r>
      <w:r w:rsidRPr="0033690A">
        <w:rPr>
          <w:rFonts w:ascii="Garamond" w:hAnsi="Garamond" w:cs="Times New Roman"/>
          <w:sz w:val="24"/>
          <w:szCs w:val="24"/>
        </w:rPr>
        <w:t xml:space="preserve">(Annex </w:t>
      </w:r>
      <w:r>
        <w:rPr>
          <w:rFonts w:ascii="Garamond" w:hAnsi="Garamond" w:cs="Times New Roman"/>
          <w:sz w:val="24"/>
          <w:szCs w:val="24"/>
        </w:rPr>
        <w:t>6</w:t>
      </w:r>
      <w:r w:rsidR="005915D1">
        <w:rPr>
          <w:rFonts w:ascii="Garamond" w:hAnsi="Garamond" w:cs="Times New Roman"/>
          <w:sz w:val="24"/>
          <w:szCs w:val="24"/>
        </w:rPr>
        <w:t xml:space="preserve"> and Annex 7)</w:t>
      </w:r>
      <w:r w:rsidRPr="0033690A">
        <w:rPr>
          <w:rFonts w:ascii="Garamond" w:hAnsi="Garamond" w:cs="Times New Roman"/>
          <w:sz w:val="24"/>
          <w:szCs w:val="24"/>
        </w:rPr>
        <w:t xml:space="preserve">. This questionnaire has drawn upon instruments used in previous Council studies that were approved by the IRB, for example, </w:t>
      </w:r>
      <w:r>
        <w:rPr>
          <w:rFonts w:ascii="Garamond" w:hAnsi="Garamond" w:cs="Times New Roman"/>
          <w:sz w:val="24"/>
          <w:szCs w:val="24"/>
        </w:rPr>
        <w:t xml:space="preserve">Towards Youth Responsive Sexual and Reproductive Health Services: Identifying Approaches to enable Health Care Providers to Effectively Impart Sexual and Reproductive Health Services (Protocol # 546), </w:t>
      </w:r>
      <w:r w:rsidRPr="0033690A">
        <w:rPr>
          <w:rFonts w:ascii="Garamond" w:hAnsi="Garamond" w:cs="Times New Roman"/>
          <w:sz w:val="24"/>
          <w:szCs w:val="24"/>
        </w:rPr>
        <w:t>Successful Pathways to Adulthood among Unmarried Adolescents: Drivers and Barriers (Protocol #550), and T</w:t>
      </w:r>
      <w:r w:rsidRPr="0033690A">
        <w:rPr>
          <w:rFonts w:ascii="Garamond" w:hAnsi="Garamond"/>
          <w:sz w:val="24"/>
          <w:szCs w:val="24"/>
        </w:rPr>
        <w:t>ransitions to adulthood in Bihar and Uttar Pradesh, India: A study of younger and older adolescents</w:t>
      </w:r>
      <w:r w:rsidRPr="0033690A">
        <w:rPr>
          <w:rFonts w:ascii="Garamond" w:hAnsi="Garamond" w:cs="Times New Roman"/>
          <w:sz w:val="24"/>
          <w:szCs w:val="24"/>
          <w:lang w:val="en-GB"/>
        </w:rPr>
        <w:t xml:space="preserve"> (Protocol #698). The survey will probe various dimensions of adolescent life, including school experiences, the extent to which the respondent has benefitted from scholarship schemes, agency, interaction with parents, knowledge of sexual and reproductive health matters, gender role attitudes, friendship and connectedness, pre-marital romantic and sexual experiences,</w:t>
      </w:r>
      <w:r w:rsidRPr="0033690A">
        <w:rPr>
          <w:rStyle w:val="FootnoteReference"/>
          <w:rFonts w:ascii="Garamond" w:hAnsi="Garamond" w:cs="Times New Roman"/>
          <w:sz w:val="24"/>
          <w:szCs w:val="24"/>
          <w:lang w:val="en-GB"/>
        </w:rPr>
        <w:footnoteReference w:id="1"/>
      </w:r>
      <w:r w:rsidRPr="0033690A">
        <w:rPr>
          <w:rFonts w:ascii="Garamond" w:hAnsi="Garamond" w:cs="Times New Roman"/>
          <w:sz w:val="24"/>
          <w:szCs w:val="24"/>
          <w:lang w:val="en-GB"/>
        </w:rPr>
        <w:t xml:space="preserve"> health and health-seeking behaviour, and awareness and utilisation of adolescent friendly health services.</w:t>
      </w:r>
      <w:r>
        <w:rPr>
          <w:rFonts w:ascii="Garamond" w:hAnsi="Garamond" w:cs="Times New Roman"/>
          <w:sz w:val="24"/>
          <w:szCs w:val="24"/>
          <w:lang w:val="en-GB"/>
        </w:rPr>
        <w:t xml:space="preserve"> </w:t>
      </w:r>
      <w:bookmarkStart w:id="18" w:name="_Hlk527451393"/>
      <w:r w:rsidRPr="0033690A">
        <w:rPr>
          <w:rFonts w:ascii="Garamond" w:hAnsi="Garamond" w:cs="Times New Roman"/>
          <w:sz w:val="24"/>
          <w:szCs w:val="24"/>
          <w:lang w:val="en-GB"/>
        </w:rPr>
        <w:t xml:space="preserve">It will </w:t>
      </w:r>
      <w:r>
        <w:rPr>
          <w:rFonts w:ascii="Garamond" w:hAnsi="Garamond" w:cs="Times New Roman"/>
          <w:sz w:val="24"/>
          <w:szCs w:val="24"/>
          <w:lang w:val="en-GB"/>
        </w:rPr>
        <w:t xml:space="preserve">also </w:t>
      </w:r>
      <w:r w:rsidRPr="0033690A">
        <w:rPr>
          <w:rFonts w:ascii="Garamond" w:hAnsi="Garamond" w:cs="Times New Roman"/>
          <w:sz w:val="24"/>
          <w:szCs w:val="24"/>
          <w:lang w:val="en-GB"/>
        </w:rPr>
        <w:t>collect information on the religion and caste as well as on ownership of the residential structure and consumer durables and availability of amenities</w:t>
      </w:r>
      <w:r>
        <w:rPr>
          <w:rFonts w:ascii="Garamond" w:hAnsi="Garamond" w:cs="Times New Roman"/>
          <w:sz w:val="24"/>
          <w:szCs w:val="24"/>
          <w:lang w:val="en-GB"/>
        </w:rPr>
        <w:t xml:space="preserve"> to better understand the socio-economic status of the household to which potential participants belong</w:t>
      </w:r>
      <w:r w:rsidRPr="0033690A">
        <w:rPr>
          <w:rFonts w:ascii="Garamond" w:hAnsi="Garamond" w:cs="Times New Roman"/>
          <w:sz w:val="24"/>
          <w:szCs w:val="24"/>
          <w:lang w:val="en-GB"/>
        </w:rPr>
        <w:t>.</w:t>
      </w:r>
      <w:bookmarkEnd w:id="18"/>
      <w:r w:rsidR="00DC19F5">
        <w:rPr>
          <w:rFonts w:ascii="Garamond" w:hAnsi="Garamond" w:cs="Times New Roman"/>
          <w:sz w:val="24"/>
          <w:szCs w:val="24"/>
          <w:lang w:val="en-GB"/>
        </w:rPr>
        <w:t xml:space="preserve"> </w:t>
      </w:r>
      <w:r w:rsidRPr="0033690A">
        <w:rPr>
          <w:rFonts w:ascii="Garamond" w:hAnsi="Garamond" w:cs="Times New Roman"/>
          <w:sz w:val="24"/>
          <w:szCs w:val="24"/>
        </w:rPr>
        <w:t>The questionnaire ha</w:t>
      </w:r>
      <w:r>
        <w:rPr>
          <w:rFonts w:ascii="Garamond" w:hAnsi="Garamond" w:cs="Times New Roman"/>
          <w:sz w:val="24"/>
          <w:szCs w:val="24"/>
        </w:rPr>
        <w:t>s</w:t>
      </w:r>
      <w:r w:rsidRPr="0033690A">
        <w:rPr>
          <w:rFonts w:ascii="Garamond" w:hAnsi="Garamond" w:cs="Times New Roman"/>
          <w:sz w:val="24"/>
          <w:szCs w:val="24"/>
        </w:rPr>
        <w:t xml:space="preserve"> been designed to be age appropriate. </w:t>
      </w:r>
    </w:p>
    <w:p w14:paraId="17195D46" w14:textId="77777777" w:rsidR="003405B0" w:rsidRPr="0033690A" w:rsidRDefault="003405B0" w:rsidP="003405B0">
      <w:pPr>
        <w:spacing w:line="240" w:lineRule="auto"/>
        <w:jc w:val="both"/>
        <w:rPr>
          <w:rFonts w:ascii="Garamond" w:hAnsi="Garamond" w:cs="Times New Roman"/>
          <w:sz w:val="24"/>
          <w:szCs w:val="24"/>
          <w:lang w:val="en-GB"/>
        </w:rPr>
      </w:pPr>
    </w:p>
    <w:p w14:paraId="431C16FA" w14:textId="77777777" w:rsidR="003405B0" w:rsidRPr="0033690A" w:rsidRDefault="003405B0" w:rsidP="003405B0">
      <w:pPr>
        <w:spacing w:line="240" w:lineRule="auto"/>
        <w:jc w:val="both"/>
        <w:rPr>
          <w:rFonts w:ascii="Garamond" w:hAnsi="Garamond" w:cs="Times New Roman"/>
          <w:sz w:val="24"/>
          <w:szCs w:val="24"/>
        </w:rPr>
      </w:pPr>
      <w:r w:rsidRPr="0033690A">
        <w:rPr>
          <w:rFonts w:ascii="Garamond" w:hAnsi="Garamond" w:cs="Times New Roman"/>
          <w:sz w:val="24"/>
          <w:szCs w:val="24"/>
          <w:lang w:val="en-GB"/>
        </w:rPr>
        <w:t>Female and male research assistants recruited and trained by Population Council staff members will administer the questionnaire to female and male respondents, respectively. We will interview them face-to-face, for approximately 45 minutes, at their home or at a place convenient to them. I</w:t>
      </w:r>
      <w:r w:rsidRPr="0033690A">
        <w:rPr>
          <w:rFonts w:ascii="Garamond" w:hAnsi="Garamond" w:cs="Times New Roman"/>
          <w:sz w:val="24"/>
          <w:szCs w:val="24"/>
        </w:rPr>
        <w:t xml:space="preserve">n our experience, girls prefer to be interviewed within the home, and interviews are typically conducted in a separate room in the home, in a corner of the courtyard of the home, on the terrace. In case respondents would prefer to be interviewed outside the home, we will </w:t>
      </w:r>
      <w:proofErr w:type="gramStart"/>
      <w:r w:rsidRPr="0033690A">
        <w:rPr>
          <w:rFonts w:ascii="Garamond" w:hAnsi="Garamond" w:cs="Times New Roman"/>
          <w:sz w:val="24"/>
          <w:szCs w:val="24"/>
        </w:rPr>
        <w:t>make arrangements</w:t>
      </w:r>
      <w:proofErr w:type="gramEnd"/>
      <w:r w:rsidRPr="0033690A">
        <w:rPr>
          <w:rFonts w:ascii="Garamond" w:hAnsi="Garamond" w:cs="Times New Roman"/>
          <w:sz w:val="24"/>
          <w:szCs w:val="24"/>
        </w:rPr>
        <w:t xml:space="preserve"> to hold the interview after-hours in the </w:t>
      </w:r>
      <w:proofErr w:type="spellStart"/>
      <w:r w:rsidRPr="0033690A">
        <w:rPr>
          <w:rFonts w:ascii="Garamond" w:hAnsi="Garamond" w:cs="Times New Roman"/>
          <w:sz w:val="24"/>
          <w:szCs w:val="24"/>
        </w:rPr>
        <w:t>anganwadi</w:t>
      </w:r>
      <w:proofErr w:type="spellEnd"/>
      <w:r w:rsidRPr="0033690A">
        <w:rPr>
          <w:rFonts w:ascii="Garamond" w:hAnsi="Garamond" w:cs="Times New Roman"/>
          <w:sz w:val="24"/>
          <w:szCs w:val="24"/>
        </w:rPr>
        <w:t xml:space="preserve"> </w:t>
      </w:r>
      <w:proofErr w:type="spellStart"/>
      <w:r w:rsidRPr="0033690A">
        <w:rPr>
          <w:rFonts w:ascii="Garamond" w:hAnsi="Garamond" w:cs="Times New Roman"/>
          <w:sz w:val="24"/>
          <w:szCs w:val="24"/>
        </w:rPr>
        <w:t>centre</w:t>
      </w:r>
      <w:proofErr w:type="spellEnd"/>
      <w:r w:rsidRPr="0033690A">
        <w:rPr>
          <w:rFonts w:ascii="Garamond" w:hAnsi="Garamond" w:cs="Times New Roman"/>
          <w:sz w:val="24"/>
          <w:szCs w:val="24"/>
        </w:rPr>
        <w:t xml:space="preserve"> (a pre-school facility operated only in morning hours). </w:t>
      </w:r>
      <w:r>
        <w:rPr>
          <w:rFonts w:ascii="Garamond" w:hAnsi="Garamond" w:cs="Times New Roman"/>
          <w:sz w:val="24"/>
          <w:szCs w:val="24"/>
        </w:rPr>
        <w:t xml:space="preserve">We opted not to conduct the interviews in the school settings </w:t>
      </w:r>
      <w:proofErr w:type="gramStart"/>
      <w:r>
        <w:rPr>
          <w:rFonts w:ascii="Garamond" w:hAnsi="Garamond" w:cs="Times New Roman"/>
          <w:sz w:val="24"/>
          <w:szCs w:val="24"/>
        </w:rPr>
        <w:t>in order to</w:t>
      </w:r>
      <w:proofErr w:type="gramEnd"/>
      <w:r>
        <w:rPr>
          <w:rFonts w:ascii="Garamond" w:hAnsi="Garamond" w:cs="Times New Roman"/>
          <w:sz w:val="24"/>
          <w:szCs w:val="24"/>
        </w:rPr>
        <w:t xml:space="preserve"> ensure the confidentiality of respondents and privacy for the interview. </w:t>
      </w:r>
      <w:bookmarkStart w:id="19" w:name="_Hlk527448415"/>
      <w:r w:rsidRPr="0033690A">
        <w:rPr>
          <w:rFonts w:ascii="Garamond" w:hAnsi="Garamond" w:cs="Times New Roman"/>
          <w:sz w:val="24"/>
          <w:szCs w:val="24"/>
        </w:rPr>
        <w:t xml:space="preserve">We propose to use </w:t>
      </w:r>
      <w:bookmarkStart w:id="20" w:name="_Hlk526431925"/>
      <w:r w:rsidRPr="0033690A">
        <w:rPr>
          <w:rFonts w:ascii="Garamond" w:hAnsi="Garamond" w:cs="Times New Roman"/>
          <w:sz w:val="24"/>
          <w:szCs w:val="24"/>
        </w:rPr>
        <w:t xml:space="preserve">computer-assisted personal interviewing (CAPI) </w:t>
      </w:r>
      <w:bookmarkEnd w:id="20"/>
      <w:r w:rsidRPr="0033690A">
        <w:rPr>
          <w:rFonts w:ascii="Garamond" w:hAnsi="Garamond" w:cs="Times New Roman"/>
          <w:sz w:val="24"/>
          <w:szCs w:val="24"/>
        </w:rPr>
        <w:t>technique</w:t>
      </w:r>
      <w:r>
        <w:rPr>
          <w:rFonts w:ascii="Garamond" w:hAnsi="Garamond" w:cs="Times New Roman"/>
          <w:sz w:val="24"/>
          <w:szCs w:val="24"/>
        </w:rPr>
        <w:t xml:space="preserve"> wherein the investigator administers the questions to the potential participants and records the responses given by the them using mini laptops</w:t>
      </w:r>
      <w:r w:rsidRPr="0033690A">
        <w:rPr>
          <w:rFonts w:ascii="Garamond" w:hAnsi="Garamond" w:cs="Times New Roman"/>
          <w:sz w:val="24"/>
          <w:szCs w:val="24"/>
        </w:rPr>
        <w:t xml:space="preserve"> for this </w:t>
      </w:r>
      <w:r>
        <w:rPr>
          <w:rFonts w:ascii="Garamond" w:hAnsi="Garamond" w:cs="Times New Roman"/>
          <w:sz w:val="24"/>
          <w:szCs w:val="24"/>
        </w:rPr>
        <w:t xml:space="preserve">adolescent </w:t>
      </w:r>
      <w:r w:rsidRPr="0033690A">
        <w:rPr>
          <w:rFonts w:ascii="Garamond" w:hAnsi="Garamond" w:cs="Times New Roman"/>
          <w:sz w:val="24"/>
          <w:szCs w:val="24"/>
        </w:rPr>
        <w:t>survey.</w:t>
      </w:r>
      <w:r>
        <w:rPr>
          <w:rFonts w:ascii="Garamond" w:hAnsi="Garamond" w:cs="Times New Roman"/>
          <w:sz w:val="24"/>
          <w:szCs w:val="24"/>
        </w:rPr>
        <w:t xml:space="preserve"> The potential participants will not self-administer the questionnaire. </w:t>
      </w:r>
    </w:p>
    <w:bookmarkEnd w:id="19"/>
    <w:p w14:paraId="27AA58C7" w14:textId="77777777" w:rsidR="003405B0" w:rsidRPr="0033690A" w:rsidRDefault="003405B0" w:rsidP="003405B0">
      <w:pPr>
        <w:autoSpaceDE w:val="0"/>
        <w:autoSpaceDN w:val="0"/>
        <w:adjustRightInd w:val="0"/>
        <w:spacing w:line="240" w:lineRule="auto"/>
        <w:jc w:val="both"/>
        <w:rPr>
          <w:rFonts w:ascii="Garamond" w:hAnsi="Garamond" w:cs="Times New Roman"/>
          <w:sz w:val="24"/>
          <w:szCs w:val="24"/>
        </w:rPr>
      </w:pPr>
    </w:p>
    <w:p w14:paraId="4D1C899B" w14:textId="77777777" w:rsidR="003405B0" w:rsidRPr="0033690A" w:rsidRDefault="003405B0" w:rsidP="003405B0">
      <w:pPr>
        <w:spacing w:line="240" w:lineRule="auto"/>
        <w:jc w:val="both"/>
        <w:rPr>
          <w:rFonts w:ascii="Garamond" w:hAnsi="Garamond" w:cs="Times New Roman"/>
          <w:sz w:val="24"/>
          <w:szCs w:val="24"/>
        </w:rPr>
      </w:pPr>
      <w:r w:rsidRPr="0033690A">
        <w:rPr>
          <w:rFonts w:ascii="Garamond" w:hAnsi="Garamond" w:cs="Times New Roman"/>
          <w:sz w:val="24"/>
          <w:szCs w:val="24"/>
          <w:lang w:val="en-GB"/>
        </w:rPr>
        <w:t xml:space="preserve">The survey instrument will be administered in Hindi. We will translate the questionnaire into Hindi, back-translate them, and field-test the instruments among a small group of adolescents to see whether any questions might cause distress and should be changed. </w:t>
      </w:r>
      <w:r>
        <w:rPr>
          <w:rFonts w:ascii="Garamond" w:hAnsi="Garamond" w:cs="Times New Roman"/>
          <w:sz w:val="24"/>
          <w:szCs w:val="24"/>
          <w:lang w:val="en-GB"/>
        </w:rPr>
        <w:t>Three</w:t>
      </w:r>
      <w:r w:rsidRPr="0033690A">
        <w:rPr>
          <w:rFonts w:ascii="Garamond" w:hAnsi="Garamond" w:cs="Times New Roman"/>
          <w:sz w:val="24"/>
          <w:szCs w:val="24"/>
        </w:rPr>
        <w:t xml:space="preserve"> teams, each containing 7 persons will conduct the survey and will complete the fieldwork over a two-month period. Male and female investigators will conduct all interviews with adolescent boys and girls, respectively. </w:t>
      </w:r>
    </w:p>
    <w:p w14:paraId="5AD7EBCE" w14:textId="77777777" w:rsidR="003405B0" w:rsidRPr="0033690A" w:rsidRDefault="003405B0" w:rsidP="003405B0">
      <w:pPr>
        <w:spacing w:line="240" w:lineRule="auto"/>
        <w:jc w:val="both"/>
        <w:rPr>
          <w:rFonts w:ascii="Garamond" w:hAnsi="Garamond" w:cs="Times New Roman"/>
          <w:sz w:val="24"/>
          <w:szCs w:val="24"/>
          <w:lang w:val="en-GB"/>
        </w:rPr>
      </w:pPr>
    </w:p>
    <w:p w14:paraId="287E1847" w14:textId="77777777" w:rsidR="003405B0" w:rsidRPr="0033690A" w:rsidRDefault="003405B0" w:rsidP="003405B0">
      <w:pPr>
        <w:spacing w:line="240" w:lineRule="auto"/>
        <w:jc w:val="both"/>
        <w:rPr>
          <w:rFonts w:ascii="Garamond" w:hAnsi="Garamond" w:cs="Times New Roman"/>
          <w:sz w:val="24"/>
          <w:szCs w:val="24"/>
        </w:rPr>
      </w:pPr>
      <w:proofErr w:type="gramStart"/>
      <w:r w:rsidRPr="0033690A">
        <w:rPr>
          <w:rFonts w:ascii="Garamond" w:hAnsi="Garamond" w:cs="Times New Roman"/>
          <w:sz w:val="24"/>
          <w:szCs w:val="24"/>
          <w:lang w:val="en-GB"/>
        </w:rPr>
        <w:t>At the conclusion of</w:t>
      </w:r>
      <w:proofErr w:type="gramEnd"/>
      <w:r w:rsidRPr="0033690A">
        <w:rPr>
          <w:rFonts w:ascii="Garamond" w:hAnsi="Garamond" w:cs="Times New Roman"/>
          <w:sz w:val="24"/>
          <w:szCs w:val="24"/>
          <w:lang w:val="en-GB"/>
        </w:rPr>
        <w:t xml:space="preserve"> the baseline survey interview, the field team will explain to all </w:t>
      </w:r>
      <w:r>
        <w:rPr>
          <w:rFonts w:ascii="Garamond" w:hAnsi="Garamond" w:cs="Times New Roman"/>
          <w:sz w:val="24"/>
          <w:szCs w:val="24"/>
          <w:lang w:val="en-GB"/>
        </w:rPr>
        <w:t xml:space="preserve">potential </w:t>
      </w:r>
      <w:r w:rsidRPr="0033690A">
        <w:rPr>
          <w:rFonts w:ascii="Garamond" w:hAnsi="Garamond" w:cs="Times New Roman"/>
          <w:sz w:val="24"/>
          <w:szCs w:val="24"/>
          <w:lang w:val="en-GB"/>
        </w:rPr>
        <w:t>participants in the intervention sites that IPE and its partners will be implementing an intervention</w:t>
      </w:r>
      <w:r>
        <w:rPr>
          <w:rFonts w:ascii="Garamond" w:hAnsi="Garamond" w:cs="Times New Roman"/>
          <w:sz w:val="24"/>
          <w:szCs w:val="24"/>
          <w:lang w:val="en-GB"/>
        </w:rPr>
        <w:t xml:space="preserve"> in their school</w:t>
      </w:r>
      <w:r w:rsidRPr="0033690A">
        <w:rPr>
          <w:rFonts w:ascii="Garamond" w:hAnsi="Garamond" w:cs="Times New Roman"/>
          <w:sz w:val="24"/>
          <w:szCs w:val="24"/>
          <w:lang w:val="en-GB"/>
        </w:rPr>
        <w:t xml:space="preserve"> over the next 18 months, and that they would </w:t>
      </w:r>
      <w:r>
        <w:rPr>
          <w:rFonts w:ascii="Garamond" w:hAnsi="Garamond" w:cs="Times New Roman"/>
          <w:sz w:val="24"/>
          <w:szCs w:val="24"/>
          <w:lang w:val="en-GB"/>
        </w:rPr>
        <w:t>like to re-interview them</w:t>
      </w:r>
      <w:r w:rsidRPr="0033690A">
        <w:rPr>
          <w:rFonts w:ascii="Garamond" w:hAnsi="Garamond" w:cs="Times New Roman"/>
          <w:sz w:val="24"/>
          <w:szCs w:val="24"/>
          <w:lang w:val="en-GB"/>
        </w:rPr>
        <w:t xml:space="preserve"> at the conclusion of the project. </w:t>
      </w:r>
      <w:r w:rsidRPr="0033690A">
        <w:rPr>
          <w:rFonts w:ascii="Garamond" w:hAnsi="Garamond" w:cs="Times New Roman"/>
          <w:sz w:val="24"/>
          <w:szCs w:val="24"/>
        </w:rPr>
        <w:t xml:space="preserve">They will inform all the </w:t>
      </w:r>
      <w:r>
        <w:rPr>
          <w:rFonts w:ascii="Garamond" w:hAnsi="Garamond" w:cs="Times New Roman"/>
          <w:sz w:val="24"/>
          <w:szCs w:val="24"/>
        </w:rPr>
        <w:t xml:space="preserve">potential </w:t>
      </w:r>
      <w:r w:rsidRPr="0033690A">
        <w:rPr>
          <w:rFonts w:ascii="Garamond" w:hAnsi="Garamond" w:cs="Times New Roman"/>
          <w:sz w:val="24"/>
          <w:szCs w:val="24"/>
        </w:rPr>
        <w:t xml:space="preserve">participants in the comparison sites that although no intervention activities will be conducted in their </w:t>
      </w:r>
      <w:r>
        <w:rPr>
          <w:rFonts w:ascii="Garamond" w:hAnsi="Garamond" w:cs="Times New Roman"/>
          <w:sz w:val="24"/>
          <w:szCs w:val="24"/>
        </w:rPr>
        <w:t>school</w:t>
      </w:r>
      <w:r w:rsidRPr="0033690A">
        <w:rPr>
          <w:rFonts w:ascii="Garamond" w:hAnsi="Garamond" w:cs="Times New Roman"/>
          <w:sz w:val="24"/>
          <w:szCs w:val="24"/>
        </w:rPr>
        <w:t xml:space="preserve">, the study team would </w:t>
      </w:r>
      <w:r>
        <w:rPr>
          <w:rFonts w:ascii="Garamond" w:hAnsi="Garamond" w:cs="Times New Roman"/>
          <w:sz w:val="24"/>
          <w:szCs w:val="24"/>
        </w:rPr>
        <w:t>like to re-interview them</w:t>
      </w:r>
      <w:r w:rsidRPr="0033690A">
        <w:rPr>
          <w:rFonts w:ascii="Garamond" w:hAnsi="Garamond" w:cs="Times New Roman"/>
          <w:sz w:val="24"/>
          <w:szCs w:val="24"/>
        </w:rPr>
        <w:t xml:space="preserve"> after 18 months to obtain information about changes in </w:t>
      </w:r>
      <w:r>
        <w:rPr>
          <w:rFonts w:ascii="Garamond" w:hAnsi="Garamond" w:cs="Times New Roman"/>
          <w:sz w:val="24"/>
          <w:szCs w:val="24"/>
        </w:rPr>
        <w:t>their</w:t>
      </w:r>
      <w:r w:rsidRPr="0033690A">
        <w:rPr>
          <w:rFonts w:ascii="Garamond" w:hAnsi="Garamond" w:cs="Times New Roman"/>
          <w:sz w:val="24"/>
          <w:szCs w:val="24"/>
        </w:rPr>
        <w:t xml:space="preserve"> lives since the first round of data collection. </w:t>
      </w:r>
    </w:p>
    <w:p w14:paraId="0876187D" w14:textId="77777777" w:rsidR="003405B0" w:rsidRPr="0033690A" w:rsidRDefault="003405B0" w:rsidP="003405B0">
      <w:pPr>
        <w:spacing w:line="240" w:lineRule="auto"/>
        <w:jc w:val="both"/>
        <w:rPr>
          <w:rFonts w:ascii="Garamond" w:hAnsi="Garamond" w:cs="Times New Roman"/>
          <w:sz w:val="24"/>
          <w:szCs w:val="24"/>
          <w:lang w:val="en-GB"/>
        </w:rPr>
      </w:pPr>
    </w:p>
    <w:p w14:paraId="35962BD5" w14:textId="77777777" w:rsidR="003405B0" w:rsidRPr="0033690A" w:rsidRDefault="003405B0" w:rsidP="003405B0">
      <w:pPr>
        <w:spacing w:line="240" w:lineRule="auto"/>
        <w:jc w:val="both"/>
        <w:rPr>
          <w:rFonts w:ascii="Garamond" w:hAnsi="Garamond" w:cs="Times New Roman"/>
          <w:sz w:val="24"/>
          <w:szCs w:val="24"/>
        </w:rPr>
      </w:pPr>
      <w:r w:rsidRPr="0033690A">
        <w:rPr>
          <w:rFonts w:ascii="Garamond" w:hAnsi="Garamond" w:cs="Times New Roman"/>
          <w:sz w:val="24"/>
          <w:szCs w:val="24"/>
          <w:lang w:val="en-GB"/>
        </w:rPr>
        <w:t xml:space="preserve">We further note that survey instruments used for the baseline survey will be reviewed and adapted for the </w:t>
      </w:r>
      <w:proofErr w:type="spellStart"/>
      <w:r w:rsidRPr="0033690A">
        <w:rPr>
          <w:rFonts w:ascii="Garamond" w:hAnsi="Garamond" w:cs="Times New Roman"/>
          <w:sz w:val="24"/>
          <w:szCs w:val="24"/>
          <w:lang w:val="en-GB"/>
        </w:rPr>
        <w:t>endline</w:t>
      </w:r>
      <w:proofErr w:type="spellEnd"/>
      <w:r w:rsidRPr="0033690A">
        <w:rPr>
          <w:rFonts w:ascii="Garamond" w:hAnsi="Garamond" w:cs="Times New Roman"/>
          <w:sz w:val="24"/>
          <w:szCs w:val="24"/>
          <w:lang w:val="en-GB"/>
        </w:rPr>
        <w:t xml:space="preserve"> survey, </w:t>
      </w:r>
      <w:proofErr w:type="gramStart"/>
      <w:r w:rsidRPr="0033690A">
        <w:rPr>
          <w:rFonts w:ascii="Garamond" w:hAnsi="Garamond" w:cs="Times New Roman"/>
          <w:sz w:val="24"/>
          <w:szCs w:val="24"/>
          <w:lang w:val="en-GB"/>
        </w:rPr>
        <w:t>taking into account</w:t>
      </w:r>
      <w:proofErr w:type="gramEnd"/>
      <w:r w:rsidRPr="0033690A">
        <w:rPr>
          <w:rFonts w:ascii="Garamond" w:hAnsi="Garamond" w:cs="Times New Roman"/>
          <w:sz w:val="24"/>
          <w:szCs w:val="24"/>
          <w:lang w:val="en-GB"/>
        </w:rPr>
        <w:t xml:space="preserve"> contextual and programme changes.</w:t>
      </w:r>
    </w:p>
    <w:p w14:paraId="5D1C5B9A" w14:textId="77777777" w:rsidR="003405B0" w:rsidRPr="0033690A" w:rsidRDefault="003405B0" w:rsidP="003405B0">
      <w:pPr>
        <w:spacing w:line="240" w:lineRule="auto"/>
        <w:jc w:val="both"/>
        <w:rPr>
          <w:rFonts w:ascii="Garamond" w:hAnsi="Garamond" w:cs="Times New Roman"/>
          <w:sz w:val="24"/>
          <w:szCs w:val="24"/>
          <w:lang w:val="en-GB"/>
        </w:rPr>
      </w:pPr>
    </w:p>
    <w:p w14:paraId="23F2F8E4" w14:textId="77777777" w:rsidR="003405B0" w:rsidRPr="0033690A" w:rsidRDefault="003405B0" w:rsidP="003405B0">
      <w:pPr>
        <w:pStyle w:val="Heading2"/>
        <w:spacing w:before="0" w:line="240" w:lineRule="auto"/>
        <w:rPr>
          <w:rFonts w:ascii="Garamond" w:hAnsi="Garamond"/>
          <w:color w:val="auto"/>
          <w:szCs w:val="24"/>
          <w:u w:val="single"/>
          <w:lang w:val="en-IN"/>
        </w:rPr>
      </w:pPr>
      <w:r w:rsidRPr="0033690A">
        <w:rPr>
          <w:rFonts w:ascii="Garamond" w:hAnsi="Garamond"/>
          <w:color w:val="auto"/>
          <w:szCs w:val="24"/>
          <w:u w:val="single"/>
          <w:lang w:val="en-IN"/>
        </w:rPr>
        <w:t>Risks and benefits to subjects, steps to minimise risk &amp; confidentiality</w:t>
      </w:r>
    </w:p>
    <w:p w14:paraId="3B43036B" w14:textId="27A7874A" w:rsidR="003405B0" w:rsidRPr="0033690A" w:rsidRDefault="003405B0" w:rsidP="003405B0">
      <w:pPr>
        <w:pStyle w:val="BodyText2"/>
        <w:jc w:val="both"/>
        <w:rPr>
          <w:rFonts w:ascii="Garamond" w:hAnsi="Garamond"/>
          <w:sz w:val="24"/>
          <w:szCs w:val="24"/>
        </w:rPr>
      </w:pPr>
      <w:r w:rsidRPr="0033690A">
        <w:rPr>
          <w:rFonts w:ascii="Garamond" w:hAnsi="Garamond"/>
          <w:sz w:val="24"/>
          <w:szCs w:val="24"/>
        </w:rPr>
        <w:t xml:space="preserve">We note that some of the questions included in the questionnaire, particularly those related to sexual behaviour and experiences of physical and sexual violence, might cause some discomfort and stress among respondents. Moreover, respondents may worry about whether their responses will be kept confidential. </w:t>
      </w:r>
      <w:bookmarkStart w:id="21" w:name="_Hlk526418751"/>
      <w:r w:rsidRPr="00E11095">
        <w:rPr>
          <w:rFonts w:ascii="Garamond" w:hAnsi="Garamond"/>
          <w:sz w:val="24"/>
          <w:szCs w:val="24"/>
        </w:rPr>
        <w:t xml:space="preserve">To minimize the risk to the </w:t>
      </w:r>
      <w:proofErr w:type="gramStart"/>
      <w:r w:rsidRPr="00E11095">
        <w:rPr>
          <w:rFonts w:ascii="Garamond" w:hAnsi="Garamond"/>
          <w:sz w:val="24"/>
          <w:szCs w:val="24"/>
        </w:rPr>
        <w:t>participants ,</w:t>
      </w:r>
      <w:proofErr w:type="gramEnd"/>
      <w:r w:rsidRPr="00E11095">
        <w:rPr>
          <w:rFonts w:ascii="Garamond" w:hAnsi="Garamond"/>
          <w:sz w:val="24"/>
          <w:szCs w:val="24"/>
        </w:rPr>
        <w:t xml:space="preserve"> </w:t>
      </w:r>
      <w:r>
        <w:rPr>
          <w:rFonts w:ascii="Garamond" w:hAnsi="Garamond"/>
          <w:sz w:val="24"/>
          <w:szCs w:val="24"/>
        </w:rPr>
        <w:t>the following steps will be taken and we will inform the potential participants about these steps in the course of obtaining their consent for participating in the study. W</w:t>
      </w:r>
      <w:r w:rsidRPr="00E11095">
        <w:rPr>
          <w:rFonts w:ascii="Garamond" w:hAnsi="Garamond"/>
          <w:sz w:val="24"/>
          <w:szCs w:val="24"/>
        </w:rPr>
        <w:t xml:space="preserve">e will </w:t>
      </w:r>
      <w:r>
        <w:rPr>
          <w:rFonts w:ascii="Garamond" w:hAnsi="Garamond"/>
          <w:sz w:val="24"/>
          <w:szCs w:val="24"/>
        </w:rPr>
        <w:t>take steps to see that</w:t>
      </w:r>
      <w:r w:rsidRPr="00E11095">
        <w:rPr>
          <w:rFonts w:ascii="Garamond" w:hAnsi="Garamond"/>
          <w:sz w:val="24"/>
          <w:szCs w:val="24"/>
        </w:rPr>
        <w:t xml:space="preserve"> data gathered are </w:t>
      </w:r>
      <w:r w:rsidRPr="009C1D01">
        <w:rPr>
          <w:rFonts w:ascii="Garamond" w:hAnsi="Garamond"/>
          <w:sz w:val="24"/>
          <w:szCs w:val="24"/>
        </w:rPr>
        <w:t xml:space="preserve">anonymous and that names </w:t>
      </w:r>
      <w:r>
        <w:rPr>
          <w:rFonts w:ascii="Garamond" w:hAnsi="Garamond"/>
          <w:sz w:val="24"/>
          <w:szCs w:val="24"/>
        </w:rPr>
        <w:t>are not</w:t>
      </w:r>
      <w:r w:rsidRPr="0033690A">
        <w:rPr>
          <w:rFonts w:ascii="Garamond" w:hAnsi="Garamond"/>
          <w:sz w:val="24"/>
          <w:szCs w:val="24"/>
        </w:rPr>
        <w:t xml:space="preserve"> recorded in the computerised form in which responses will be recorded. Indeed, unique identification numbers will be given to the survey participants; the field team will be instructed to use this identification number when they fill the computerised form</w:t>
      </w:r>
      <w:bookmarkEnd w:id="21"/>
      <w:r w:rsidRPr="0033690A">
        <w:rPr>
          <w:rFonts w:ascii="Garamond" w:hAnsi="Garamond"/>
          <w:sz w:val="24"/>
          <w:szCs w:val="24"/>
        </w:rPr>
        <w:t xml:space="preserve">. </w:t>
      </w:r>
      <w:bookmarkStart w:id="22" w:name="_Hlk527453535"/>
      <w:r>
        <w:rPr>
          <w:rFonts w:ascii="Garamond" w:hAnsi="Garamond"/>
          <w:sz w:val="24"/>
          <w:szCs w:val="24"/>
        </w:rPr>
        <w:t xml:space="preserve">Although we </w:t>
      </w:r>
      <w:r w:rsidRPr="009C1D01">
        <w:rPr>
          <w:rFonts w:ascii="Garamond" w:hAnsi="Garamond"/>
          <w:sz w:val="24"/>
          <w:szCs w:val="24"/>
        </w:rPr>
        <w:t xml:space="preserve">will prepare a database </w:t>
      </w:r>
      <w:r>
        <w:rPr>
          <w:rFonts w:ascii="Garamond" w:hAnsi="Garamond"/>
          <w:sz w:val="24"/>
          <w:szCs w:val="24"/>
        </w:rPr>
        <w:t>of</w:t>
      </w:r>
      <w:r w:rsidRPr="009C1D01">
        <w:rPr>
          <w:rFonts w:ascii="Garamond" w:hAnsi="Garamond"/>
          <w:sz w:val="24"/>
          <w:szCs w:val="24"/>
        </w:rPr>
        <w:t xml:space="preserve"> </w:t>
      </w:r>
      <w:r>
        <w:rPr>
          <w:rFonts w:ascii="Garamond" w:hAnsi="Garamond"/>
          <w:sz w:val="24"/>
          <w:szCs w:val="24"/>
        </w:rPr>
        <w:t>the baseline s</w:t>
      </w:r>
      <w:r w:rsidRPr="009C1D01">
        <w:rPr>
          <w:rFonts w:ascii="Garamond" w:hAnsi="Garamond"/>
          <w:sz w:val="24"/>
          <w:szCs w:val="24"/>
        </w:rPr>
        <w:t xml:space="preserve">urvey participants who had agreed to be re-interviewed, using </w:t>
      </w:r>
      <w:r>
        <w:rPr>
          <w:rFonts w:ascii="Garamond" w:hAnsi="Garamond"/>
          <w:sz w:val="24"/>
          <w:szCs w:val="24"/>
        </w:rPr>
        <w:t>such</w:t>
      </w:r>
      <w:r w:rsidRPr="009C1D01">
        <w:rPr>
          <w:rFonts w:ascii="Garamond" w:hAnsi="Garamond"/>
          <w:sz w:val="24"/>
          <w:szCs w:val="24"/>
        </w:rPr>
        <w:t xml:space="preserve"> identifiers </w:t>
      </w:r>
      <w:r>
        <w:rPr>
          <w:rFonts w:ascii="Garamond" w:hAnsi="Garamond"/>
          <w:sz w:val="24"/>
          <w:szCs w:val="24"/>
        </w:rPr>
        <w:t xml:space="preserve">as the name of the respondent, </w:t>
      </w:r>
      <w:r w:rsidRPr="009C1D01">
        <w:rPr>
          <w:rFonts w:ascii="Garamond" w:hAnsi="Garamond"/>
          <w:sz w:val="24"/>
          <w:szCs w:val="24"/>
        </w:rPr>
        <w:t>the</w:t>
      </w:r>
      <w:r>
        <w:rPr>
          <w:rFonts w:ascii="Garamond" w:hAnsi="Garamond"/>
          <w:sz w:val="24"/>
          <w:szCs w:val="24"/>
        </w:rPr>
        <w:t xml:space="preserve">ir residential </w:t>
      </w:r>
      <w:r w:rsidRPr="009C1D01">
        <w:rPr>
          <w:rFonts w:ascii="Garamond" w:hAnsi="Garamond"/>
          <w:sz w:val="24"/>
          <w:szCs w:val="24"/>
        </w:rPr>
        <w:t>address, and the location of the</w:t>
      </w:r>
      <w:r>
        <w:rPr>
          <w:rFonts w:ascii="Garamond" w:hAnsi="Garamond"/>
          <w:sz w:val="24"/>
          <w:szCs w:val="24"/>
        </w:rPr>
        <w:t xml:space="preserve">ir residence </w:t>
      </w:r>
      <w:proofErr w:type="gramStart"/>
      <w:r>
        <w:rPr>
          <w:rFonts w:ascii="Garamond" w:hAnsi="Garamond"/>
          <w:sz w:val="24"/>
          <w:szCs w:val="24"/>
        </w:rPr>
        <w:t>i</w:t>
      </w:r>
      <w:r w:rsidRPr="009C1D01">
        <w:rPr>
          <w:rFonts w:ascii="Garamond" w:hAnsi="Garamond"/>
          <w:sz w:val="24"/>
          <w:szCs w:val="24"/>
        </w:rPr>
        <w:t>n order to</w:t>
      </w:r>
      <w:proofErr w:type="gramEnd"/>
      <w:r w:rsidRPr="009C1D01">
        <w:rPr>
          <w:rFonts w:ascii="Garamond" w:hAnsi="Garamond"/>
          <w:sz w:val="24"/>
          <w:szCs w:val="24"/>
        </w:rPr>
        <w:t xml:space="preserve"> correctly identify the original respondents</w:t>
      </w:r>
      <w:r>
        <w:rPr>
          <w:rFonts w:ascii="Garamond" w:hAnsi="Garamond"/>
          <w:sz w:val="24"/>
          <w:szCs w:val="24"/>
        </w:rPr>
        <w:t xml:space="preserve"> for re-interviewing at the completion of the intervention</w:t>
      </w:r>
      <w:r w:rsidRPr="009C1D01">
        <w:rPr>
          <w:rFonts w:ascii="Garamond" w:hAnsi="Garamond"/>
          <w:sz w:val="24"/>
          <w:szCs w:val="24"/>
        </w:rPr>
        <w:t xml:space="preserve">, </w:t>
      </w:r>
      <w:r>
        <w:rPr>
          <w:rFonts w:ascii="Garamond" w:hAnsi="Garamond"/>
          <w:sz w:val="24"/>
          <w:szCs w:val="24"/>
        </w:rPr>
        <w:t>n</w:t>
      </w:r>
      <w:r w:rsidRPr="009C1D01">
        <w:rPr>
          <w:rFonts w:ascii="Garamond" w:hAnsi="Garamond"/>
          <w:sz w:val="24"/>
          <w:szCs w:val="24"/>
        </w:rPr>
        <w:t>o identifying information, will be linked with the data collected. All contact sheets with identifiers will be kept in locked cupboards in the office of the Population Council, New Delhi.</w:t>
      </w:r>
      <w:r>
        <w:rPr>
          <w:rFonts w:ascii="Garamond" w:hAnsi="Garamond"/>
          <w:sz w:val="24"/>
          <w:szCs w:val="24"/>
        </w:rPr>
        <w:t xml:space="preserve"> </w:t>
      </w:r>
      <w:bookmarkEnd w:id="22"/>
      <w:r w:rsidRPr="0033690A">
        <w:rPr>
          <w:rFonts w:ascii="Garamond" w:hAnsi="Garamond"/>
          <w:sz w:val="24"/>
          <w:szCs w:val="24"/>
        </w:rPr>
        <w:t xml:space="preserve">Moreover, the proposed study will be conducted in </w:t>
      </w:r>
      <w:r>
        <w:rPr>
          <w:rFonts w:ascii="Garamond" w:hAnsi="Garamond"/>
          <w:sz w:val="24"/>
          <w:szCs w:val="24"/>
        </w:rPr>
        <w:t>20 schools</w:t>
      </w:r>
      <w:r w:rsidRPr="0033690A">
        <w:rPr>
          <w:rFonts w:ascii="Garamond" w:hAnsi="Garamond"/>
          <w:sz w:val="24"/>
          <w:szCs w:val="24"/>
        </w:rPr>
        <w:t xml:space="preserve">, and no reports/papers/other documents that will draw on the data collected will contain identifiers that could link the results with </w:t>
      </w:r>
      <w:r w:rsidRPr="0033690A">
        <w:rPr>
          <w:rFonts w:ascii="Garamond" w:hAnsi="Garamond"/>
          <w:sz w:val="24"/>
          <w:szCs w:val="24"/>
        </w:rPr>
        <w:lastRenderedPageBreak/>
        <w:t>any one respondent</w:t>
      </w:r>
      <w:r>
        <w:rPr>
          <w:rFonts w:ascii="Garamond" w:hAnsi="Garamond"/>
          <w:sz w:val="24"/>
          <w:szCs w:val="24"/>
        </w:rPr>
        <w:t>, their school</w:t>
      </w:r>
      <w:r w:rsidRPr="0033690A">
        <w:rPr>
          <w:rFonts w:ascii="Garamond" w:hAnsi="Garamond"/>
          <w:sz w:val="24"/>
          <w:szCs w:val="24"/>
        </w:rPr>
        <w:t xml:space="preserve"> or village/census enumeration block.</w:t>
      </w:r>
      <w:r>
        <w:rPr>
          <w:rFonts w:ascii="Garamond" w:hAnsi="Garamond"/>
          <w:sz w:val="24"/>
          <w:szCs w:val="24"/>
        </w:rPr>
        <w:t xml:space="preserve"> O</w:t>
      </w:r>
      <w:r w:rsidRPr="00E11095">
        <w:rPr>
          <w:rFonts w:ascii="Garamond" w:hAnsi="Garamond"/>
          <w:sz w:val="24"/>
          <w:szCs w:val="24"/>
        </w:rPr>
        <w:t>nce the interview is completed, the data will be transferred to cloud-based server in encrypted form, accessible by password and back-up copies of the data will be stored electronically (in secure folders) in our office, accessible by password.</w:t>
      </w:r>
      <w:r w:rsidRPr="0033690A">
        <w:rPr>
          <w:rFonts w:ascii="Garamond" w:hAnsi="Garamond"/>
          <w:sz w:val="24"/>
          <w:szCs w:val="24"/>
        </w:rPr>
        <w:t xml:space="preserve"> </w:t>
      </w:r>
    </w:p>
    <w:p w14:paraId="14E6E961" w14:textId="77777777" w:rsidR="003405B0" w:rsidRPr="0033690A" w:rsidRDefault="003405B0" w:rsidP="003405B0">
      <w:pPr>
        <w:pStyle w:val="BodyText2"/>
        <w:jc w:val="both"/>
        <w:rPr>
          <w:rFonts w:ascii="Garamond" w:hAnsi="Garamond"/>
          <w:sz w:val="24"/>
          <w:szCs w:val="24"/>
        </w:rPr>
      </w:pPr>
    </w:p>
    <w:p w14:paraId="7993E8FB" w14:textId="77777777" w:rsidR="003405B0" w:rsidRPr="0033690A" w:rsidRDefault="003405B0" w:rsidP="003405B0">
      <w:pPr>
        <w:spacing w:line="240" w:lineRule="auto"/>
        <w:jc w:val="both"/>
        <w:rPr>
          <w:rFonts w:ascii="Garamond" w:hAnsi="Garamond"/>
          <w:sz w:val="24"/>
          <w:szCs w:val="24"/>
          <w:lang w:val="en-GB"/>
        </w:rPr>
      </w:pPr>
    </w:p>
    <w:p w14:paraId="3A5DCE9C" w14:textId="77777777" w:rsidR="003405B0" w:rsidRPr="0033690A" w:rsidRDefault="003405B0" w:rsidP="003405B0">
      <w:pPr>
        <w:spacing w:line="240" w:lineRule="auto"/>
        <w:jc w:val="both"/>
        <w:rPr>
          <w:rFonts w:ascii="Garamond" w:hAnsi="Garamond"/>
          <w:sz w:val="24"/>
          <w:szCs w:val="24"/>
        </w:rPr>
      </w:pPr>
      <w:r w:rsidRPr="0033690A">
        <w:rPr>
          <w:rFonts w:ascii="Garamond" w:hAnsi="Garamond"/>
          <w:sz w:val="24"/>
          <w:szCs w:val="24"/>
        </w:rPr>
        <w:t>Given that the evaluation will be conducted in intervention and comparison districts, w</w:t>
      </w:r>
      <w:r w:rsidRPr="0033690A">
        <w:rPr>
          <w:rFonts w:ascii="Garamond" w:hAnsi="Garamond" w:cs="Times New Roman"/>
          <w:sz w:val="24"/>
          <w:szCs w:val="24"/>
        </w:rPr>
        <w:t xml:space="preserve">e acknowledge the ethical issues associated with conducting research in a comparison group denied of the intervention, especially if expectations were raised during the baseline survey. However, without credible comparison (i.e. untreated) groups, it is unlikely that evidence will be generated that could make a potentially valuable intervention available broadly or avoid spending resources on an intervention that is unlikely to benefit recipients. Interviewers will be trained to convey, and consent forms will indicate, that no direct benefits will accrue </w:t>
      </w:r>
      <w:proofErr w:type="gramStart"/>
      <w:r w:rsidRPr="0033690A">
        <w:rPr>
          <w:rFonts w:ascii="Garamond" w:hAnsi="Garamond" w:cs="Times New Roman"/>
          <w:sz w:val="24"/>
          <w:szCs w:val="24"/>
        </w:rPr>
        <w:t>as a result of</w:t>
      </w:r>
      <w:proofErr w:type="gramEnd"/>
      <w:r w:rsidRPr="0033690A">
        <w:rPr>
          <w:rFonts w:ascii="Garamond" w:hAnsi="Garamond" w:cs="Times New Roman"/>
          <w:sz w:val="24"/>
          <w:szCs w:val="24"/>
        </w:rPr>
        <w:t xml:space="preserve"> the study. </w:t>
      </w:r>
      <w:r w:rsidRPr="0033690A">
        <w:rPr>
          <w:rFonts w:ascii="Garamond" w:hAnsi="Garamond"/>
          <w:sz w:val="24"/>
          <w:szCs w:val="24"/>
        </w:rPr>
        <w:t xml:space="preserve">Findings generated in the study will be used to inform evidence-based policies and </w:t>
      </w:r>
      <w:proofErr w:type="spellStart"/>
      <w:r w:rsidRPr="0033690A">
        <w:rPr>
          <w:rFonts w:ascii="Garamond" w:hAnsi="Garamond"/>
          <w:sz w:val="24"/>
          <w:szCs w:val="24"/>
        </w:rPr>
        <w:t>programmes</w:t>
      </w:r>
      <w:proofErr w:type="spellEnd"/>
      <w:r w:rsidRPr="0033690A">
        <w:rPr>
          <w:rFonts w:ascii="Garamond" w:hAnsi="Garamond"/>
          <w:sz w:val="24"/>
          <w:szCs w:val="24"/>
        </w:rPr>
        <w:t xml:space="preserve"> to reduce teenage pregnancy.</w:t>
      </w:r>
    </w:p>
    <w:p w14:paraId="3BCC0007" w14:textId="77777777" w:rsidR="003405B0" w:rsidRPr="0033690A" w:rsidRDefault="003405B0" w:rsidP="003405B0">
      <w:pPr>
        <w:spacing w:line="240" w:lineRule="auto"/>
        <w:jc w:val="both"/>
        <w:rPr>
          <w:rFonts w:ascii="Garamond" w:hAnsi="Garamond"/>
          <w:sz w:val="24"/>
          <w:szCs w:val="24"/>
        </w:rPr>
      </w:pPr>
    </w:p>
    <w:p w14:paraId="1C29DFB7" w14:textId="77777777" w:rsidR="003405B0" w:rsidRPr="0033690A" w:rsidRDefault="003405B0" w:rsidP="003405B0">
      <w:pPr>
        <w:spacing w:line="240" w:lineRule="auto"/>
        <w:jc w:val="both"/>
        <w:rPr>
          <w:rFonts w:ascii="Garamond" w:hAnsi="Garamond" w:cs="Times New Roman"/>
          <w:sz w:val="24"/>
          <w:szCs w:val="24"/>
        </w:rPr>
      </w:pPr>
      <w:r w:rsidRPr="0033690A">
        <w:rPr>
          <w:rFonts w:ascii="Garamond" w:hAnsi="Garamond"/>
          <w:sz w:val="24"/>
          <w:szCs w:val="24"/>
          <w:lang w:val="en-GB"/>
        </w:rPr>
        <w:t xml:space="preserve">We also acknowledge the need for responding </w:t>
      </w:r>
      <w:r w:rsidRPr="0033690A">
        <w:rPr>
          <w:rFonts w:ascii="Garamond" w:hAnsi="Garamond" w:cs="Times New Roman"/>
          <w:sz w:val="24"/>
          <w:szCs w:val="24"/>
        </w:rPr>
        <w:t xml:space="preserve">appropriately to requests from respondents for information or help. We will train and equip our research assistants to refer such requests to IPE and its partners or government facilities, as appropriate. </w:t>
      </w:r>
      <w:r w:rsidRPr="0033690A">
        <w:rPr>
          <w:rFonts w:ascii="Garamond" w:hAnsi="Garamond"/>
          <w:sz w:val="24"/>
          <w:szCs w:val="24"/>
        </w:rPr>
        <w:t xml:space="preserve">However, while study teams may do their best, we will not be </w:t>
      </w:r>
      <w:proofErr w:type="gramStart"/>
      <w:r w:rsidRPr="0033690A">
        <w:rPr>
          <w:rFonts w:ascii="Garamond" w:hAnsi="Garamond"/>
          <w:sz w:val="24"/>
          <w:szCs w:val="24"/>
        </w:rPr>
        <w:t>in a position</w:t>
      </w:r>
      <w:proofErr w:type="gramEnd"/>
      <w:r w:rsidRPr="0033690A">
        <w:rPr>
          <w:rFonts w:ascii="Garamond" w:hAnsi="Garamond"/>
          <w:sz w:val="24"/>
          <w:szCs w:val="24"/>
        </w:rPr>
        <w:t xml:space="preserve"> to ensure that a respondent in need obtains appropriate counselling or services.</w:t>
      </w:r>
    </w:p>
    <w:p w14:paraId="0D783AC9" w14:textId="77777777" w:rsidR="003405B0" w:rsidRPr="0033690A" w:rsidRDefault="003405B0" w:rsidP="003405B0">
      <w:pPr>
        <w:pStyle w:val="BodyText2"/>
        <w:jc w:val="both"/>
        <w:rPr>
          <w:rFonts w:ascii="Garamond" w:hAnsi="Garamond"/>
          <w:sz w:val="24"/>
          <w:szCs w:val="24"/>
        </w:rPr>
      </w:pPr>
    </w:p>
    <w:p w14:paraId="5873F98D" w14:textId="77777777" w:rsidR="003405B0" w:rsidRPr="0033690A" w:rsidRDefault="003405B0" w:rsidP="003405B0">
      <w:pPr>
        <w:spacing w:line="240" w:lineRule="auto"/>
        <w:jc w:val="both"/>
        <w:rPr>
          <w:rFonts w:ascii="Garamond" w:hAnsi="Garamond" w:cs="Times New Roman"/>
          <w:sz w:val="24"/>
          <w:szCs w:val="24"/>
          <w:lang w:val="en-GB"/>
        </w:rPr>
      </w:pPr>
      <w:r w:rsidRPr="0033690A">
        <w:rPr>
          <w:rFonts w:ascii="Garamond" w:hAnsi="Garamond" w:cs="Times New Roman"/>
          <w:sz w:val="24"/>
          <w:szCs w:val="24"/>
          <w:lang w:val="en-GB"/>
        </w:rPr>
        <w:t xml:space="preserve">While there will be no direct benefits to the study respondents, findings generated in the study will be useful in evidence-based advocacy to improve </w:t>
      </w:r>
      <w:r>
        <w:rPr>
          <w:rFonts w:ascii="Garamond" w:hAnsi="Garamond" w:cs="Times New Roman"/>
          <w:sz w:val="24"/>
          <w:szCs w:val="24"/>
          <w:lang w:val="en-GB"/>
        </w:rPr>
        <w:t>adolescent</w:t>
      </w:r>
      <w:r w:rsidRPr="0033690A">
        <w:rPr>
          <w:rFonts w:ascii="Garamond" w:hAnsi="Garamond" w:cs="Times New Roman"/>
          <w:sz w:val="24"/>
          <w:szCs w:val="24"/>
          <w:lang w:val="en-GB"/>
        </w:rPr>
        <w:t xml:space="preserve"> programming in the country.</w:t>
      </w:r>
    </w:p>
    <w:p w14:paraId="74396977" w14:textId="77777777" w:rsidR="003405B0" w:rsidRPr="0033690A" w:rsidRDefault="003405B0" w:rsidP="003405B0">
      <w:pPr>
        <w:spacing w:line="240" w:lineRule="auto"/>
        <w:jc w:val="both"/>
        <w:rPr>
          <w:rFonts w:ascii="Garamond" w:hAnsi="Garamond" w:cs="Times New Roman"/>
          <w:sz w:val="24"/>
          <w:szCs w:val="24"/>
        </w:rPr>
      </w:pPr>
    </w:p>
    <w:p w14:paraId="598FF2DD" w14:textId="77777777" w:rsidR="003405B0" w:rsidRPr="0033690A" w:rsidRDefault="003405B0" w:rsidP="003405B0">
      <w:pPr>
        <w:tabs>
          <w:tab w:val="left" w:pos="0"/>
        </w:tabs>
        <w:suppressAutoHyphens/>
        <w:spacing w:line="240" w:lineRule="auto"/>
        <w:jc w:val="both"/>
        <w:rPr>
          <w:rFonts w:ascii="Garamond" w:hAnsi="Garamond" w:cs="Times New Roman"/>
          <w:sz w:val="24"/>
          <w:szCs w:val="24"/>
        </w:rPr>
      </w:pPr>
      <w:r w:rsidRPr="0033690A">
        <w:rPr>
          <w:rFonts w:ascii="Garamond" w:hAnsi="Garamond" w:cs="Times New Roman"/>
          <w:sz w:val="24"/>
          <w:szCs w:val="24"/>
        </w:rPr>
        <w:t xml:space="preserve">Several strategies will be adopted to ensure that interviews will not be overheard by family members or others even when the interviews are conducted at home. The interviewers will be instructed to conduct the interview in a separate room in the home, ask the questions in such a way that these are not heard by others, call on a co-interviewer designated for this purpose to hold parallel discussions with adults or others interested in listening to the interview, or re-schedule the interview </w:t>
      </w:r>
      <w:proofErr w:type="gramStart"/>
      <w:r w:rsidRPr="0033690A">
        <w:rPr>
          <w:rFonts w:ascii="Garamond" w:hAnsi="Garamond" w:cs="Times New Roman"/>
          <w:sz w:val="24"/>
          <w:szCs w:val="24"/>
        </w:rPr>
        <w:t>so as to</w:t>
      </w:r>
      <w:proofErr w:type="gramEnd"/>
      <w:r w:rsidRPr="0033690A">
        <w:rPr>
          <w:rFonts w:ascii="Garamond" w:hAnsi="Garamond" w:cs="Times New Roman"/>
          <w:sz w:val="24"/>
          <w:szCs w:val="24"/>
        </w:rPr>
        <w:t xml:space="preserve"> enable full confidentiality to the interview.</w:t>
      </w:r>
    </w:p>
    <w:p w14:paraId="0264F336" w14:textId="77777777" w:rsidR="003405B0" w:rsidRPr="0033690A" w:rsidRDefault="003405B0" w:rsidP="003405B0">
      <w:pPr>
        <w:spacing w:line="240" w:lineRule="auto"/>
        <w:jc w:val="both"/>
        <w:rPr>
          <w:rFonts w:ascii="Garamond" w:hAnsi="Garamond" w:cs="Times New Roman"/>
          <w:sz w:val="24"/>
          <w:szCs w:val="24"/>
        </w:rPr>
      </w:pPr>
    </w:p>
    <w:p w14:paraId="75D319CF" w14:textId="623C3345" w:rsidR="003405B0" w:rsidRPr="0033690A" w:rsidRDefault="003405B0" w:rsidP="003405B0">
      <w:pPr>
        <w:spacing w:line="240" w:lineRule="auto"/>
        <w:jc w:val="both"/>
        <w:rPr>
          <w:rFonts w:ascii="Garamond" w:hAnsi="Garamond" w:cs="Times New Roman"/>
          <w:sz w:val="24"/>
          <w:szCs w:val="24"/>
          <w:lang w:val="en-GB"/>
        </w:rPr>
      </w:pPr>
      <w:r w:rsidRPr="0033690A">
        <w:rPr>
          <w:rFonts w:ascii="Garamond" w:hAnsi="Garamond" w:cs="Times New Roman"/>
          <w:sz w:val="24"/>
          <w:szCs w:val="24"/>
        </w:rPr>
        <w:t xml:space="preserve">The data will </w:t>
      </w:r>
      <w:r w:rsidRPr="0033690A">
        <w:rPr>
          <w:rFonts w:ascii="Garamond" w:hAnsi="Garamond" w:cs="Times New Roman"/>
          <w:sz w:val="24"/>
          <w:szCs w:val="24"/>
          <w:lang w:val="en-GB"/>
        </w:rPr>
        <w:t xml:space="preserve">be stored electronically (in secure folders) by the Population Council. Back-up copies of all data will be stored separately. Moreover, no reports/papers/other documents that will draw on the data collected will contain identifiers that could link the results with any one respondent or area in which they reside. </w:t>
      </w:r>
      <w:r w:rsidRPr="00EC03AA">
        <w:rPr>
          <w:rFonts w:ascii="Garamond" w:hAnsi="Garamond" w:cs="Times New Roman"/>
          <w:sz w:val="24"/>
          <w:szCs w:val="24"/>
          <w:lang w:val="en-GB"/>
        </w:rPr>
        <w:t>Informed consent documents, kept on paper, will be kept separate from response files and the research team will bring these forms in sealed boxes to the Council’s office in Delhi.</w:t>
      </w:r>
      <w:r>
        <w:rPr>
          <w:rFonts w:ascii="Garamond" w:hAnsi="Garamond" w:cs="Times New Roman"/>
          <w:sz w:val="24"/>
          <w:szCs w:val="24"/>
          <w:lang w:val="en-GB"/>
        </w:rPr>
        <w:t xml:space="preserve"> </w:t>
      </w:r>
      <w:r w:rsidRPr="0033690A">
        <w:rPr>
          <w:rFonts w:ascii="Garamond" w:hAnsi="Garamond" w:cs="Times New Roman"/>
          <w:sz w:val="24"/>
          <w:szCs w:val="24"/>
          <w:lang w:val="en-GB"/>
        </w:rPr>
        <w:t xml:space="preserve">Finally, </w:t>
      </w:r>
      <w:r w:rsidRPr="0033690A">
        <w:rPr>
          <w:rFonts w:ascii="Garamond" w:hAnsi="Garamond" w:cs="Times New Roman"/>
          <w:sz w:val="24"/>
          <w:szCs w:val="24"/>
        </w:rPr>
        <w:t>we will sensitize project staff conducting the survey about the importance of maintaining the confidentiality of these data.</w:t>
      </w:r>
      <w:r w:rsidRPr="0033690A">
        <w:rPr>
          <w:rFonts w:ascii="Garamond" w:hAnsi="Garamond" w:cs="Times New Roman"/>
          <w:sz w:val="24"/>
          <w:szCs w:val="24"/>
          <w:lang w:val="en-GB"/>
        </w:rPr>
        <w:t xml:space="preserve"> We will emphasise the respondent’s right to be fully informed and his/her ability to provide informed consent </w:t>
      </w:r>
      <w:proofErr w:type="gramStart"/>
      <w:r w:rsidRPr="0033690A">
        <w:rPr>
          <w:rFonts w:ascii="Garamond" w:hAnsi="Garamond" w:cs="Times New Roman"/>
          <w:sz w:val="24"/>
          <w:szCs w:val="24"/>
          <w:lang w:val="en-GB"/>
        </w:rPr>
        <w:t>in the course of</w:t>
      </w:r>
      <w:proofErr w:type="gramEnd"/>
      <w:r w:rsidRPr="0033690A">
        <w:rPr>
          <w:rFonts w:ascii="Garamond" w:hAnsi="Garamond" w:cs="Times New Roman"/>
          <w:sz w:val="24"/>
          <w:szCs w:val="24"/>
          <w:lang w:val="en-GB"/>
        </w:rPr>
        <w:t xml:space="preserve"> interviewer training. </w:t>
      </w:r>
      <w:r w:rsidRPr="0033690A">
        <w:rPr>
          <w:rFonts w:ascii="Garamond" w:hAnsi="Garamond" w:cs="Times New Roman"/>
          <w:sz w:val="24"/>
          <w:szCs w:val="24"/>
        </w:rPr>
        <w:t>These forms and data set</w:t>
      </w:r>
      <w:r>
        <w:rPr>
          <w:rFonts w:ascii="Garamond" w:hAnsi="Garamond" w:cs="Times New Roman"/>
          <w:sz w:val="24"/>
          <w:szCs w:val="24"/>
        </w:rPr>
        <w:t xml:space="preserve">s </w:t>
      </w:r>
      <w:r w:rsidRPr="0033690A">
        <w:rPr>
          <w:rFonts w:ascii="Garamond" w:hAnsi="Garamond" w:cs="Times New Roman"/>
          <w:sz w:val="24"/>
          <w:szCs w:val="24"/>
        </w:rPr>
        <w:t xml:space="preserve">will be maintained for </w:t>
      </w:r>
      <w:r>
        <w:rPr>
          <w:rFonts w:ascii="Garamond" w:hAnsi="Garamond" w:cs="Times New Roman"/>
          <w:sz w:val="24"/>
          <w:szCs w:val="24"/>
        </w:rPr>
        <w:t xml:space="preserve">one </w:t>
      </w:r>
      <w:r w:rsidRPr="0033690A">
        <w:rPr>
          <w:rFonts w:ascii="Garamond" w:hAnsi="Garamond" w:cs="Times New Roman"/>
          <w:sz w:val="24"/>
          <w:szCs w:val="24"/>
        </w:rPr>
        <w:t xml:space="preserve">year </w:t>
      </w:r>
      <w:r>
        <w:rPr>
          <w:rFonts w:ascii="Garamond" w:hAnsi="Garamond" w:cs="Times New Roman"/>
          <w:sz w:val="24"/>
          <w:szCs w:val="24"/>
        </w:rPr>
        <w:t xml:space="preserve">in case the study team needs to </w:t>
      </w:r>
      <w:proofErr w:type="gramStart"/>
      <w:r>
        <w:rPr>
          <w:rFonts w:ascii="Garamond" w:hAnsi="Garamond" w:cs="Times New Roman"/>
          <w:sz w:val="24"/>
          <w:szCs w:val="24"/>
        </w:rPr>
        <w:t>refer back</w:t>
      </w:r>
      <w:proofErr w:type="gramEnd"/>
      <w:r>
        <w:rPr>
          <w:rFonts w:ascii="Garamond" w:hAnsi="Garamond" w:cs="Times New Roman"/>
          <w:sz w:val="24"/>
          <w:szCs w:val="24"/>
        </w:rPr>
        <w:t xml:space="preserve"> to the forms while analyzing the data</w:t>
      </w:r>
      <w:r w:rsidRPr="0033690A">
        <w:rPr>
          <w:rFonts w:ascii="Garamond" w:hAnsi="Garamond" w:cs="Times New Roman"/>
          <w:sz w:val="24"/>
          <w:szCs w:val="24"/>
        </w:rPr>
        <w:t xml:space="preserve"> and will be destroyed thereafter.</w:t>
      </w:r>
    </w:p>
    <w:p w14:paraId="3E920713" w14:textId="77777777" w:rsidR="003405B0" w:rsidRPr="0033690A" w:rsidRDefault="003405B0" w:rsidP="003405B0">
      <w:pPr>
        <w:spacing w:line="240" w:lineRule="auto"/>
        <w:jc w:val="both"/>
        <w:rPr>
          <w:rFonts w:ascii="Garamond" w:hAnsi="Garamond" w:cs="Times New Roman"/>
          <w:sz w:val="24"/>
          <w:szCs w:val="24"/>
          <w:lang w:val="en-GB"/>
        </w:rPr>
      </w:pPr>
    </w:p>
    <w:p w14:paraId="03262B77" w14:textId="77777777" w:rsidR="003405B0" w:rsidRPr="00921489" w:rsidRDefault="003405B0" w:rsidP="003405B0">
      <w:pPr>
        <w:pStyle w:val="Heading2"/>
        <w:spacing w:before="0" w:line="240" w:lineRule="auto"/>
        <w:rPr>
          <w:rFonts w:ascii="Garamond" w:hAnsi="Garamond"/>
          <w:szCs w:val="24"/>
          <w:u w:val="single"/>
          <w:lang w:val="en-IN"/>
        </w:rPr>
      </w:pPr>
      <w:r w:rsidRPr="00921489">
        <w:rPr>
          <w:rFonts w:ascii="Garamond" w:hAnsi="Garamond"/>
          <w:color w:val="auto"/>
          <w:szCs w:val="24"/>
          <w:u w:val="single"/>
          <w:lang w:val="en-IN"/>
        </w:rPr>
        <w:t>Compensation and informed consent process</w:t>
      </w:r>
    </w:p>
    <w:p w14:paraId="6A5E1340" w14:textId="77777777" w:rsidR="003405B0" w:rsidRPr="006A1928" w:rsidRDefault="003405B0" w:rsidP="003405B0">
      <w:pPr>
        <w:spacing w:line="240" w:lineRule="auto"/>
        <w:jc w:val="both"/>
        <w:rPr>
          <w:rFonts w:ascii="Garamond" w:hAnsi="Garamond" w:cs="Times New Roman"/>
          <w:sz w:val="24"/>
          <w:szCs w:val="24"/>
        </w:rPr>
      </w:pPr>
      <w:r w:rsidRPr="006A1928">
        <w:rPr>
          <w:rFonts w:ascii="Garamond" w:hAnsi="Garamond" w:cs="Times New Roman"/>
          <w:sz w:val="24"/>
          <w:szCs w:val="24"/>
          <w:lang w:val="en-GB"/>
        </w:rPr>
        <w:t xml:space="preserve">Participation in the baseline and </w:t>
      </w:r>
      <w:proofErr w:type="spellStart"/>
      <w:r w:rsidRPr="006A1928">
        <w:rPr>
          <w:rFonts w:ascii="Garamond" w:hAnsi="Garamond" w:cs="Times New Roman"/>
          <w:sz w:val="24"/>
          <w:szCs w:val="24"/>
          <w:lang w:val="en-GB"/>
        </w:rPr>
        <w:t>endline</w:t>
      </w:r>
      <w:proofErr w:type="spellEnd"/>
      <w:r w:rsidRPr="006A1928">
        <w:rPr>
          <w:rFonts w:ascii="Garamond" w:hAnsi="Garamond" w:cs="Times New Roman"/>
          <w:sz w:val="24"/>
          <w:szCs w:val="24"/>
          <w:lang w:val="en-GB"/>
        </w:rPr>
        <w:t xml:space="preserve"> surveys will be entirely voluntary. No incentives or compensation will be paid to respondents for </w:t>
      </w:r>
      <w:r w:rsidRPr="006A1928">
        <w:rPr>
          <w:rFonts w:ascii="Garamond" w:hAnsi="Garamond" w:cs="Times New Roman"/>
          <w:sz w:val="24"/>
          <w:szCs w:val="24"/>
        </w:rPr>
        <w:t>taking part in these surveys.</w:t>
      </w:r>
    </w:p>
    <w:p w14:paraId="36155FBC" w14:textId="77777777" w:rsidR="003405B0" w:rsidRPr="006A1928" w:rsidRDefault="003405B0" w:rsidP="003405B0">
      <w:pPr>
        <w:spacing w:line="240" w:lineRule="auto"/>
        <w:jc w:val="both"/>
        <w:rPr>
          <w:rFonts w:ascii="Garamond" w:hAnsi="Garamond" w:cs="Times New Roman"/>
          <w:sz w:val="24"/>
          <w:szCs w:val="24"/>
        </w:rPr>
      </w:pPr>
    </w:p>
    <w:p w14:paraId="6D0685D6" w14:textId="77777777" w:rsidR="003405B0" w:rsidRPr="006A1928" w:rsidRDefault="003405B0" w:rsidP="003405B0">
      <w:pPr>
        <w:spacing w:line="240" w:lineRule="auto"/>
        <w:jc w:val="both"/>
        <w:rPr>
          <w:rFonts w:ascii="Garamond" w:hAnsi="Garamond" w:cs="Times New Roman"/>
          <w:sz w:val="24"/>
          <w:szCs w:val="24"/>
          <w:lang w:val="en-GB"/>
        </w:rPr>
      </w:pPr>
      <w:r w:rsidRPr="006A1928">
        <w:rPr>
          <w:rFonts w:ascii="Garamond" w:hAnsi="Garamond" w:cs="Times New Roman"/>
          <w:sz w:val="24"/>
          <w:szCs w:val="24"/>
          <w:lang w:val="en-GB"/>
        </w:rPr>
        <w:lastRenderedPageBreak/>
        <w:t>Several steps are proposed for obtaining informed consent and assent for conducting the surveys. These include parental/guardian permission for enrolling minors aged below 18 years in the study, and assent from minors and consent from those aged 18 years to be interviewed. We detail below the steps to be taken.</w:t>
      </w:r>
    </w:p>
    <w:p w14:paraId="2E495B14" w14:textId="77777777" w:rsidR="003405B0" w:rsidRPr="006A1928" w:rsidRDefault="003405B0" w:rsidP="003405B0">
      <w:pPr>
        <w:spacing w:line="240" w:lineRule="auto"/>
        <w:jc w:val="both"/>
        <w:rPr>
          <w:rFonts w:ascii="Garamond" w:hAnsi="Garamond" w:cs="Times New Roman"/>
          <w:sz w:val="24"/>
          <w:szCs w:val="24"/>
          <w:lang w:val="en-GB"/>
        </w:rPr>
      </w:pPr>
    </w:p>
    <w:p w14:paraId="4F37DD50" w14:textId="6C613BF7" w:rsidR="003405B0" w:rsidRPr="006A1928" w:rsidRDefault="003405B0" w:rsidP="003405B0">
      <w:pPr>
        <w:spacing w:line="240" w:lineRule="auto"/>
        <w:jc w:val="both"/>
        <w:rPr>
          <w:rFonts w:ascii="Garamond" w:hAnsi="Garamond" w:cs="Times New Roman"/>
          <w:sz w:val="24"/>
          <w:szCs w:val="24"/>
        </w:rPr>
      </w:pPr>
      <w:r w:rsidRPr="006A1928">
        <w:rPr>
          <w:rFonts w:ascii="Garamond" w:hAnsi="Garamond" w:cs="Times New Roman"/>
          <w:sz w:val="24"/>
          <w:szCs w:val="24"/>
          <w:lang w:val="en-GB"/>
        </w:rPr>
        <w:t>For minor boys and girls aged 1</w:t>
      </w:r>
      <w:r>
        <w:rPr>
          <w:rFonts w:ascii="Garamond" w:hAnsi="Garamond" w:cs="Times New Roman"/>
          <w:sz w:val="24"/>
          <w:szCs w:val="24"/>
          <w:lang w:val="en-GB"/>
        </w:rPr>
        <w:t>5</w:t>
      </w:r>
      <w:r w:rsidRPr="006A1928">
        <w:rPr>
          <w:rFonts w:ascii="Garamond" w:hAnsi="Garamond" w:cs="Times New Roman"/>
          <w:sz w:val="24"/>
          <w:szCs w:val="24"/>
          <w:lang w:val="en-GB"/>
        </w:rPr>
        <w:t xml:space="preserve">-17 years, research assistants conducting the survey will obtain informed assent from potential participants and parental permission before administering the questionnaire to them. </w:t>
      </w:r>
      <w:r w:rsidRPr="006A1928">
        <w:rPr>
          <w:rFonts w:ascii="Garamond" w:hAnsi="Garamond" w:cs="Times New Roman"/>
          <w:sz w:val="24"/>
          <w:szCs w:val="24"/>
        </w:rPr>
        <w:t>We note that conducting research on minors</w:t>
      </w:r>
      <w:r>
        <w:rPr>
          <w:rFonts w:ascii="Garamond" w:hAnsi="Garamond" w:cs="Times New Roman"/>
          <w:sz w:val="24"/>
          <w:szCs w:val="24"/>
        </w:rPr>
        <w:t xml:space="preserve"> </w:t>
      </w:r>
      <w:r w:rsidRPr="006A1928">
        <w:rPr>
          <w:rFonts w:ascii="Garamond" w:hAnsi="Garamond" w:cs="Times New Roman"/>
          <w:sz w:val="24"/>
          <w:szCs w:val="24"/>
        </w:rPr>
        <w:t xml:space="preserve">presents ethical challenges. Permission from a parent or guardian will be sought before acquiring assent from all minors. Our field research team will first approach a parent/guardian of potential respondents and seek his/her permission to include his/her child in the study. They will explain to the parent/guardian the purpose and the survey procedure, the risks and benefits of participating in the study, voluntariness of participation and the steps taken to safeguard confidentiality, and inform the parent/guardian that the child still retains the right to decline to participate in the study fully or partially, and that the parent/guardian will not have access to any information provided by the child. </w:t>
      </w:r>
      <w:r w:rsidRPr="006A1928">
        <w:rPr>
          <w:rFonts w:ascii="Garamond" w:hAnsi="Garamond" w:cs="Times New Roman"/>
          <w:sz w:val="24"/>
          <w:szCs w:val="24"/>
          <w:lang w:val="en-GB"/>
        </w:rPr>
        <w:t>They will also inform the parents that a similar survey will be repeated after approximately 18 months</w:t>
      </w:r>
      <w:r w:rsidRPr="006A1928">
        <w:rPr>
          <w:rFonts w:ascii="Garamond" w:hAnsi="Garamond" w:cs="Times New Roman"/>
          <w:sz w:val="24"/>
          <w:szCs w:val="24"/>
        </w:rPr>
        <w:t xml:space="preserve">. The team member will then seek their written consent to include their child in the study (see Annex </w:t>
      </w:r>
      <w:r w:rsidR="005C11B6">
        <w:rPr>
          <w:rFonts w:ascii="Garamond" w:hAnsi="Garamond" w:cs="Times New Roman"/>
          <w:sz w:val="24"/>
          <w:szCs w:val="24"/>
        </w:rPr>
        <w:t>3</w:t>
      </w:r>
      <w:r w:rsidRPr="006A1928">
        <w:rPr>
          <w:rFonts w:ascii="Garamond" w:hAnsi="Garamond" w:cs="Times New Roman"/>
          <w:sz w:val="24"/>
          <w:szCs w:val="24"/>
        </w:rPr>
        <w:t xml:space="preserve"> for consent form for obtaining parental/guardian permission for interviewing minors). </w:t>
      </w:r>
    </w:p>
    <w:p w14:paraId="2D32381B" w14:textId="77777777" w:rsidR="003405B0" w:rsidRPr="006A1928" w:rsidRDefault="003405B0" w:rsidP="003405B0">
      <w:pPr>
        <w:pStyle w:val="ListParagraph"/>
        <w:spacing w:line="240" w:lineRule="auto"/>
        <w:ind w:left="360"/>
        <w:jc w:val="both"/>
        <w:rPr>
          <w:rFonts w:ascii="Garamond" w:hAnsi="Garamond"/>
          <w:sz w:val="24"/>
          <w:szCs w:val="24"/>
          <w:highlight w:val="yellow"/>
          <w:u w:val="single"/>
        </w:rPr>
      </w:pPr>
    </w:p>
    <w:p w14:paraId="7A9F28D0" w14:textId="1F72D48B" w:rsidR="003405B0" w:rsidRPr="006A1928" w:rsidRDefault="003405B0" w:rsidP="003405B0">
      <w:pPr>
        <w:spacing w:line="240" w:lineRule="auto"/>
        <w:jc w:val="both"/>
        <w:rPr>
          <w:rFonts w:ascii="Garamond" w:hAnsi="Garamond" w:cs="Times New Roman"/>
          <w:sz w:val="24"/>
          <w:szCs w:val="24"/>
        </w:rPr>
      </w:pPr>
      <w:r w:rsidRPr="006A1928">
        <w:rPr>
          <w:rFonts w:ascii="Garamond" w:hAnsi="Garamond" w:cs="Times New Roman"/>
          <w:sz w:val="24"/>
          <w:szCs w:val="24"/>
        </w:rPr>
        <w:t xml:space="preserve">After parental/guardian permission is acquired, we will seek assent from the child to take part in the study. The field study team will explain to the child the purpose, the study procedure, risks and benefits of participating in the study, voluntariness of participation, right to skip any questions and/or withdraw from the study without penalty, and the steps taken to ensure confidentiality. They will inform the child that we would like him or her to take part in a survey, but that he/she can opt out of it at any time. They will also explain to the child that his/her parent has consented, but that he/she still has the right to decline and will then seek his/her written assent to interview him/her.  </w:t>
      </w:r>
      <w:r w:rsidRPr="006A1928">
        <w:rPr>
          <w:rFonts w:ascii="Garamond" w:hAnsi="Garamond" w:cs="Times New Roman"/>
          <w:sz w:val="24"/>
          <w:szCs w:val="24"/>
          <w:lang w:val="en-GB"/>
        </w:rPr>
        <w:t>They will also inform the child that the survey will be repeated after 18 months</w:t>
      </w:r>
      <w:r w:rsidRPr="006A1928">
        <w:rPr>
          <w:rFonts w:ascii="Garamond" w:hAnsi="Garamond" w:cs="Times New Roman"/>
          <w:sz w:val="24"/>
          <w:szCs w:val="24"/>
        </w:rPr>
        <w:t>. The team member will then seek his/her written consent to include him/her in the study (see Annex</w:t>
      </w:r>
      <w:r w:rsidR="005C11B6">
        <w:rPr>
          <w:rFonts w:ascii="Garamond" w:hAnsi="Garamond" w:cs="Times New Roman"/>
          <w:sz w:val="24"/>
          <w:szCs w:val="24"/>
        </w:rPr>
        <w:t xml:space="preserve"> 4</w:t>
      </w:r>
      <w:r w:rsidRPr="006A1928">
        <w:rPr>
          <w:rFonts w:ascii="Garamond" w:hAnsi="Garamond" w:cs="Times New Roman"/>
          <w:sz w:val="24"/>
          <w:szCs w:val="24"/>
        </w:rPr>
        <w:t xml:space="preserve"> for </w:t>
      </w:r>
      <w:r>
        <w:rPr>
          <w:rFonts w:ascii="Garamond" w:hAnsi="Garamond" w:cs="Times New Roman"/>
          <w:sz w:val="24"/>
          <w:szCs w:val="24"/>
        </w:rPr>
        <w:t xml:space="preserve">adolescent </w:t>
      </w:r>
      <w:r w:rsidRPr="006A1928">
        <w:rPr>
          <w:rFonts w:ascii="Garamond" w:hAnsi="Garamond" w:cs="Times New Roman"/>
          <w:sz w:val="24"/>
          <w:szCs w:val="24"/>
        </w:rPr>
        <w:t xml:space="preserve">assent form). </w:t>
      </w:r>
    </w:p>
    <w:p w14:paraId="46EDBEEE" w14:textId="77777777" w:rsidR="003405B0" w:rsidRPr="006A1928" w:rsidRDefault="003405B0" w:rsidP="003405B0">
      <w:pPr>
        <w:spacing w:line="240" w:lineRule="auto"/>
        <w:jc w:val="both"/>
        <w:rPr>
          <w:rFonts w:ascii="Garamond" w:hAnsi="Garamond" w:cs="Times New Roman"/>
          <w:sz w:val="24"/>
          <w:szCs w:val="24"/>
        </w:rPr>
      </w:pPr>
    </w:p>
    <w:p w14:paraId="29C2849B" w14:textId="77777777" w:rsidR="003405B0" w:rsidRPr="006A1928" w:rsidRDefault="003405B0" w:rsidP="003405B0">
      <w:pPr>
        <w:pStyle w:val="ListParagraph"/>
        <w:spacing w:line="240" w:lineRule="auto"/>
        <w:ind w:left="0"/>
        <w:jc w:val="both"/>
        <w:rPr>
          <w:rFonts w:ascii="Garamond" w:hAnsi="Garamond"/>
          <w:sz w:val="24"/>
          <w:szCs w:val="24"/>
        </w:rPr>
      </w:pPr>
      <w:r w:rsidRPr="006A1928">
        <w:rPr>
          <w:rFonts w:ascii="Garamond" w:hAnsi="Garamond"/>
          <w:sz w:val="24"/>
          <w:szCs w:val="24"/>
        </w:rPr>
        <w:t>If the parent gives permission to participate in the study but the child does not give assent, the child will not be included in the study. Only if both the parent/guardian and the child agree, we will enroll the child in the study.</w:t>
      </w:r>
    </w:p>
    <w:p w14:paraId="2666077A" w14:textId="77777777" w:rsidR="003405B0" w:rsidRPr="006A1928" w:rsidRDefault="003405B0" w:rsidP="003405B0">
      <w:pPr>
        <w:pStyle w:val="ListParagraph"/>
        <w:spacing w:line="240" w:lineRule="auto"/>
        <w:ind w:left="0"/>
        <w:jc w:val="both"/>
        <w:rPr>
          <w:rFonts w:ascii="Garamond" w:hAnsi="Garamond"/>
          <w:sz w:val="24"/>
          <w:szCs w:val="24"/>
          <w:highlight w:val="yellow"/>
        </w:rPr>
      </w:pPr>
    </w:p>
    <w:p w14:paraId="33398CA4" w14:textId="56839894" w:rsidR="003405B0" w:rsidRPr="0033690A" w:rsidRDefault="003405B0" w:rsidP="003405B0">
      <w:pPr>
        <w:spacing w:line="240" w:lineRule="auto"/>
        <w:jc w:val="both"/>
        <w:rPr>
          <w:rFonts w:ascii="Garamond" w:hAnsi="Garamond" w:cs="Times New Roman"/>
          <w:sz w:val="24"/>
          <w:szCs w:val="24"/>
          <w:lang w:val="en-GB"/>
        </w:rPr>
      </w:pPr>
      <w:r>
        <w:rPr>
          <w:rFonts w:ascii="Garamond" w:hAnsi="Garamond" w:cs="Times New Roman"/>
          <w:sz w:val="24"/>
          <w:szCs w:val="24"/>
          <w:lang w:val="en-GB"/>
        </w:rPr>
        <w:t>For respondents aged 18-19, t</w:t>
      </w:r>
      <w:r w:rsidRPr="0033690A">
        <w:rPr>
          <w:rFonts w:ascii="Garamond" w:hAnsi="Garamond" w:cs="Times New Roman"/>
          <w:sz w:val="24"/>
          <w:szCs w:val="24"/>
          <w:lang w:val="en-GB"/>
        </w:rPr>
        <w:t xml:space="preserve">he research team will obtain informed consent from potential participants before administering the </w:t>
      </w:r>
      <w:r>
        <w:rPr>
          <w:rFonts w:ascii="Garamond" w:hAnsi="Garamond" w:cs="Times New Roman"/>
          <w:sz w:val="24"/>
          <w:szCs w:val="24"/>
          <w:lang w:val="en-GB"/>
        </w:rPr>
        <w:t>survey instrument</w:t>
      </w:r>
      <w:r w:rsidRPr="0033690A">
        <w:rPr>
          <w:rFonts w:ascii="Garamond" w:hAnsi="Garamond" w:cs="Times New Roman"/>
          <w:sz w:val="24"/>
          <w:szCs w:val="24"/>
          <w:lang w:val="en-GB"/>
        </w:rPr>
        <w:t xml:space="preserve"> to them. They will explain to potential respondents the purpose, the procedures, risks and benefits of participating in the study, voluntariness of participation, right to withhold any information and/or withdraw from responding to the questionnaire without penalty, and the steps taken to ensure confidentiality. The team will then seek </w:t>
      </w:r>
      <w:r>
        <w:rPr>
          <w:rFonts w:ascii="Garamond" w:hAnsi="Garamond" w:cs="Times New Roman"/>
          <w:sz w:val="24"/>
          <w:szCs w:val="24"/>
          <w:lang w:val="en-GB"/>
        </w:rPr>
        <w:t xml:space="preserve">potential </w:t>
      </w:r>
      <w:r w:rsidRPr="0033690A">
        <w:rPr>
          <w:rFonts w:ascii="Garamond" w:hAnsi="Garamond" w:cs="Times New Roman"/>
          <w:sz w:val="24"/>
          <w:szCs w:val="24"/>
          <w:lang w:val="en-GB"/>
        </w:rPr>
        <w:t xml:space="preserve">participants’ written consent (see </w:t>
      </w:r>
      <w:r w:rsidRPr="00B607A6">
        <w:rPr>
          <w:rFonts w:ascii="Garamond" w:hAnsi="Garamond" w:cs="Times New Roman"/>
          <w:sz w:val="24"/>
          <w:szCs w:val="24"/>
          <w:lang w:val="en-GB"/>
        </w:rPr>
        <w:t xml:space="preserve">Annex </w:t>
      </w:r>
      <w:r w:rsidR="005C11B6">
        <w:rPr>
          <w:rFonts w:ascii="Garamond" w:hAnsi="Garamond" w:cs="Times New Roman"/>
          <w:sz w:val="24"/>
          <w:szCs w:val="24"/>
          <w:lang w:val="en-GB"/>
        </w:rPr>
        <w:t>5</w:t>
      </w:r>
      <w:r w:rsidRPr="0033690A">
        <w:rPr>
          <w:rFonts w:ascii="Garamond" w:hAnsi="Garamond" w:cs="Times New Roman"/>
          <w:sz w:val="24"/>
          <w:szCs w:val="24"/>
          <w:lang w:val="en-GB"/>
        </w:rPr>
        <w:t xml:space="preserve"> for informed consent form to be used for </w:t>
      </w:r>
      <w:r>
        <w:rPr>
          <w:rFonts w:ascii="Garamond" w:hAnsi="Garamond" w:cs="Times New Roman"/>
          <w:sz w:val="24"/>
          <w:szCs w:val="24"/>
          <w:lang w:val="en-GB"/>
        </w:rPr>
        <w:t>those aged 18-19 years</w:t>
      </w:r>
      <w:r w:rsidRPr="0033690A">
        <w:rPr>
          <w:rFonts w:ascii="Garamond" w:hAnsi="Garamond" w:cs="Times New Roman"/>
          <w:sz w:val="24"/>
          <w:szCs w:val="24"/>
          <w:lang w:val="en-GB"/>
        </w:rPr>
        <w:t xml:space="preserve">). </w:t>
      </w:r>
    </w:p>
    <w:p w14:paraId="41D547B2" w14:textId="77777777" w:rsidR="003405B0" w:rsidRPr="0033690A" w:rsidRDefault="003405B0" w:rsidP="003405B0">
      <w:pPr>
        <w:spacing w:line="240" w:lineRule="auto"/>
        <w:jc w:val="both"/>
        <w:rPr>
          <w:rFonts w:ascii="Garamond" w:hAnsi="Garamond" w:cs="Times New Roman"/>
          <w:sz w:val="24"/>
          <w:szCs w:val="24"/>
          <w:lang w:val="en-GB"/>
        </w:rPr>
      </w:pPr>
    </w:p>
    <w:p w14:paraId="2E2C4285" w14:textId="77777777" w:rsidR="003405B0" w:rsidRPr="006A1928" w:rsidRDefault="003405B0" w:rsidP="003405B0">
      <w:pPr>
        <w:spacing w:line="240" w:lineRule="auto"/>
        <w:ind w:right="-70"/>
        <w:jc w:val="both"/>
        <w:rPr>
          <w:rFonts w:ascii="Garamond" w:hAnsi="Garamond" w:cs="Times New Roman"/>
          <w:sz w:val="24"/>
          <w:szCs w:val="24"/>
          <w:lang w:val="en-GB"/>
        </w:rPr>
      </w:pPr>
    </w:p>
    <w:p w14:paraId="7300AD66" w14:textId="77777777" w:rsidR="003405B0" w:rsidRPr="006A1928" w:rsidRDefault="003405B0" w:rsidP="003405B0">
      <w:pPr>
        <w:spacing w:line="240" w:lineRule="auto"/>
        <w:jc w:val="both"/>
        <w:rPr>
          <w:rFonts w:ascii="Garamond" w:hAnsi="Garamond" w:cs="Times New Roman"/>
          <w:sz w:val="24"/>
          <w:szCs w:val="24"/>
          <w:lang w:val="en-GB"/>
        </w:rPr>
      </w:pPr>
      <w:bookmarkStart w:id="23" w:name="_Hlk526413458"/>
      <w:r w:rsidRPr="006A1928">
        <w:rPr>
          <w:rFonts w:ascii="Garamond" w:hAnsi="Garamond" w:cs="Times New Roman"/>
          <w:sz w:val="24"/>
          <w:szCs w:val="24"/>
          <w:lang w:val="en-GB"/>
        </w:rPr>
        <w:t xml:space="preserve">For those who are unable to read the parental permission/assent forms, the contents of these forms will be read out and explained (usual procedure for low-literacy study participants); they will be encouraged to ask questions and the field team will clear any doubts. While the project staff who will </w:t>
      </w:r>
      <w:bookmarkEnd w:id="23"/>
      <w:r w:rsidRPr="006A1928">
        <w:rPr>
          <w:rFonts w:ascii="Garamond" w:hAnsi="Garamond" w:cs="Times New Roman"/>
          <w:sz w:val="24"/>
          <w:szCs w:val="24"/>
          <w:lang w:val="en-GB"/>
        </w:rPr>
        <w:t xml:space="preserve">obtain the parental permission and informed assent will sign, stating that he/she has explained the </w:t>
      </w:r>
      <w:r w:rsidRPr="006A1928">
        <w:rPr>
          <w:rFonts w:ascii="Garamond" w:hAnsi="Garamond" w:cs="Times New Roman"/>
          <w:sz w:val="24"/>
          <w:szCs w:val="24"/>
          <w:lang w:val="en-GB"/>
        </w:rPr>
        <w:lastRenderedPageBreak/>
        <w:t>content of the parental permission form and informed assent form, we note that there will not be a third-party witness to the informed consent process.</w:t>
      </w:r>
    </w:p>
    <w:p w14:paraId="7C090E06" w14:textId="77777777" w:rsidR="003405B0" w:rsidRPr="006A1928" w:rsidRDefault="003405B0" w:rsidP="003405B0">
      <w:pPr>
        <w:spacing w:line="240" w:lineRule="auto"/>
        <w:ind w:right="-70"/>
        <w:jc w:val="both"/>
        <w:rPr>
          <w:rFonts w:ascii="Garamond" w:hAnsi="Garamond" w:cs="Times New Roman"/>
          <w:sz w:val="24"/>
          <w:szCs w:val="24"/>
        </w:rPr>
      </w:pPr>
    </w:p>
    <w:p w14:paraId="026BF2A5" w14:textId="77777777" w:rsidR="003405B0" w:rsidRPr="006A1928" w:rsidRDefault="003405B0" w:rsidP="003405B0">
      <w:pPr>
        <w:spacing w:line="240" w:lineRule="auto"/>
        <w:jc w:val="both"/>
        <w:rPr>
          <w:rFonts w:ascii="Garamond" w:hAnsi="Garamond" w:cs="Times New Roman"/>
          <w:sz w:val="24"/>
          <w:szCs w:val="24"/>
          <w:lang w:val="en-GB"/>
        </w:rPr>
      </w:pPr>
      <w:r w:rsidRPr="006A1928">
        <w:rPr>
          <w:rFonts w:ascii="Garamond" w:hAnsi="Garamond" w:cs="Times New Roman"/>
          <w:sz w:val="24"/>
          <w:szCs w:val="24"/>
          <w:lang w:val="en-GB"/>
        </w:rPr>
        <w:t xml:space="preserve">A similar procedure will be followed for taking informed consent </w:t>
      </w:r>
      <w:r>
        <w:rPr>
          <w:rFonts w:ascii="Garamond" w:hAnsi="Garamond" w:cs="Times New Roman"/>
          <w:sz w:val="24"/>
          <w:szCs w:val="24"/>
          <w:lang w:val="en-GB"/>
        </w:rPr>
        <w:t xml:space="preserve">at the </w:t>
      </w:r>
      <w:proofErr w:type="spellStart"/>
      <w:r>
        <w:rPr>
          <w:rFonts w:ascii="Garamond" w:hAnsi="Garamond" w:cs="Times New Roman"/>
          <w:sz w:val="24"/>
          <w:szCs w:val="24"/>
          <w:lang w:val="en-GB"/>
        </w:rPr>
        <w:t>endline</w:t>
      </w:r>
      <w:proofErr w:type="spellEnd"/>
      <w:r>
        <w:rPr>
          <w:rFonts w:ascii="Garamond" w:hAnsi="Garamond" w:cs="Times New Roman"/>
          <w:sz w:val="24"/>
          <w:szCs w:val="24"/>
          <w:lang w:val="en-GB"/>
        </w:rPr>
        <w:t xml:space="preserve"> </w:t>
      </w:r>
      <w:r w:rsidRPr="006A1928">
        <w:rPr>
          <w:rFonts w:ascii="Garamond" w:hAnsi="Garamond" w:cs="Times New Roman"/>
          <w:sz w:val="24"/>
          <w:szCs w:val="24"/>
          <w:lang w:val="en-GB"/>
        </w:rPr>
        <w:t xml:space="preserve">survey as well. </w:t>
      </w:r>
    </w:p>
    <w:p w14:paraId="02485E2A" w14:textId="77777777" w:rsidR="003405B0" w:rsidRDefault="003405B0" w:rsidP="003405B0">
      <w:pPr>
        <w:pStyle w:val="BodyText2"/>
        <w:jc w:val="both"/>
        <w:rPr>
          <w:rFonts w:ascii="Garamond" w:hAnsi="Garamond"/>
          <w:sz w:val="24"/>
          <w:szCs w:val="24"/>
        </w:rPr>
      </w:pPr>
    </w:p>
    <w:p w14:paraId="2D5129E8" w14:textId="61CA4F46" w:rsidR="003405B0" w:rsidRPr="00C941C3" w:rsidRDefault="003405B0" w:rsidP="003405B0">
      <w:pPr>
        <w:pStyle w:val="Heading1"/>
        <w:spacing w:before="0" w:line="240" w:lineRule="auto"/>
        <w:rPr>
          <w:rFonts w:ascii="Garamond" w:hAnsi="Garamond"/>
          <w:b/>
          <w:i/>
          <w:color w:val="auto"/>
          <w:szCs w:val="24"/>
          <w:lang w:val="en-IN"/>
        </w:rPr>
      </w:pPr>
      <w:r w:rsidRPr="00C941C3">
        <w:rPr>
          <w:rFonts w:ascii="Garamond" w:hAnsi="Garamond"/>
          <w:b/>
          <w:i/>
          <w:color w:val="auto"/>
          <w:szCs w:val="24"/>
          <w:lang w:val="en-IN"/>
        </w:rPr>
        <w:t xml:space="preserve">Activity </w:t>
      </w:r>
      <w:r w:rsidR="00591800">
        <w:rPr>
          <w:rFonts w:ascii="Garamond" w:hAnsi="Garamond"/>
          <w:b/>
          <w:i/>
          <w:color w:val="auto"/>
          <w:szCs w:val="24"/>
          <w:lang w:val="en-IN"/>
        </w:rPr>
        <w:t>2</w:t>
      </w:r>
      <w:r w:rsidRPr="00C941C3">
        <w:rPr>
          <w:rFonts w:ascii="Garamond" w:hAnsi="Garamond"/>
          <w:b/>
          <w:i/>
          <w:color w:val="auto"/>
          <w:szCs w:val="24"/>
          <w:lang w:val="en-IN"/>
        </w:rPr>
        <w:t xml:space="preserve">: Mystery client visit to </w:t>
      </w:r>
      <w:proofErr w:type="spellStart"/>
      <w:r w:rsidRPr="00C941C3">
        <w:rPr>
          <w:rFonts w:ascii="Garamond" w:hAnsi="Garamond"/>
          <w:b/>
          <w:i/>
          <w:color w:val="auto"/>
          <w:szCs w:val="24"/>
          <w:lang w:val="en-IN"/>
        </w:rPr>
        <w:t>Ujala</w:t>
      </w:r>
      <w:proofErr w:type="spellEnd"/>
      <w:r w:rsidRPr="00C941C3">
        <w:rPr>
          <w:rFonts w:ascii="Garamond" w:hAnsi="Garamond"/>
          <w:b/>
          <w:i/>
          <w:color w:val="auto"/>
          <w:szCs w:val="24"/>
          <w:lang w:val="en-IN"/>
        </w:rPr>
        <w:t xml:space="preserve"> clini</w:t>
      </w:r>
      <w:r>
        <w:rPr>
          <w:rFonts w:ascii="Garamond" w:hAnsi="Garamond"/>
          <w:b/>
          <w:i/>
          <w:color w:val="auto"/>
          <w:szCs w:val="24"/>
          <w:lang w:val="en-IN"/>
        </w:rPr>
        <w:t>cs (Adults 18+)</w:t>
      </w:r>
    </w:p>
    <w:p w14:paraId="1DC1800C" w14:textId="77777777" w:rsidR="003405B0" w:rsidRDefault="003405B0" w:rsidP="003405B0">
      <w:pPr>
        <w:pStyle w:val="Heading2"/>
        <w:spacing w:before="0" w:line="240" w:lineRule="auto"/>
        <w:rPr>
          <w:rFonts w:ascii="Garamond" w:hAnsi="Garamond"/>
          <w:color w:val="auto"/>
          <w:szCs w:val="24"/>
          <w:u w:val="single"/>
          <w:lang w:val="en-IN"/>
        </w:rPr>
      </w:pPr>
    </w:p>
    <w:p w14:paraId="235A053B" w14:textId="77777777" w:rsidR="003405B0" w:rsidRPr="00834A60" w:rsidRDefault="003405B0" w:rsidP="003405B0">
      <w:pPr>
        <w:pStyle w:val="Heading2"/>
        <w:spacing w:before="0" w:line="240" w:lineRule="auto"/>
        <w:rPr>
          <w:rFonts w:ascii="Garamond" w:hAnsi="Garamond"/>
          <w:color w:val="auto"/>
          <w:szCs w:val="24"/>
          <w:u w:val="single"/>
          <w:lang w:val="en-IN"/>
        </w:rPr>
      </w:pPr>
      <w:r w:rsidRPr="00834A60">
        <w:rPr>
          <w:rFonts w:ascii="Garamond" w:hAnsi="Garamond"/>
          <w:color w:val="auto"/>
          <w:szCs w:val="24"/>
          <w:u w:val="single"/>
          <w:lang w:val="en-IN"/>
        </w:rPr>
        <w:t>Subject Population</w:t>
      </w:r>
    </w:p>
    <w:p w14:paraId="4F877D1A" w14:textId="2D196D3A" w:rsidR="003405B0" w:rsidRPr="00834A60" w:rsidRDefault="003405B0" w:rsidP="003405B0">
      <w:pPr>
        <w:spacing w:line="240" w:lineRule="auto"/>
        <w:jc w:val="both"/>
        <w:rPr>
          <w:rFonts w:ascii="Garamond" w:hAnsi="Garamond"/>
          <w:sz w:val="24"/>
          <w:szCs w:val="24"/>
        </w:rPr>
      </w:pPr>
      <w:r w:rsidRPr="00834A60">
        <w:rPr>
          <w:rFonts w:ascii="Garamond" w:hAnsi="Garamond"/>
          <w:sz w:val="24"/>
          <w:szCs w:val="24"/>
        </w:rPr>
        <w:t xml:space="preserve">We will observe the counselling services provided by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 counsellors, using mystery clients, in both intervention and comparison arms. There are two counsellors employed in each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 The intervention will target two clinics in the intervention block and we plan to observe delivery of counselling services in</w:t>
      </w:r>
      <w:r w:rsidR="008F6C5E">
        <w:rPr>
          <w:rFonts w:ascii="Garamond" w:hAnsi="Garamond"/>
          <w:sz w:val="24"/>
          <w:szCs w:val="24"/>
        </w:rPr>
        <w:t xml:space="preserve"> these</w:t>
      </w:r>
      <w:r w:rsidRPr="00834A60">
        <w:rPr>
          <w:rFonts w:ascii="Garamond" w:hAnsi="Garamond"/>
          <w:sz w:val="24"/>
          <w:szCs w:val="24"/>
        </w:rPr>
        <w:t xml:space="preserve"> clinics. We </w:t>
      </w:r>
      <w:r>
        <w:rPr>
          <w:rFonts w:ascii="Garamond" w:hAnsi="Garamond"/>
          <w:sz w:val="24"/>
          <w:szCs w:val="24"/>
        </w:rPr>
        <w:t xml:space="preserve">will </w:t>
      </w:r>
      <w:r w:rsidRPr="00834A60">
        <w:rPr>
          <w:rFonts w:ascii="Garamond" w:hAnsi="Garamond"/>
          <w:sz w:val="24"/>
          <w:szCs w:val="24"/>
        </w:rPr>
        <w:t xml:space="preserve">select two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clinics from the comparison block as well. Therefore, a total of 8 counsellors – 4 each from intervention and comparison arms – will be observed using mystery clients. We will recruit </w:t>
      </w:r>
      <w:r>
        <w:rPr>
          <w:rFonts w:ascii="Garamond" w:hAnsi="Garamond"/>
          <w:sz w:val="24"/>
          <w:szCs w:val="24"/>
        </w:rPr>
        <w:t>12</w:t>
      </w:r>
      <w:r w:rsidRPr="00834A60">
        <w:rPr>
          <w:rFonts w:ascii="Garamond" w:hAnsi="Garamond"/>
          <w:sz w:val="24"/>
          <w:szCs w:val="24"/>
        </w:rPr>
        <w:t xml:space="preserve"> young people</w:t>
      </w:r>
      <w:r>
        <w:rPr>
          <w:rFonts w:ascii="Garamond" w:hAnsi="Garamond"/>
          <w:sz w:val="24"/>
          <w:szCs w:val="24"/>
        </w:rPr>
        <w:t xml:space="preserve"> (ages 18-22)</w:t>
      </w:r>
      <w:r w:rsidRPr="00834A60">
        <w:rPr>
          <w:rFonts w:ascii="Garamond" w:hAnsi="Garamond"/>
          <w:sz w:val="24"/>
          <w:szCs w:val="24"/>
        </w:rPr>
        <w:t xml:space="preserve"> – </w:t>
      </w:r>
      <w:r>
        <w:rPr>
          <w:rFonts w:ascii="Garamond" w:hAnsi="Garamond"/>
          <w:sz w:val="24"/>
          <w:szCs w:val="24"/>
        </w:rPr>
        <w:t>six</w:t>
      </w:r>
      <w:r w:rsidRPr="00834A60">
        <w:rPr>
          <w:rFonts w:ascii="Garamond" w:hAnsi="Garamond"/>
          <w:sz w:val="24"/>
          <w:szCs w:val="24"/>
        </w:rPr>
        <w:t xml:space="preserve"> females and </w:t>
      </w:r>
      <w:r>
        <w:rPr>
          <w:rFonts w:ascii="Garamond" w:hAnsi="Garamond"/>
          <w:sz w:val="24"/>
          <w:szCs w:val="24"/>
        </w:rPr>
        <w:t xml:space="preserve">six </w:t>
      </w:r>
      <w:r w:rsidRPr="00834A60">
        <w:rPr>
          <w:rFonts w:ascii="Garamond" w:hAnsi="Garamond"/>
          <w:sz w:val="24"/>
          <w:szCs w:val="24"/>
        </w:rPr>
        <w:t xml:space="preserve">males –to serve as mystery clients. </w:t>
      </w:r>
    </w:p>
    <w:p w14:paraId="1BD73207" w14:textId="77777777" w:rsidR="003405B0" w:rsidRPr="00834A60" w:rsidRDefault="003405B0" w:rsidP="003405B0">
      <w:pPr>
        <w:spacing w:line="240" w:lineRule="auto"/>
        <w:jc w:val="both"/>
        <w:rPr>
          <w:rFonts w:ascii="Garamond" w:hAnsi="Garamond"/>
          <w:sz w:val="24"/>
          <w:szCs w:val="24"/>
          <w:u w:val="single"/>
        </w:rPr>
      </w:pPr>
    </w:p>
    <w:p w14:paraId="29A6F961" w14:textId="77777777" w:rsidR="003405B0" w:rsidRPr="00834A60" w:rsidRDefault="003405B0" w:rsidP="003405B0">
      <w:pPr>
        <w:pStyle w:val="Heading2"/>
        <w:spacing w:before="0" w:line="240" w:lineRule="auto"/>
        <w:rPr>
          <w:rFonts w:ascii="Garamond" w:hAnsi="Garamond"/>
          <w:color w:val="auto"/>
          <w:szCs w:val="24"/>
          <w:u w:val="single"/>
          <w:lang w:val="en-IN"/>
        </w:rPr>
      </w:pPr>
      <w:r w:rsidRPr="00834A60">
        <w:rPr>
          <w:rFonts w:ascii="Garamond" w:hAnsi="Garamond"/>
          <w:color w:val="auto"/>
          <w:szCs w:val="24"/>
          <w:u w:val="single"/>
          <w:lang w:val="en-IN"/>
        </w:rPr>
        <w:t>Research Protocol:</w:t>
      </w:r>
    </w:p>
    <w:p w14:paraId="05B9D8FB" w14:textId="77777777" w:rsidR="003405B0" w:rsidRPr="00834A60" w:rsidRDefault="003405B0" w:rsidP="003405B0">
      <w:pPr>
        <w:autoSpaceDE w:val="0"/>
        <w:autoSpaceDN w:val="0"/>
        <w:adjustRightInd w:val="0"/>
        <w:spacing w:line="240" w:lineRule="auto"/>
        <w:jc w:val="both"/>
        <w:rPr>
          <w:rFonts w:ascii="Garamond" w:hAnsi="Garamond"/>
          <w:sz w:val="24"/>
          <w:szCs w:val="24"/>
        </w:rPr>
      </w:pPr>
      <w:r w:rsidRPr="00834A60">
        <w:rPr>
          <w:rFonts w:ascii="Garamond" w:hAnsi="Garamond"/>
          <w:sz w:val="24"/>
          <w:szCs w:val="24"/>
        </w:rPr>
        <w:t>We propose to use mystery clients because we expect that very few young clients will have the self-confidence to raise questions or pursue an in-depth conversation with the counsellor. We will identify young women and men</w:t>
      </w:r>
      <w:r>
        <w:rPr>
          <w:rFonts w:ascii="Garamond" w:hAnsi="Garamond"/>
          <w:sz w:val="24"/>
          <w:szCs w:val="24"/>
        </w:rPr>
        <w:t xml:space="preserve"> </w:t>
      </w:r>
      <w:r w:rsidRPr="000C1F25">
        <w:rPr>
          <w:rFonts w:ascii="Garamond" w:hAnsi="Garamond"/>
          <w:sz w:val="24"/>
          <w:szCs w:val="24"/>
        </w:rPr>
        <w:t>(</w:t>
      </w:r>
      <w:r w:rsidRPr="00FF738F">
        <w:rPr>
          <w:rFonts w:ascii="Garamond" w:hAnsi="Garamond"/>
          <w:sz w:val="24"/>
          <w:szCs w:val="24"/>
        </w:rPr>
        <w:t xml:space="preserve">18-22 years old whose physical appearance resembles that of </w:t>
      </w:r>
      <w:proofErr w:type="gramStart"/>
      <w:r w:rsidRPr="00FF738F">
        <w:rPr>
          <w:rFonts w:ascii="Garamond" w:hAnsi="Garamond"/>
          <w:sz w:val="24"/>
          <w:szCs w:val="24"/>
        </w:rPr>
        <w:t>15-19 year-olds</w:t>
      </w:r>
      <w:proofErr w:type="gramEnd"/>
      <w:r w:rsidRPr="00FF738F">
        <w:rPr>
          <w:rFonts w:ascii="Garamond" w:hAnsi="Garamond"/>
          <w:sz w:val="24"/>
          <w:szCs w:val="24"/>
        </w:rPr>
        <w:t>)</w:t>
      </w:r>
      <w:r w:rsidRPr="00834A60">
        <w:rPr>
          <w:rFonts w:ascii="Garamond" w:hAnsi="Garamond"/>
          <w:sz w:val="24"/>
          <w:szCs w:val="24"/>
        </w:rPr>
        <w:t xml:space="preserve"> to serve as mystery clients, with the help of local NGOs, from villages that are not located in close proximity to the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 selected for the study. A young person will be considered eligible to serve as a mystery client if she/he is aged between 18 and </w:t>
      </w:r>
      <w:r>
        <w:rPr>
          <w:rFonts w:ascii="Garamond" w:hAnsi="Garamond"/>
          <w:sz w:val="24"/>
          <w:szCs w:val="24"/>
        </w:rPr>
        <w:t>22</w:t>
      </w:r>
      <w:r w:rsidRPr="00834A60">
        <w:rPr>
          <w:rFonts w:ascii="Garamond" w:hAnsi="Garamond"/>
          <w:sz w:val="24"/>
          <w:szCs w:val="24"/>
        </w:rPr>
        <w:t xml:space="preserve"> years, she/he is residing in a village that is not located in close proximity to the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 she/he has not been to the </w:t>
      </w:r>
      <w:proofErr w:type="spellStart"/>
      <w:r w:rsidRPr="00834A60">
        <w:rPr>
          <w:rFonts w:ascii="Garamond" w:hAnsi="Garamond"/>
          <w:sz w:val="24"/>
          <w:szCs w:val="24"/>
        </w:rPr>
        <w:t>Ujala</w:t>
      </w:r>
      <w:proofErr w:type="spellEnd"/>
      <w:r w:rsidRPr="00834A60">
        <w:rPr>
          <w:rFonts w:ascii="Garamond" w:hAnsi="Garamond"/>
          <w:sz w:val="24"/>
          <w:szCs w:val="24"/>
        </w:rPr>
        <w:t xml:space="preserve"> clinic before, she/he demonstrates a talent for role playing and she/ he displays openness about discussing sexual and reproductive matters. Once a young person is thus identified, the study team will enquire about her/his willingness to serve as a mystery client and seek her/his consent to be enrolled in the study. </w:t>
      </w:r>
    </w:p>
    <w:p w14:paraId="45C5C763" w14:textId="77777777" w:rsidR="003405B0" w:rsidRPr="00834A60" w:rsidRDefault="003405B0" w:rsidP="003405B0">
      <w:pPr>
        <w:autoSpaceDE w:val="0"/>
        <w:autoSpaceDN w:val="0"/>
        <w:adjustRightInd w:val="0"/>
        <w:spacing w:line="240" w:lineRule="auto"/>
        <w:jc w:val="both"/>
        <w:rPr>
          <w:rFonts w:ascii="Garamond" w:hAnsi="Garamond"/>
          <w:sz w:val="24"/>
          <w:szCs w:val="24"/>
        </w:rPr>
      </w:pPr>
    </w:p>
    <w:p w14:paraId="4F7EEF44" w14:textId="77777777" w:rsidR="003405B0" w:rsidRPr="00834A60" w:rsidRDefault="003405B0" w:rsidP="003405B0">
      <w:pPr>
        <w:spacing w:line="240" w:lineRule="auto"/>
        <w:jc w:val="both"/>
        <w:rPr>
          <w:rFonts w:ascii="Garamond" w:hAnsi="Garamond"/>
          <w:spacing w:val="2"/>
          <w:sz w:val="24"/>
          <w:szCs w:val="24"/>
          <w:lang w:val="en-GB"/>
        </w:rPr>
      </w:pPr>
      <w:r w:rsidRPr="00834A60">
        <w:rPr>
          <w:rFonts w:ascii="Garamond" w:hAnsi="Garamond"/>
          <w:spacing w:val="2"/>
          <w:sz w:val="24"/>
          <w:szCs w:val="24"/>
          <w:lang w:val="en-GB"/>
        </w:rPr>
        <w:t>We will follow the procedure for conducting mystery clients as suggested in the guide published by the Pathfinder International (</w:t>
      </w:r>
      <w:r w:rsidRPr="00984F66">
        <w:rPr>
          <w:rFonts w:ascii="Garamond" w:hAnsi="Garamond"/>
          <w:spacing w:val="2"/>
          <w:sz w:val="24"/>
          <w:szCs w:val="24"/>
          <w:lang w:val="en-GB"/>
        </w:rPr>
        <w:t>Boyce and Neale, 2006</w:t>
      </w:r>
      <w:r w:rsidRPr="00834A60">
        <w:rPr>
          <w:rFonts w:ascii="Garamond" w:hAnsi="Garamond"/>
          <w:spacing w:val="2"/>
          <w:sz w:val="24"/>
          <w:szCs w:val="24"/>
          <w:lang w:val="en-GB"/>
        </w:rPr>
        <w:t xml:space="preserve">). </w:t>
      </w:r>
      <w:r w:rsidRPr="00142AD7">
        <w:t xml:space="preserve"> </w:t>
      </w:r>
      <w:bookmarkStart w:id="24" w:name="_Hlk526414883"/>
      <w:r>
        <w:rPr>
          <w:rFonts w:ascii="Garamond" w:hAnsi="Garamond"/>
          <w:spacing w:val="2"/>
          <w:sz w:val="24"/>
          <w:szCs w:val="24"/>
          <w:lang w:val="en-GB"/>
        </w:rPr>
        <w:t>We have successfully used this methodology in an earlier assessment of adolescent friendly health clinics in three states of India, including Rajasthan, approved by the Council’s IRB (Protocol #546).</w:t>
      </w:r>
    </w:p>
    <w:bookmarkEnd w:id="24"/>
    <w:p w14:paraId="53ADD66C" w14:textId="77777777" w:rsidR="003405B0" w:rsidRPr="00834A60" w:rsidRDefault="003405B0" w:rsidP="003405B0">
      <w:pPr>
        <w:spacing w:line="240" w:lineRule="auto"/>
        <w:jc w:val="both"/>
        <w:rPr>
          <w:rFonts w:ascii="Garamond" w:hAnsi="Garamond"/>
          <w:sz w:val="24"/>
          <w:szCs w:val="24"/>
          <w:lang w:val="en-GB"/>
        </w:rPr>
      </w:pPr>
    </w:p>
    <w:p w14:paraId="4F07DB74" w14:textId="36426F3E" w:rsidR="003405B0" w:rsidRDefault="003405B0" w:rsidP="003405B0">
      <w:pPr>
        <w:spacing w:line="240" w:lineRule="auto"/>
        <w:jc w:val="both"/>
        <w:rPr>
          <w:rFonts w:ascii="Garamond" w:hAnsi="Garamond"/>
          <w:sz w:val="24"/>
          <w:szCs w:val="24"/>
        </w:rPr>
      </w:pPr>
      <w:r w:rsidRPr="00834A60">
        <w:rPr>
          <w:rFonts w:ascii="Garamond" w:hAnsi="Garamond"/>
          <w:sz w:val="24"/>
          <w:szCs w:val="24"/>
          <w:lang w:val="en-GB"/>
        </w:rPr>
        <w:t xml:space="preserve">The potential mystery clients identified by the study field team with the help of local NGOs will be trained by the study coordinators. During the training, the study coordinators will familiarise the potential clients with scenario for them to act out, </w:t>
      </w:r>
      <w:r w:rsidRPr="00834A60">
        <w:rPr>
          <w:rFonts w:ascii="Garamond" w:hAnsi="Garamond"/>
          <w:sz w:val="24"/>
          <w:szCs w:val="24"/>
        </w:rPr>
        <w:t xml:space="preserve">help them phrase their question(s) to the counsellor, give opportunity for them to do a role play of the scenario assigned to them and brief them on potential criteria for evaluating the quality of services. These scenarios may include an unmarried girl </w:t>
      </w:r>
      <w:r>
        <w:rPr>
          <w:rFonts w:ascii="Garamond" w:hAnsi="Garamond"/>
          <w:sz w:val="24"/>
          <w:szCs w:val="24"/>
        </w:rPr>
        <w:t>seeking</w:t>
      </w:r>
      <w:r w:rsidRPr="00834A60">
        <w:rPr>
          <w:rFonts w:ascii="Garamond" w:hAnsi="Garamond"/>
          <w:sz w:val="24"/>
          <w:szCs w:val="24"/>
        </w:rPr>
        <w:t xml:space="preserve"> treatment for menstrual problems</w:t>
      </w:r>
      <w:r>
        <w:rPr>
          <w:rFonts w:ascii="Garamond" w:hAnsi="Garamond"/>
          <w:sz w:val="24"/>
          <w:szCs w:val="24"/>
        </w:rPr>
        <w:t xml:space="preserve">; an unmarried boy seeking information about masturbation and nightfall; an unmarried girl who is under pressure from her boyfriend to engage in sex and hence, seeking </w:t>
      </w:r>
      <w:r w:rsidRPr="00834A60">
        <w:rPr>
          <w:rFonts w:ascii="Garamond" w:hAnsi="Garamond"/>
          <w:sz w:val="24"/>
          <w:szCs w:val="24"/>
        </w:rPr>
        <w:t xml:space="preserve">oral contraceptives; </w:t>
      </w:r>
      <w:r>
        <w:rPr>
          <w:rFonts w:ascii="Garamond" w:hAnsi="Garamond"/>
          <w:sz w:val="24"/>
          <w:szCs w:val="24"/>
        </w:rPr>
        <w:t xml:space="preserve">an unmarried girl seeking information about abortion on behalf of her friend who is also unmarried; an unmarried boy seeking information about sexually transmitted infections; and an unmarried boy requesting condoms (see Annex </w:t>
      </w:r>
      <w:r w:rsidR="00E92B93">
        <w:rPr>
          <w:rFonts w:ascii="Garamond" w:hAnsi="Garamond"/>
          <w:sz w:val="24"/>
          <w:szCs w:val="24"/>
        </w:rPr>
        <w:t>10</w:t>
      </w:r>
      <w:r>
        <w:rPr>
          <w:rFonts w:ascii="Garamond" w:hAnsi="Garamond"/>
          <w:sz w:val="24"/>
          <w:szCs w:val="24"/>
        </w:rPr>
        <w:t xml:space="preserve"> for a draft script of mystery client scenarios to be enacted).</w:t>
      </w:r>
      <w:r w:rsidRPr="00834A60">
        <w:rPr>
          <w:rFonts w:ascii="Garamond" w:hAnsi="Garamond"/>
          <w:sz w:val="24"/>
          <w:szCs w:val="24"/>
        </w:rPr>
        <w:t xml:space="preserve">  They will be instructed not to undergo any physical examination.  The potential clients will also be informed about the clinic that they should </w:t>
      </w:r>
      <w:proofErr w:type="gramStart"/>
      <w:r w:rsidRPr="00834A60">
        <w:rPr>
          <w:rFonts w:ascii="Garamond" w:hAnsi="Garamond"/>
          <w:sz w:val="24"/>
          <w:szCs w:val="24"/>
        </w:rPr>
        <w:t>visit, and</w:t>
      </w:r>
      <w:proofErr w:type="gramEnd"/>
      <w:r w:rsidRPr="00834A60">
        <w:rPr>
          <w:rFonts w:ascii="Garamond" w:hAnsi="Garamond"/>
          <w:sz w:val="24"/>
          <w:szCs w:val="24"/>
        </w:rPr>
        <w:t xml:space="preserve"> asked to observe everything that the </w:t>
      </w:r>
      <w:r>
        <w:rPr>
          <w:rFonts w:ascii="Garamond" w:hAnsi="Garamond"/>
          <w:sz w:val="24"/>
          <w:szCs w:val="24"/>
        </w:rPr>
        <w:t>counsellor</w:t>
      </w:r>
      <w:r w:rsidRPr="00834A60">
        <w:rPr>
          <w:rFonts w:ascii="Garamond" w:hAnsi="Garamond"/>
          <w:sz w:val="24"/>
          <w:szCs w:val="24"/>
        </w:rPr>
        <w:t xml:space="preserve"> does or says and not to mention any affiliation with the study at the clinic. To keep the experience of mystery clients as close to real clients as possible, </w:t>
      </w:r>
      <w:r w:rsidRPr="00834A60">
        <w:rPr>
          <w:rFonts w:ascii="Garamond" w:hAnsi="Garamond"/>
          <w:sz w:val="24"/>
          <w:szCs w:val="24"/>
        </w:rPr>
        <w:lastRenderedPageBreak/>
        <w:t xml:space="preserve">no mystery client will be sent to more than one clinic in a district. Mystery clients will make visits in pairs. Mystery clients will receive a monetary compensation of Rs. </w:t>
      </w:r>
      <w:r>
        <w:rPr>
          <w:rFonts w:ascii="Garamond" w:hAnsi="Garamond"/>
          <w:sz w:val="24"/>
          <w:szCs w:val="24"/>
        </w:rPr>
        <w:t>2</w:t>
      </w:r>
      <w:r w:rsidRPr="00834A60">
        <w:rPr>
          <w:rFonts w:ascii="Garamond" w:hAnsi="Garamond"/>
          <w:sz w:val="24"/>
          <w:szCs w:val="24"/>
        </w:rPr>
        <w:t>,000 per interview (approximately $</w:t>
      </w:r>
      <w:r>
        <w:rPr>
          <w:rFonts w:ascii="Garamond" w:hAnsi="Garamond"/>
          <w:sz w:val="24"/>
          <w:szCs w:val="24"/>
        </w:rPr>
        <w:t>30</w:t>
      </w:r>
      <w:r w:rsidRPr="00834A60">
        <w:rPr>
          <w:rFonts w:ascii="Garamond" w:hAnsi="Garamond"/>
          <w:sz w:val="24"/>
          <w:szCs w:val="24"/>
        </w:rPr>
        <w:t xml:space="preserve">) to cover their transportation as well as any other incurred expenses. Debriefing of mystery clients will be done by the study team supervisors immediately after the consultation at a place convenient to the client. During the debriefing, mystery clients will be probed about their experience in availing of services at the clinic (registration process, waiting time to see the </w:t>
      </w:r>
      <w:r>
        <w:rPr>
          <w:rFonts w:ascii="Garamond" w:hAnsi="Garamond"/>
          <w:sz w:val="24"/>
          <w:szCs w:val="24"/>
        </w:rPr>
        <w:t>counsellor</w:t>
      </w:r>
      <w:r w:rsidRPr="00834A60">
        <w:rPr>
          <w:rFonts w:ascii="Garamond" w:hAnsi="Garamond"/>
          <w:sz w:val="24"/>
          <w:szCs w:val="24"/>
        </w:rPr>
        <w:t xml:space="preserve"> etc.), information given by the </w:t>
      </w:r>
      <w:r>
        <w:rPr>
          <w:rFonts w:ascii="Garamond" w:hAnsi="Garamond"/>
          <w:sz w:val="24"/>
          <w:szCs w:val="24"/>
        </w:rPr>
        <w:t>counsellor</w:t>
      </w:r>
      <w:r w:rsidRPr="00834A60">
        <w:rPr>
          <w:rFonts w:ascii="Garamond" w:hAnsi="Garamond"/>
          <w:sz w:val="24"/>
          <w:szCs w:val="24"/>
        </w:rPr>
        <w:t xml:space="preserve"> (content, comprehensiveness etc.) and the </w:t>
      </w:r>
      <w:r>
        <w:rPr>
          <w:rFonts w:ascii="Garamond" w:hAnsi="Garamond"/>
          <w:sz w:val="24"/>
          <w:szCs w:val="24"/>
        </w:rPr>
        <w:t>counsellor</w:t>
      </w:r>
      <w:r w:rsidRPr="00834A60">
        <w:rPr>
          <w:rFonts w:ascii="Garamond" w:hAnsi="Garamond"/>
          <w:sz w:val="24"/>
          <w:szCs w:val="24"/>
        </w:rPr>
        <w:t xml:space="preserve">’s </w:t>
      </w:r>
      <w:proofErr w:type="spellStart"/>
      <w:r w:rsidRPr="00834A60">
        <w:rPr>
          <w:rFonts w:ascii="Garamond" w:hAnsi="Garamond"/>
          <w:sz w:val="24"/>
          <w:szCs w:val="24"/>
        </w:rPr>
        <w:t>behaviour</w:t>
      </w:r>
      <w:proofErr w:type="spellEnd"/>
      <w:r w:rsidRPr="00834A60">
        <w:rPr>
          <w:rFonts w:ascii="Garamond" w:hAnsi="Garamond"/>
          <w:sz w:val="24"/>
          <w:szCs w:val="24"/>
        </w:rPr>
        <w:t xml:space="preserve"> toward the client (objectivity, level of comfort in discussing issues of sexual and reproductive health matters with the client etc.) (</w:t>
      </w:r>
      <w:r w:rsidRPr="004F4757">
        <w:rPr>
          <w:rFonts w:ascii="Garamond" w:hAnsi="Garamond"/>
          <w:sz w:val="24"/>
          <w:szCs w:val="24"/>
        </w:rPr>
        <w:t>see</w:t>
      </w:r>
      <w:r w:rsidRPr="00834A60">
        <w:rPr>
          <w:rFonts w:ascii="Garamond" w:hAnsi="Garamond"/>
          <w:b/>
          <w:sz w:val="24"/>
          <w:szCs w:val="24"/>
        </w:rPr>
        <w:t xml:space="preserve"> </w:t>
      </w:r>
      <w:r w:rsidRPr="004F4757">
        <w:rPr>
          <w:rFonts w:ascii="Garamond" w:hAnsi="Garamond"/>
          <w:sz w:val="24"/>
          <w:szCs w:val="24"/>
        </w:rPr>
        <w:t>Annex</w:t>
      </w:r>
      <w:r w:rsidR="00E92B93">
        <w:rPr>
          <w:rFonts w:ascii="Garamond" w:hAnsi="Garamond"/>
          <w:sz w:val="24"/>
          <w:szCs w:val="24"/>
        </w:rPr>
        <w:t xml:space="preserve"> 11</w:t>
      </w:r>
      <w:r w:rsidRPr="004F4757">
        <w:rPr>
          <w:rFonts w:ascii="Garamond" w:hAnsi="Garamond"/>
          <w:sz w:val="24"/>
          <w:szCs w:val="24"/>
        </w:rPr>
        <w:t xml:space="preserve"> for a draft guide to be used for debriefing the mystery clients</w:t>
      </w:r>
      <w:r w:rsidRPr="00834A60">
        <w:rPr>
          <w:rFonts w:ascii="Garamond" w:hAnsi="Garamond"/>
          <w:sz w:val="24"/>
          <w:szCs w:val="24"/>
        </w:rPr>
        <w:t xml:space="preserve">). The debriefing may take half-an-hour or one hour. </w:t>
      </w:r>
    </w:p>
    <w:p w14:paraId="7B7AD265" w14:textId="77777777" w:rsidR="003405B0" w:rsidRDefault="003405B0" w:rsidP="003405B0">
      <w:pPr>
        <w:spacing w:line="240" w:lineRule="auto"/>
        <w:jc w:val="both"/>
        <w:rPr>
          <w:rFonts w:ascii="Garamond" w:hAnsi="Garamond"/>
          <w:sz w:val="24"/>
          <w:szCs w:val="24"/>
        </w:rPr>
      </w:pPr>
    </w:p>
    <w:p w14:paraId="31E6640E" w14:textId="77777777" w:rsidR="003405B0" w:rsidRPr="00834A60" w:rsidRDefault="003405B0" w:rsidP="003405B0">
      <w:pPr>
        <w:spacing w:line="240" w:lineRule="auto"/>
        <w:jc w:val="both"/>
        <w:rPr>
          <w:rFonts w:ascii="Garamond" w:hAnsi="Garamond"/>
          <w:sz w:val="24"/>
          <w:szCs w:val="24"/>
        </w:rPr>
      </w:pPr>
      <w:r>
        <w:rPr>
          <w:rFonts w:ascii="Garamond" w:hAnsi="Garamond"/>
          <w:sz w:val="24"/>
          <w:szCs w:val="24"/>
        </w:rPr>
        <w:t>The mystery client visits will be made twice over the project period – at baseline, and 18 months after the baseline visit (</w:t>
      </w:r>
      <w:proofErr w:type="spellStart"/>
      <w:r>
        <w:rPr>
          <w:rFonts w:ascii="Garamond" w:hAnsi="Garamond"/>
          <w:sz w:val="24"/>
          <w:szCs w:val="24"/>
        </w:rPr>
        <w:t>endline</w:t>
      </w:r>
      <w:proofErr w:type="spellEnd"/>
      <w:r>
        <w:rPr>
          <w:rFonts w:ascii="Garamond" w:hAnsi="Garamond"/>
          <w:sz w:val="24"/>
          <w:szCs w:val="24"/>
        </w:rPr>
        <w:t xml:space="preserve">). We will follow the procedure described above for the baseline and </w:t>
      </w:r>
      <w:proofErr w:type="spellStart"/>
      <w:r>
        <w:rPr>
          <w:rFonts w:ascii="Garamond" w:hAnsi="Garamond"/>
          <w:sz w:val="24"/>
          <w:szCs w:val="24"/>
        </w:rPr>
        <w:t>endline</w:t>
      </w:r>
      <w:proofErr w:type="spellEnd"/>
      <w:r>
        <w:rPr>
          <w:rFonts w:ascii="Garamond" w:hAnsi="Garamond"/>
          <w:sz w:val="24"/>
          <w:szCs w:val="24"/>
        </w:rPr>
        <w:t>. However, we will recruit a fresh batch of young people to serve as mystery clients for each round.</w:t>
      </w:r>
    </w:p>
    <w:p w14:paraId="6E992E32" w14:textId="77777777" w:rsidR="003405B0" w:rsidRPr="00834A60" w:rsidRDefault="003405B0" w:rsidP="003405B0">
      <w:pPr>
        <w:autoSpaceDE w:val="0"/>
        <w:autoSpaceDN w:val="0"/>
        <w:adjustRightInd w:val="0"/>
        <w:spacing w:line="240" w:lineRule="auto"/>
        <w:jc w:val="both"/>
        <w:rPr>
          <w:rFonts w:ascii="Garamond" w:hAnsi="Garamond"/>
          <w:sz w:val="24"/>
          <w:szCs w:val="24"/>
        </w:rPr>
      </w:pPr>
    </w:p>
    <w:p w14:paraId="058E2E73" w14:textId="77777777" w:rsidR="003405B0" w:rsidRPr="0033690A" w:rsidRDefault="003405B0" w:rsidP="003405B0">
      <w:pPr>
        <w:pStyle w:val="Heading2"/>
        <w:spacing w:before="0" w:line="240" w:lineRule="auto"/>
        <w:rPr>
          <w:rFonts w:ascii="Garamond" w:hAnsi="Garamond"/>
          <w:color w:val="auto"/>
          <w:szCs w:val="24"/>
          <w:u w:val="single"/>
          <w:lang w:val="en-IN"/>
        </w:rPr>
      </w:pPr>
      <w:r w:rsidRPr="0033690A">
        <w:rPr>
          <w:rFonts w:ascii="Garamond" w:hAnsi="Garamond"/>
          <w:color w:val="auto"/>
          <w:szCs w:val="24"/>
          <w:u w:val="single"/>
          <w:lang w:val="en-IN"/>
        </w:rPr>
        <w:t>Risks and benefits to subjects, steps to minimise risk &amp; confidentiality</w:t>
      </w:r>
    </w:p>
    <w:p w14:paraId="3A98B60A" w14:textId="77777777" w:rsidR="003405B0" w:rsidRPr="00480757" w:rsidRDefault="003405B0" w:rsidP="003405B0">
      <w:pPr>
        <w:spacing w:line="240" w:lineRule="auto"/>
        <w:jc w:val="both"/>
        <w:rPr>
          <w:rFonts w:ascii="Garamond" w:hAnsi="Garamond"/>
          <w:bCs/>
          <w:sz w:val="24"/>
          <w:szCs w:val="24"/>
        </w:rPr>
      </w:pPr>
      <w:r w:rsidRPr="00480757">
        <w:rPr>
          <w:rFonts w:ascii="Garamond" w:hAnsi="Garamond"/>
          <w:sz w:val="24"/>
          <w:szCs w:val="24"/>
        </w:rPr>
        <w:t>Young people who will act as mystery clients may worry about whether the counsellors will come to know about their visit as mystery clients</w:t>
      </w:r>
      <w:r>
        <w:rPr>
          <w:rFonts w:ascii="Garamond" w:hAnsi="Garamond"/>
          <w:sz w:val="24"/>
          <w:szCs w:val="24"/>
        </w:rPr>
        <w:t xml:space="preserve">, </w:t>
      </w:r>
      <w:r w:rsidRPr="00480757">
        <w:rPr>
          <w:rFonts w:ascii="Garamond" w:hAnsi="Garamond"/>
          <w:sz w:val="24"/>
          <w:szCs w:val="24"/>
        </w:rPr>
        <w:t xml:space="preserve">but we will take precautions to see that this does not happen. </w:t>
      </w:r>
      <w:r w:rsidRPr="00DE010F">
        <w:rPr>
          <w:rFonts w:ascii="Garamond" w:hAnsi="Garamond"/>
          <w:sz w:val="24"/>
          <w:szCs w:val="24"/>
        </w:rPr>
        <w:t xml:space="preserve">In order to minimize the chance of anyone coming to know that the young person has visited the clinic as a mystery client, we will send the young person to a clinic that is located far from his/her village/ward, and we will not send the same mystery client to more than one clinic in a district and we will recruit a fresh batch of young people to serve as mystery clients for each round. Moreover, no reports/papers/other documents that will draw on the data collected by the mystery clients will contain identifiers that could link the results with the mystery clients, the clinic or the counsellor. Data will be stored electronically (in secure folders) in our office </w:t>
      </w:r>
      <w:r w:rsidRPr="00DE010F">
        <w:rPr>
          <w:rFonts w:ascii="Garamond" w:hAnsi="Garamond"/>
          <w:bCs/>
          <w:sz w:val="24"/>
          <w:szCs w:val="24"/>
        </w:rPr>
        <w:t>and will be destroyed after the data have been analyzed.</w:t>
      </w:r>
      <w:r w:rsidRPr="00DE010F">
        <w:rPr>
          <w:rFonts w:ascii="Garamond" w:hAnsi="Garamond"/>
          <w:sz w:val="24"/>
          <w:szCs w:val="24"/>
        </w:rPr>
        <w:t xml:space="preserve"> During the training, we will emphasize that he/she may end their participation in the exercise at any time without penalty or loss of any benefits to which they are entitled.</w:t>
      </w:r>
      <w:r w:rsidRPr="00DE010F">
        <w:rPr>
          <w:rFonts w:ascii="Garamond" w:hAnsi="Garamond"/>
          <w:bCs/>
          <w:sz w:val="24"/>
          <w:szCs w:val="24"/>
        </w:rPr>
        <w:t xml:space="preserve"> Moreover, if the exercise makes them uncomfortable and they want to discuss it with a professional, they will be given a phone number at the end of the exercise of persons who will assist them in getting the help they need.</w:t>
      </w:r>
      <w:r w:rsidRPr="00480757">
        <w:rPr>
          <w:rFonts w:ascii="Garamond" w:hAnsi="Garamond"/>
          <w:bCs/>
          <w:sz w:val="24"/>
          <w:szCs w:val="24"/>
        </w:rPr>
        <w:t xml:space="preserve"> </w:t>
      </w:r>
    </w:p>
    <w:p w14:paraId="0F8C6352" w14:textId="77777777" w:rsidR="003405B0" w:rsidRDefault="003405B0" w:rsidP="003405B0">
      <w:pPr>
        <w:spacing w:line="240" w:lineRule="auto"/>
        <w:jc w:val="both"/>
        <w:rPr>
          <w:rFonts w:ascii="Times New Roman" w:hAnsi="Times New Roman"/>
          <w:lang w:val="en-GB"/>
        </w:rPr>
      </w:pPr>
    </w:p>
    <w:p w14:paraId="17CAF16C" w14:textId="77777777" w:rsidR="003405B0" w:rsidRPr="00921489" w:rsidRDefault="003405B0" w:rsidP="003405B0">
      <w:pPr>
        <w:pStyle w:val="Heading2"/>
        <w:spacing w:before="0" w:line="240" w:lineRule="auto"/>
        <w:rPr>
          <w:rFonts w:ascii="Garamond" w:hAnsi="Garamond"/>
          <w:szCs w:val="24"/>
          <w:u w:val="single"/>
          <w:lang w:val="en-IN"/>
        </w:rPr>
      </w:pPr>
      <w:r w:rsidRPr="00921489">
        <w:rPr>
          <w:rFonts w:ascii="Garamond" w:hAnsi="Garamond"/>
          <w:color w:val="auto"/>
          <w:szCs w:val="24"/>
          <w:u w:val="single"/>
          <w:lang w:val="en-IN"/>
        </w:rPr>
        <w:t>Compensation and informed consent process</w:t>
      </w:r>
    </w:p>
    <w:p w14:paraId="5F9C6B4A" w14:textId="17AD6481" w:rsidR="003405B0" w:rsidRPr="00F468CD" w:rsidRDefault="003405B0" w:rsidP="003405B0">
      <w:pPr>
        <w:autoSpaceDE w:val="0"/>
        <w:autoSpaceDN w:val="0"/>
        <w:adjustRightInd w:val="0"/>
        <w:spacing w:line="240" w:lineRule="auto"/>
        <w:jc w:val="both"/>
        <w:rPr>
          <w:rFonts w:ascii="Garamond" w:hAnsi="Garamond"/>
          <w:sz w:val="24"/>
          <w:szCs w:val="24"/>
        </w:rPr>
      </w:pPr>
      <w:r w:rsidRPr="00F468CD">
        <w:rPr>
          <w:rFonts w:ascii="Garamond" w:hAnsi="Garamond"/>
          <w:sz w:val="24"/>
          <w:szCs w:val="24"/>
        </w:rPr>
        <w:t xml:space="preserve">Obtaining consent for conducting mystery client visits at selected </w:t>
      </w:r>
      <w:proofErr w:type="spellStart"/>
      <w:r>
        <w:rPr>
          <w:rFonts w:ascii="Garamond" w:hAnsi="Garamond"/>
          <w:sz w:val="24"/>
          <w:szCs w:val="24"/>
        </w:rPr>
        <w:t>Ujala</w:t>
      </w:r>
      <w:proofErr w:type="spellEnd"/>
      <w:r>
        <w:rPr>
          <w:rFonts w:ascii="Garamond" w:hAnsi="Garamond"/>
          <w:sz w:val="24"/>
          <w:szCs w:val="24"/>
        </w:rPr>
        <w:t xml:space="preserve"> clinic</w:t>
      </w:r>
      <w:r w:rsidRPr="00F468CD">
        <w:rPr>
          <w:rFonts w:ascii="Garamond" w:hAnsi="Garamond"/>
          <w:sz w:val="24"/>
          <w:szCs w:val="24"/>
        </w:rPr>
        <w:t xml:space="preserve"> will be a two-stage process. </w:t>
      </w:r>
      <w:r>
        <w:rPr>
          <w:rFonts w:ascii="Garamond" w:hAnsi="Garamond"/>
          <w:sz w:val="24"/>
          <w:szCs w:val="24"/>
        </w:rPr>
        <w:t>T</w:t>
      </w:r>
      <w:r w:rsidRPr="00F468CD">
        <w:rPr>
          <w:rFonts w:ascii="Garamond" w:hAnsi="Garamond"/>
          <w:sz w:val="24"/>
          <w:szCs w:val="24"/>
        </w:rPr>
        <w:t>he first step will be to obtain permission from the Chief Medical Officer of the CHC/PHC (</w:t>
      </w:r>
      <w:r w:rsidRPr="00F468CD">
        <w:rPr>
          <w:rFonts w:ascii="Garamond" w:hAnsi="Garamond"/>
          <w:spacing w:val="2"/>
          <w:sz w:val="24"/>
          <w:szCs w:val="24"/>
          <w:lang w:val="en-GB"/>
        </w:rPr>
        <w:t xml:space="preserve">see Annex </w:t>
      </w:r>
      <w:r w:rsidR="00BF29AF">
        <w:rPr>
          <w:rFonts w:ascii="Garamond" w:hAnsi="Garamond"/>
          <w:spacing w:val="2"/>
          <w:sz w:val="24"/>
          <w:szCs w:val="24"/>
          <w:lang w:val="en-GB"/>
        </w:rPr>
        <w:t>8</w:t>
      </w:r>
      <w:r w:rsidRPr="00F468CD">
        <w:rPr>
          <w:rFonts w:ascii="Garamond" w:hAnsi="Garamond"/>
          <w:spacing w:val="2"/>
          <w:sz w:val="24"/>
          <w:szCs w:val="24"/>
          <w:lang w:val="en-GB"/>
        </w:rPr>
        <w:t xml:space="preserve"> for obtaining permission from the Chief Medical Officer for conducting mystery client visits; permission will be obtained at the PHC/CHC premises)</w:t>
      </w:r>
      <w:r w:rsidRPr="00F468CD">
        <w:rPr>
          <w:rFonts w:ascii="Garamond" w:hAnsi="Garamond"/>
          <w:sz w:val="24"/>
          <w:szCs w:val="24"/>
        </w:rPr>
        <w:t>. The research assistants will inform the CMO (but not the M</w:t>
      </w:r>
      <w:r>
        <w:rPr>
          <w:rFonts w:ascii="Garamond" w:hAnsi="Garamond"/>
          <w:sz w:val="24"/>
          <w:szCs w:val="24"/>
        </w:rPr>
        <w:t xml:space="preserve">edical </w:t>
      </w:r>
      <w:r w:rsidRPr="00F468CD">
        <w:rPr>
          <w:rFonts w:ascii="Garamond" w:hAnsi="Garamond"/>
          <w:sz w:val="24"/>
          <w:szCs w:val="24"/>
        </w:rPr>
        <w:t>O</w:t>
      </w:r>
      <w:r>
        <w:rPr>
          <w:rFonts w:ascii="Garamond" w:hAnsi="Garamond"/>
          <w:sz w:val="24"/>
          <w:szCs w:val="24"/>
        </w:rPr>
        <w:t>fficer,</w:t>
      </w:r>
      <w:r w:rsidRPr="00F468CD">
        <w:rPr>
          <w:rFonts w:ascii="Garamond" w:hAnsi="Garamond"/>
          <w:sz w:val="24"/>
          <w:szCs w:val="24"/>
        </w:rPr>
        <w:t xml:space="preserve"> </w:t>
      </w:r>
      <w:r>
        <w:rPr>
          <w:rFonts w:ascii="Garamond" w:hAnsi="Garamond"/>
          <w:sz w:val="24"/>
          <w:szCs w:val="24"/>
        </w:rPr>
        <w:t>auxiliary nurse midwife or counsellor ser</w:t>
      </w:r>
      <w:r w:rsidRPr="00F468CD">
        <w:rPr>
          <w:rFonts w:ascii="Garamond" w:hAnsi="Garamond"/>
          <w:sz w:val="24"/>
          <w:szCs w:val="24"/>
        </w:rPr>
        <w:t xml:space="preserve">ving the </w:t>
      </w:r>
      <w:r>
        <w:rPr>
          <w:rFonts w:ascii="Garamond" w:hAnsi="Garamond"/>
          <w:sz w:val="24"/>
          <w:szCs w:val="24"/>
        </w:rPr>
        <w:t>clinic</w:t>
      </w:r>
      <w:r w:rsidRPr="00F468CD">
        <w:rPr>
          <w:rFonts w:ascii="Garamond" w:hAnsi="Garamond"/>
          <w:sz w:val="24"/>
          <w:szCs w:val="24"/>
        </w:rPr>
        <w:t xml:space="preserve">) that one or more youth may visit the </w:t>
      </w:r>
      <w:r>
        <w:rPr>
          <w:rFonts w:ascii="Garamond" w:hAnsi="Garamond"/>
          <w:sz w:val="24"/>
          <w:szCs w:val="24"/>
        </w:rPr>
        <w:t>clinic</w:t>
      </w:r>
      <w:r w:rsidRPr="00F468CD">
        <w:rPr>
          <w:rFonts w:ascii="Garamond" w:hAnsi="Garamond"/>
          <w:sz w:val="24"/>
          <w:szCs w:val="24"/>
        </w:rPr>
        <w:t xml:space="preserve"> to seek sexual and reproductive health services; that they have been trained by the study team to observe key components of service provision during their visits, including the friendliness of staff and the quality of sexual and reproductive health services provided; and that following the clinic visit, the study team will debrief the mystery clients to record their observations. They will also inform her/him that the mystery clients are not being trained to find mistakes or faults at the clinic, but as a key target audience of the clinic, can observe ways in which the clinic might improve to better serve them. </w:t>
      </w:r>
    </w:p>
    <w:p w14:paraId="0ECCD26C" w14:textId="77777777" w:rsidR="003405B0" w:rsidRPr="00F468CD" w:rsidRDefault="003405B0" w:rsidP="003405B0">
      <w:pPr>
        <w:spacing w:line="240" w:lineRule="auto"/>
        <w:jc w:val="both"/>
        <w:rPr>
          <w:rFonts w:ascii="Garamond" w:hAnsi="Garamond"/>
          <w:sz w:val="24"/>
          <w:szCs w:val="24"/>
        </w:rPr>
      </w:pPr>
    </w:p>
    <w:p w14:paraId="62B13939" w14:textId="4ED1AC6C" w:rsidR="003405B0" w:rsidRDefault="003405B0" w:rsidP="003405B0">
      <w:pPr>
        <w:spacing w:line="240" w:lineRule="auto"/>
        <w:jc w:val="both"/>
        <w:rPr>
          <w:rFonts w:ascii="Garamond" w:hAnsi="Garamond"/>
          <w:sz w:val="24"/>
          <w:szCs w:val="24"/>
        </w:rPr>
      </w:pPr>
      <w:r w:rsidRPr="00F468CD">
        <w:rPr>
          <w:rFonts w:ascii="Garamond" w:hAnsi="Garamond"/>
          <w:sz w:val="24"/>
          <w:szCs w:val="24"/>
        </w:rPr>
        <w:t xml:space="preserve">In the second stage, the research assistant will explain to potential mystery clients the purpose of the study, the study procedures, risks and benefits of participating in the study, voluntariness of </w:t>
      </w:r>
      <w:r w:rsidRPr="00F468CD">
        <w:rPr>
          <w:rFonts w:ascii="Garamond" w:hAnsi="Garamond"/>
          <w:sz w:val="24"/>
          <w:szCs w:val="24"/>
        </w:rPr>
        <w:lastRenderedPageBreak/>
        <w:t>participation, right to withdraw from the study without penalty, and the steps taken to ensure confidentiality. Additionally, they will inform them that their participation in the study would include training on how to conduct a mystery client visit, a visit to a designated clinic as a mystery client and completion of an interview regarding their experience at the clinic after the visit, and that they will be paid Rs.</w:t>
      </w:r>
      <w:r>
        <w:rPr>
          <w:rFonts w:ascii="Garamond" w:hAnsi="Garamond"/>
          <w:sz w:val="24"/>
          <w:szCs w:val="24"/>
        </w:rPr>
        <w:t>2</w:t>
      </w:r>
      <w:r w:rsidRPr="00F468CD">
        <w:rPr>
          <w:rFonts w:ascii="Garamond" w:hAnsi="Garamond"/>
          <w:sz w:val="24"/>
          <w:szCs w:val="24"/>
        </w:rPr>
        <w:t>,000 (approximately $</w:t>
      </w:r>
      <w:r>
        <w:rPr>
          <w:rFonts w:ascii="Garamond" w:hAnsi="Garamond"/>
          <w:sz w:val="24"/>
          <w:szCs w:val="24"/>
        </w:rPr>
        <w:t>30</w:t>
      </w:r>
      <w:r w:rsidRPr="00F468CD">
        <w:rPr>
          <w:rFonts w:ascii="Garamond" w:hAnsi="Garamond"/>
          <w:sz w:val="24"/>
          <w:szCs w:val="24"/>
        </w:rPr>
        <w:t xml:space="preserve">) </w:t>
      </w:r>
      <w:r>
        <w:rPr>
          <w:rFonts w:ascii="Garamond" w:hAnsi="Garamond"/>
          <w:sz w:val="24"/>
          <w:szCs w:val="24"/>
        </w:rPr>
        <w:t xml:space="preserve">per interview </w:t>
      </w:r>
      <w:r w:rsidRPr="00F468CD">
        <w:rPr>
          <w:rFonts w:ascii="Garamond" w:hAnsi="Garamond"/>
          <w:sz w:val="24"/>
          <w:szCs w:val="24"/>
        </w:rPr>
        <w:t xml:space="preserve">for serving as a mystery client. They will be instructed not to reveal their identity and association with the study to anyone at the clinic and not to undergo any type of physical examination or procedure (see </w:t>
      </w:r>
      <w:r w:rsidRPr="00F30DEC">
        <w:rPr>
          <w:rFonts w:ascii="Garamond" w:hAnsi="Garamond"/>
          <w:sz w:val="24"/>
          <w:szCs w:val="24"/>
        </w:rPr>
        <w:t>Annex</w:t>
      </w:r>
      <w:r w:rsidR="00E92B93">
        <w:rPr>
          <w:rFonts w:ascii="Garamond" w:hAnsi="Garamond"/>
          <w:sz w:val="24"/>
          <w:szCs w:val="24"/>
        </w:rPr>
        <w:t xml:space="preserve"> 9</w:t>
      </w:r>
      <w:r w:rsidRPr="00F468CD">
        <w:rPr>
          <w:rFonts w:ascii="Garamond" w:hAnsi="Garamond"/>
          <w:b/>
          <w:sz w:val="24"/>
          <w:szCs w:val="24"/>
        </w:rPr>
        <w:t xml:space="preserve"> </w:t>
      </w:r>
      <w:r w:rsidRPr="00F468CD">
        <w:rPr>
          <w:rFonts w:ascii="Garamond" w:hAnsi="Garamond"/>
          <w:sz w:val="24"/>
          <w:szCs w:val="24"/>
        </w:rPr>
        <w:t>for informed consent form for mystery clients; consent will be obtained in the home of the potential mystery client</w:t>
      </w:r>
      <w:r>
        <w:rPr>
          <w:rFonts w:ascii="Garamond" w:hAnsi="Garamond"/>
          <w:sz w:val="24"/>
          <w:szCs w:val="24"/>
        </w:rPr>
        <w:t>s</w:t>
      </w:r>
      <w:r w:rsidRPr="00F468CD">
        <w:rPr>
          <w:rFonts w:ascii="Garamond" w:hAnsi="Garamond"/>
          <w:sz w:val="24"/>
          <w:szCs w:val="24"/>
        </w:rPr>
        <w:t xml:space="preserve"> or at the office of the local NGO that has helped the research team to identify potential mystery client</w:t>
      </w:r>
      <w:r>
        <w:rPr>
          <w:rFonts w:ascii="Garamond" w:hAnsi="Garamond"/>
          <w:sz w:val="24"/>
          <w:szCs w:val="24"/>
        </w:rPr>
        <w:t>s</w:t>
      </w:r>
      <w:r w:rsidRPr="00F468CD">
        <w:rPr>
          <w:rFonts w:ascii="Garamond" w:hAnsi="Garamond"/>
          <w:sz w:val="24"/>
          <w:szCs w:val="24"/>
        </w:rPr>
        <w:t xml:space="preserve">). </w:t>
      </w:r>
    </w:p>
    <w:p w14:paraId="43ED1E31" w14:textId="77777777" w:rsidR="003405B0" w:rsidRDefault="003405B0" w:rsidP="003405B0">
      <w:pPr>
        <w:spacing w:line="240" w:lineRule="auto"/>
        <w:jc w:val="both"/>
        <w:rPr>
          <w:rFonts w:ascii="Garamond" w:hAnsi="Garamond"/>
          <w:sz w:val="24"/>
          <w:szCs w:val="24"/>
        </w:rPr>
      </w:pPr>
    </w:p>
    <w:p w14:paraId="7AAC1982" w14:textId="027DDE83" w:rsidR="003405B0" w:rsidRPr="00C941C3" w:rsidRDefault="003405B0" w:rsidP="003405B0">
      <w:pPr>
        <w:pStyle w:val="Heading1"/>
        <w:spacing w:before="0" w:line="240" w:lineRule="auto"/>
        <w:rPr>
          <w:rFonts w:ascii="Garamond" w:hAnsi="Garamond"/>
          <w:b/>
          <w:i/>
          <w:color w:val="auto"/>
          <w:szCs w:val="24"/>
          <w:lang w:val="en-IN"/>
        </w:rPr>
      </w:pPr>
      <w:r w:rsidRPr="00C941C3">
        <w:rPr>
          <w:rFonts w:ascii="Garamond" w:hAnsi="Garamond"/>
          <w:b/>
          <w:i/>
          <w:color w:val="auto"/>
          <w:szCs w:val="24"/>
          <w:lang w:val="en-IN"/>
        </w:rPr>
        <w:t xml:space="preserve">Activity </w:t>
      </w:r>
      <w:r w:rsidR="00591800">
        <w:rPr>
          <w:rFonts w:ascii="Garamond" w:hAnsi="Garamond"/>
          <w:b/>
          <w:i/>
          <w:color w:val="auto"/>
          <w:szCs w:val="24"/>
          <w:lang w:val="en-IN"/>
        </w:rPr>
        <w:t>3</w:t>
      </w:r>
      <w:r>
        <w:rPr>
          <w:rFonts w:ascii="Garamond" w:hAnsi="Garamond"/>
          <w:b/>
          <w:i/>
          <w:color w:val="auto"/>
          <w:szCs w:val="24"/>
          <w:lang w:val="en-IN"/>
        </w:rPr>
        <w:t>:</w:t>
      </w:r>
      <w:r w:rsidRPr="00C941C3">
        <w:rPr>
          <w:rFonts w:ascii="Garamond" w:hAnsi="Garamond"/>
          <w:b/>
          <w:i/>
          <w:color w:val="auto"/>
          <w:szCs w:val="24"/>
          <w:lang w:val="en-IN"/>
        </w:rPr>
        <w:t xml:space="preserve"> </w:t>
      </w:r>
      <w:r>
        <w:rPr>
          <w:rFonts w:ascii="Garamond" w:hAnsi="Garamond"/>
          <w:b/>
          <w:i/>
          <w:color w:val="auto"/>
          <w:szCs w:val="24"/>
          <w:lang w:val="en-IN"/>
        </w:rPr>
        <w:t xml:space="preserve">In-depth interviews with </w:t>
      </w:r>
      <w:proofErr w:type="spellStart"/>
      <w:r>
        <w:rPr>
          <w:rFonts w:ascii="Garamond" w:hAnsi="Garamond"/>
          <w:b/>
          <w:i/>
          <w:color w:val="auto"/>
          <w:szCs w:val="24"/>
          <w:lang w:val="en-IN"/>
        </w:rPr>
        <w:t>Ujala</w:t>
      </w:r>
      <w:proofErr w:type="spellEnd"/>
      <w:r>
        <w:rPr>
          <w:rFonts w:ascii="Garamond" w:hAnsi="Garamond"/>
          <w:b/>
          <w:i/>
          <w:color w:val="auto"/>
          <w:szCs w:val="24"/>
          <w:lang w:val="en-IN"/>
        </w:rPr>
        <w:t xml:space="preserve"> counsellors (Adults 18+)</w:t>
      </w:r>
    </w:p>
    <w:p w14:paraId="375B9D05" w14:textId="77777777" w:rsidR="003405B0" w:rsidRDefault="003405B0" w:rsidP="003405B0">
      <w:pPr>
        <w:pStyle w:val="Heading2"/>
        <w:spacing w:before="0" w:line="240" w:lineRule="auto"/>
        <w:rPr>
          <w:rFonts w:ascii="Garamond" w:hAnsi="Garamond"/>
          <w:color w:val="auto"/>
          <w:szCs w:val="24"/>
          <w:u w:val="single"/>
          <w:lang w:val="en-IN"/>
        </w:rPr>
      </w:pPr>
    </w:p>
    <w:p w14:paraId="50A387FB" w14:textId="77777777" w:rsidR="003405B0" w:rsidRPr="00FB5AC8" w:rsidRDefault="003405B0" w:rsidP="003405B0">
      <w:pPr>
        <w:pStyle w:val="Heading2"/>
        <w:spacing w:before="0" w:line="240" w:lineRule="auto"/>
        <w:rPr>
          <w:rFonts w:ascii="Garamond" w:hAnsi="Garamond"/>
          <w:color w:val="auto"/>
          <w:szCs w:val="24"/>
          <w:u w:val="single"/>
          <w:lang w:val="en-IN"/>
        </w:rPr>
      </w:pPr>
      <w:r w:rsidRPr="00FB5AC8">
        <w:rPr>
          <w:rFonts w:ascii="Garamond" w:hAnsi="Garamond"/>
          <w:color w:val="auto"/>
          <w:szCs w:val="24"/>
          <w:u w:val="single"/>
          <w:lang w:val="en-IN"/>
        </w:rPr>
        <w:t>Subject Population</w:t>
      </w:r>
    </w:p>
    <w:p w14:paraId="2CA486BF" w14:textId="77777777" w:rsidR="003405B0" w:rsidRPr="00FB5AC8" w:rsidRDefault="003405B0" w:rsidP="003405B0">
      <w:pPr>
        <w:spacing w:line="240" w:lineRule="auto"/>
        <w:jc w:val="both"/>
        <w:rPr>
          <w:rFonts w:ascii="Garamond" w:hAnsi="Garamond"/>
          <w:sz w:val="24"/>
          <w:szCs w:val="24"/>
        </w:rPr>
      </w:pPr>
      <w:r w:rsidRPr="00FB5AC8">
        <w:rPr>
          <w:rFonts w:ascii="Garamond" w:hAnsi="Garamond"/>
          <w:sz w:val="24"/>
          <w:szCs w:val="24"/>
        </w:rPr>
        <w:t xml:space="preserve">We will conduct in-depth interviews with </w:t>
      </w:r>
      <w:proofErr w:type="spellStart"/>
      <w:r w:rsidRPr="00FB5AC8">
        <w:rPr>
          <w:rFonts w:ascii="Garamond" w:hAnsi="Garamond"/>
          <w:sz w:val="24"/>
          <w:szCs w:val="24"/>
        </w:rPr>
        <w:t>Ujala</w:t>
      </w:r>
      <w:proofErr w:type="spellEnd"/>
      <w:r w:rsidRPr="00FB5AC8">
        <w:rPr>
          <w:rFonts w:ascii="Garamond" w:hAnsi="Garamond"/>
          <w:sz w:val="24"/>
          <w:szCs w:val="24"/>
        </w:rPr>
        <w:t xml:space="preserve"> counsellors from the same four clinics where mystery clients will visit. We will interview two counsellors in each clinic, and therefore, 8 counsellors will be interviewed from intervention and comparison arms.</w:t>
      </w:r>
    </w:p>
    <w:p w14:paraId="3ED209B4" w14:textId="77777777" w:rsidR="003405B0" w:rsidRDefault="003405B0" w:rsidP="003405B0">
      <w:pPr>
        <w:pStyle w:val="Heading2"/>
        <w:spacing w:before="0" w:line="240" w:lineRule="auto"/>
        <w:rPr>
          <w:rFonts w:ascii="Garamond" w:hAnsi="Garamond"/>
          <w:color w:val="auto"/>
          <w:szCs w:val="24"/>
          <w:u w:val="single"/>
          <w:lang w:val="en-IN"/>
        </w:rPr>
      </w:pPr>
    </w:p>
    <w:p w14:paraId="1ACB20B3" w14:textId="77777777" w:rsidR="003405B0" w:rsidRPr="00FB5AC8" w:rsidRDefault="003405B0" w:rsidP="003405B0">
      <w:pPr>
        <w:pStyle w:val="Heading2"/>
        <w:spacing w:before="0" w:line="240" w:lineRule="auto"/>
        <w:rPr>
          <w:rFonts w:ascii="Garamond" w:hAnsi="Garamond"/>
          <w:color w:val="auto"/>
          <w:szCs w:val="24"/>
          <w:u w:val="single"/>
          <w:lang w:val="en-IN"/>
        </w:rPr>
      </w:pPr>
      <w:r w:rsidRPr="00FB5AC8">
        <w:rPr>
          <w:rFonts w:ascii="Garamond" w:hAnsi="Garamond"/>
          <w:color w:val="auto"/>
          <w:szCs w:val="24"/>
          <w:u w:val="single"/>
          <w:lang w:val="en-IN"/>
        </w:rPr>
        <w:t>Research Protocol:</w:t>
      </w:r>
    </w:p>
    <w:p w14:paraId="7DB2327D" w14:textId="77777777" w:rsidR="003405B0" w:rsidRPr="00FB5AC8" w:rsidRDefault="003405B0" w:rsidP="003405B0">
      <w:pPr>
        <w:spacing w:line="240" w:lineRule="auto"/>
        <w:jc w:val="both"/>
        <w:rPr>
          <w:rFonts w:ascii="Garamond" w:hAnsi="Garamond"/>
          <w:spacing w:val="-2"/>
          <w:sz w:val="24"/>
          <w:szCs w:val="24"/>
        </w:rPr>
      </w:pPr>
      <w:r w:rsidRPr="00FB5AC8">
        <w:rPr>
          <w:rFonts w:ascii="Garamond" w:hAnsi="Garamond"/>
          <w:sz w:val="24"/>
          <w:szCs w:val="24"/>
          <w:lang w:val="en-GB"/>
        </w:rPr>
        <w:t xml:space="preserve">We will conduct in-depth interviews with </w:t>
      </w:r>
      <w:proofErr w:type="spellStart"/>
      <w:r>
        <w:rPr>
          <w:rFonts w:ascii="Garamond" w:hAnsi="Garamond"/>
          <w:sz w:val="24"/>
          <w:szCs w:val="24"/>
          <w:lang w:val="en-GB"/>
        </w:rPr>
        <w:t>Ujala</w:t>
      </w:r>
      <w:proofErr w:type="spellEnd"/>
      <w:r>
        <w:rPr>
          <w:rFonts w:ascii="Garamond" w:hAnsi="Garamond"/>
          <w:sz w:val="24"/>
          <w:szCs w:val="24"/>
          <w:lang w:val="en-GB"/>
        </w:rPr>
        <w:t xml:space="preserve"> clinic counsellors</w:t>
      </w:r>
      <w:r w:rsidRPr="00FB5AC8">
        <w:rPr>
          <w:rFonts w:ascii="Garamond" w:hAnsi="Garamond"/>
          <w:sz w:val="24"/>
          <w:szCs w:val="24"/>
          <w:lang w:val="en-GB"/>
        </w:rPr>
        <w:t xml:space="preserve"> to better understand their role in such clinics and the constraints that they face in providing </w:t>
      </w:r>
      <w:r>
        <w:rPr>
          <w:rFonts w:ascii="Garamond" w:hAnsi="Garamond"/>
          <w:sz w:val="24"/>
          <w:szCs w:val="24"/>
          <w:lang w:val="en-GB"/>
        </w:rPr>
        <w:t xml:space="preserve">counselling </w:t>
      </w:r>
      <w:r w:rsidRPr="00FB5AC8">
        <w:rPr>
          <w:rFonts w:ascii="Garamond" w:hAnsi="Garamond"/>
          <w:sz w:val="24"/>
          <w:szCs w:val="24"/>
          <w:lang w:val="en-GB"/>
        </w:rPr>
        <w:t xml:space="preserve">services to </w:t>
      </w:r>
      <w:r>
        <w:rPr>
          <w:rFonts w:ascii="Garamond" w:hAnsi="Garamond"/>
          <w:sz w:val="24"/>
          <w:szCs w:val="24"/>
          <w:lang w:val="en-GB"/>
        </w:rPr>
        <w:t>adolescents</w:t>
      </w:r>
      <w:r w:rsidRPr="00FB5AC8">
        <w:rPr>
          <w:rFonts w:ascii="Garamond" w:hAnsi="Garamond"/>
          <w:sz w:val="24"/>
          <w:szCs w:val="24"/>
          <w:lang w:val="en-GB"/>
        </w:rPr>
        <w:t xml:space="preserve">. </w:t>
      </w:r>
      <w:r w:rsidRPr="00FB5AC8">
        <w:rPr>
          <w:rFonts w:ascii="Garamond" w:hAnsi="Garamond"/>
          <w:sz w:val="24"/>
          <w:szCs w:val="24"/>
        </w:rPr>
        <w:t xml:space="preserve">They will be interviewed at a location in the clinic that offers privacy for the interview or at a place convenient to them that offers privacy; the interview will be conducted by a research assistant trained in conducting qualitative studies.  </w:t>
      </w:r>
      <w:r w:rsidRPr="00FB5AC8">
        <w:rPr>
          <w:rFonts w:ascii="Garamond" w:hAnsi="Garamond"/>
          <w:spacing w:val="-2"/>
          <w:sz w:val="24"/>
          <w:szCs w:val="24"/>
        </w:rPr>
        <w:t xml:space="preserve">The research assistant will seek permission to use a tape recorder to record the interview. Each IDI will last for about one to one-and-a-half hours.   </w:t>
      </w:r>
    </w:p>
    <w:p w14:paraId="3847DFD8" w14:textId="77777777" w:rsidR="003405B0" w:rsidRPr="00FB5AC8" w:rsidRDefault="003405B0" w:rsidP="003405B0">
      <w:pPr>
        <w:pStyle w:val="ListParagraph"/>
        <w:spacing w:line="240" w:lineRule="auto"/>
        <w:ind w:left="0"/>
        <w:jc w:val="both"/>
        <w:rPr>
          <w:rFonts w:ascii="Garamond" w:hAnsi="Garamond"/>
          <w:sz w:val="24"/>
          <w:szCs w:val="24"/>
        </w:rPr>
      </w:pPr>
    </w:p>
    <w:p w14:paraId="386333D1" w14:textId="05377A34" w:rsidR="003405B0" w:rsidRPr="00FB5AC8" w:rsidRDefault="003405B0" w:rsidP="003405B0">
      <w:pPr>
        <w:spacing w:line="240" w:lineRule="auto"/>
        <w:jc w:val="both"/>
        <w:rPr>
          <w:rFonts w:ascii="Garamond" w:hAnsi="Garamond"/>
          <w:sz w:val="24"/>
          <w:szCs w:val="24"/>
          <w:lang w:val="en-GB"/>
        </w:rPr>
      </w:pPr>
      <w:r w:rsidRPr="00FB5AC8">
        <w:rPr>
          <w:rFonts w:ascii="Garamond" w:hAnsi="Garamond"/>
          <w:sz w:val="24"/>
          <w:szCs w:val="24"/>
        </w:rPr>
        <w:t>The interview will focus on the participant’s experience as a</w:t>
      </w:r>
      <w:r>
        <w:rPr>
          <w:rFonts w:ascii="Garamond" w:hAnsi="Garamond"/>
          <w:sz w:val="24"/>
          <w:szCs w:val="24"/>
        </w:rPr>
        <w:t xml:space="preserve"> counsellor, </w:t>
      </w:r>
      <w:r w:rsidRPr="00FB5AC8">
        <w:rPr>
          <w:rFonts w:ascii="Garamond" w:hAnsi="Garamond"/>
          <w:sz w:val="24"/>
          <w:szCs w:val="24"/>
        </w:rPr>
        <w:t xml:space="preserve">training received, particularly, in providing services to </w:t>
      </w:r>
      <w:r>
        <w:rPr>
          <w:rFonts w:ascii="Garamond" w:hAnsi="Garamond"/>
          <w:sz w:val="24"/>
          <w:szCs w:val="24"/>
        </w:rPr>
        <w:t>adolescents</w:t>
      </w:r>
      <w:r w:rsidRPr="00FB5AC8">
        <w:rPr>
          <w:rFonts w:ascii="Garamond" w:hAnsi="Garamond"/>
          <w:sz w:val="24"/>
          <w:szCs w:val="24"/>
        </w:rPr>
        <w:t xml:space="preserve">, perceptions about the training received, services available and provided to </w:t>
      </w:r>
      <w:r>
        <w:rPr>
          <w:rFonts w:ascii="Garamond" w:hAnsi="Garamond"/>
          <w:sz w:val="24"/>
          <w:szCs w:val="24"/>
        </w:rPr>
        <w:t>adolescents</w:t>
      </w:r>
      <w:r w:rsidRPr="00FB5AC8">
        <w:rPr>
          <w:rFonts w:ascii="Garamond" w:hAnsi="Garamond"/>
          <w:sz w:val="24"/>
          <w:szCs w:val="24"/>
        </w:rPr>
        <w:t xml:space="preserve"> in the </w:t>
      </w:r>
      <w:r>
        <w:rPr>
          <w:rFonts w:ascii="Garamond" w:hAnsi="Garamond"/>
          <w:sz w:val="24"/>
          <w:szCs w:val="24"/>
        </w:rPr>
        <w:t>clinic</w:t>
      </w:r>
      <w:r w:rsidRPr="00FB5AC8">
        <w:rPr>
          <w:rFonts w:ascii="Garamond" w:hAnsi="Garamond"/>
          <w:sz w:val="24"/>
          <w:szCs w:val="24"/>
        </w:rPr>
        <w:t xml:space="preserve">, perceptions about </w:t>
      </w:r>
      <w:proofErr w:type="spellStart"/>
      <w:r w:rsidRPr="00FB5AC8">
        <w:rPr>
          <w:rFonts w:ascii="Garamond" w:hAnsi="Garamond"/>
          <w:sz w:val="24"/>
          <w:szCs w:val="24"/>
        </w:rPr>
        <w:t>utilisation</w:t>
      </w:r>
      <w:proofErr w:type="spellEnd"/>
      <w:r w:rsidRPr="00FB5AC8">
        <w:rPr>
          <w:rFonts w:ascii="Garamond" w:hAnsi="Garamond"/>
          <w:sz w:val="24"/>
          <w:szCs w:val="24"/>
        </w:rPr>
        <w:t xml:space="preserve"> of these services by </w:t>
      </w:r>
      <w:r>
        <w:rPr>
          <w:rFonts w:ascii="Garamond" w:hAnsi="Garamond"/>
          <w:sz w:val="24"/>
          <w:szCs w:val="24"/>
        </w:rPr>
        <w:t>adolescents</w:t>
      </w:r>
      <w:r w:rsidRPr="00FB5AC8">
        <w:rPr>
          <w:rFonts w:ascii="Garamond" w:hAnsi="Garamond"/>
          <w:sz w:val="24"/>
          <w:szCs w:val="24"/>
        </w:rPr>
        <w:t xml:space="preserve"> and constraints that </w:t>
      </w:r>
      <w:r>
        <w:rPr>
          <w:rFonts w:ascii="Garamond" w:hAnsi="Garamond"/>
          <w:sz w:val="24"/>
          <w:szCs w:val="24"/>
        </w:rPr>
        <w:t>adolescents</w:t>
      </w:r>
      <w:r w:rsidRPr="00FB5AC8">
        <w:rPr>
          <w:rFonts w:ascii="Garamond" w:hAnsi="Garamond"/>
          <w:sz w:val="24"/>
          <w:szCs w:val="24"/>
        </w:rPr>
        <w:t xml:space="preserve"> might be facing in accessing these services, perceptions about sexual and reproductive health concerns of </w:t>
      </w:r>
      <w:r>
        <w:rPr>
          <w:rFonts w:ascii="Garamond" w:hAnsi="Garamond"/>
          <w:sz w:val="24"/>
          <w:szCs w:val="24"/>
        </w:rPr>
        <w:t>adolescents</w:t>
      </w:r>
      <w:r w:rsidRPr="00FB5AC8">
        <w:rPr>
          <w:rFonts w:ascii="Garamond" w:hAnsi="Garamond"/>
          <w:sz w:val="24"/>
          <w:szCs w:val="24"/>
        </w:rPr>
        <w:t xml:space="preserve"> and their service needs, views about the constraints that </w:t>
      </w:r>
      <w:r>
        <w:rPr>
          <w:rFonts w:ascii="Garamond" w:hAnsi="Garamond"/>
          <w:sz w:val="24"/>
          <w:szCs w:val="24"/>
        </w:rPr>
        <w:t>counsellors</w:t>
      </w:r>
      <w:r w:rsidRPr="00FB5AC8">
        <w:rPr>
          <w:rFonts w:ascii="Garamond" w:hAnsi="Garamond"/>
          <w:sz w:val="24"/>
          <w:szCs w:val="24"/>
        </w:rPr>
        <w:t xml:space="preserve"> face in providing services to </w:t>
      </w:r>
      <w:r>
        <w:rPr>
          <w:rFonts w:ascii="Garamond" w:hAnsi="Garamond"/>
          <w:sz w:val="24"/>
          <w:szCs w:val="24"/>
        </w:rPr>
        <w:t>adolescents</w:t>
      </w:r>
      <w:r w:rsidRPr="00FB5AC8">
        <w:rPr>
          <w:rFonts w:ascii="Garamond" w:hAnsi="Garamond"/>
          <w:sz w:val="24"/>
          <w:szCs w:val="24"/>
        </w:rPr>
        <w:t xml:space="preserve"> in general and through </w:t>
      </w:r>
      <w:proofErr w:type="spellStart"/>
      <w:r>
        <w:rPr>
          <w:rFonts w:ascii="Garamond" w:hAnsi="Garamond"/>
          <w:sz w:val="24"/>
          <w:szCs w:val="24"/>
        </w:rPr>
        <w:t>Ujala</w:t>
      </w:r>
      <w:proofErr w:type="spellEnd"/>
      <w:r>
        <w:rPr>
          <w:rFonts w:ascii="Garamond" w:hAnsi="Garamond"/>
          <w:sz w:val="24"/>
          <w:szCs w:val="24"/>
        </w:rPr>
        <w:t xml:space="preserve"> clinic</w:t>
      </w:r>
      <w:r w:rsidRPr="00FB5AC8">
        <w:rPr>
          <w:rFonts w:ascii="Garamond" w:hAnsi="Garamond"/>
          <w:sz w:val="24"/>
          <w:szCs w:val="24"/>
        </w:rPr>
        <w:t xml:space="preserve"> in particular, (see Annex </w:t>
      </w:r>
      <w:r>
        <w:rPr>
          <w:rFonts w:ascii="Garamond" w:hAnsi="Garamond"/>
          <w:sz w:val="24"/>
          <w:szCs w:val="24"/>
        </w:rPr>
        <w:t>1</w:t>
      </w:r>
      <w:r w:rsidR="00E92B93">
        <w:rPr>
          <w:rFonts w:ascii="Garamond" w:hAnsi="Garamond"/>
          <w:sz w:val="24"/>
          <w:szCs w:val="24"/>
        </w:rPr>
        <w:t>3</w:t>
      </w:r>
      <w:r w:rsidRPr="00FB5AC8">
        <w:rPr>
          <w:rFonts w:ascii="Garamond" w:hAnsi="Garamond"/>
          <w:sz w:val="24"/>
          <w:szCs w:val="24"/>
        </w:rPr>
        <w:t xml:space="preserve"> for IDI guide for counsellors). </w:t>
      </w:r>
      <w:r w:rsidRPr="00FB5AC8">
        <w:rPr>
          <w:rFonts w:ascii="Garamond" w:hAnsi="Garamond"/>
          <w:sz w:val="24"/>
          <w:szCs w:val="24"/>
          <w:lang w:val="en-GB"/>
        </w:rPr>
        <w:t>We note that all the interviews will be conducted in Hindi, the local language in Rajasthan</w:t>
      </w:r>
      <w:r>
        <w:rPr>
          <w:rFonts w:ascii="Garamond" w:hAnsi="Garamond"/>
          <w:sz w:val="24"/>
          <w:szCs w:val="24"/>
          <w:lang w:val="en-GB"/>
        </w:rPr>
        <w:t xml:space="preserve">. </w:t>
      </w:r>
    </w:p>
    <w:p w14:paraId="50C7A44E" w14:textId="77777777" w:rsidR="003405B0" w:rsidRDefault="003405B0" w:rsidP="003405B0">
      <w:pPr>
        <w:spacing w:line="240" w:lineRule="auto"/>
        <w:jc w:val="both"/>
        <w:rPr>
          <w:rFonts w:ascii="Garamond" w:hAnsi="Garamond"/>
          <w:sz w:val="24"/>
          <w:szCs w:val="24"/>
        </w:rPr>
      </w:pPr>
    </w:p>
    <w:p w14:paraId="15F713D6" w14:textId="77777777" w:rsidR="003405B0" w:rsidRDefault="003405B0" w:rsidP="003405B0">
      <w:pPr>
        <w:spacing w:line="240" w:lineRule="auto"/>
        <w:jc w:val="both"/>
        <w:rPr>
          <w:rFonts w:ascii="Garamond" w:hAnsi="Garamond"/>
          <w:sz w:val="24"/>
          <w:szCs w:val="24"/>
        </w:rPr>
      </w:pPr>
      <w:r>
        <w:rPr>
          <w:rFonts w:ascii="Garamond" w:hAnsi="Garamond"/>
          <w:sz w:val="24"/>
          <w:szCs w:val="24"/>
        </w:rPr>
        <w:t>In-depth interviews with counsellors will be conducted twice over the project period, baseline, and end-line (18 months following the baseline).</w:t>
      </w:r>
    </w:p>
    <w:p w14:paraId="42C0C7DE" w14:textId="77777777" w:rsidR="003405B0" w:rsidRPr="00FB5AC8" w:rsidRDefault="003405B0" w:rsidP="003405B0">
      <w:pPr>
        <w:autoSpaceDE w:val="0"/>
        <w:autoSpaceDN w:val="0"/>
        <w:adjustRightInd w:val="0"/>
        <w:spacing w:line="240" w:lineRule="auto"/>
        <w:jc w:val="both"/>
        <w:rPr>
          <w:rFonts w:ascii="Garamond" w:hAnsi="Garamond"/>
          <w:sz w:val="24"/>
          <w:szCs w:val="24"/>
        </w:rPr>
      </w:pPr>
    </w:p>
    <w:p w14:paraId="78C0624B" w14:textId="77777777" w:rsidR="003405B0" w:rsidRPr="0033690A" w:rsidRDefault="003405B0" w:rsidP="003405B0">
      <w:pPr>
        <w:pStyle w:val="Heading2"/>
        <w:spacing w:before="0" w:line="240" w:lineRule="auto"/>
        <w:rPr>
          <w:rFonts w:ascii="Garamond" w:hAnsi="Garamond"/>
          <w:color w:val="auto"/>
          <w:szCs w:val="24"/>
          <w:u w:val="single"/>
          <w:lang w:val="en-IN"/>
        </w:rPr>
      </w:pPr>
      <w:r w:rsidRPr="0033690A">
        <w:rPr>
          <w:rFonts w:ascii="Garamond" w:hAnsi="Garamond"/>
          <w:color w:val="auto"/>
          <w:szCs w:val="24"/>
          <w:u w:val="single"/>
          <w:lang w:val="en-IN"/>
        </w:rPr>
        <w:t>Risks and benefits to subjects, steps to minimise risk &amp; confidentiality</w:t>
      </w:r>
    </w:p>
    <w:p w14:paraId="0787BE80" w14:textId="09A862D3" w:rsidR="003405B0" w:rsidRPr="0033690A" w:rsidRDefault="003405B0" w:rsidP="003405B0">
      <w:pPr>
        <w:spacing w:line="240" w:lineRule="auto"/>
        <w:jc w:val="both"/>
        <w:rPr>
          <w:rFonts w:ascii="Garamond" w:hAnsi="Garamond" w:cs="Times New Roman"/>
          <w:sz w:val="24"/>
          <w:szCs w:val="24"/>
          <w:lang w:val="en-GB"/>
        </w:rPr>
      </w:pPr>
      <w:r w:rsidRPr="00F468CD">
        <w:rPr>
          <w:rFonts w:ascii="Garamond" w:hAnsi="Garamond"/>
          <w:sz w:val="24"/>
          <w:szCs w:val="24"/>
          <w:lang w:val="en-GB"/>
        </w:rPr>
        <w:t>Counsellors may be concerned about frankly responding to questions pertaining to their practices in responding to young people who approach them for information or services.</w:t>
      </w:r>
      <w:r w:rsidRPr="00ED43BD">
        <w:rPr>
          <w:rFonts w:ascii="Times New Roman" w:hAnsi="Times New Roman"/>
          <w:lang w:val="en-GB"/>
        </w:rPr>
        <w:t xml:space="preserve"> </w:t>
      </w:r>
      <w:r w:rsidRPr="0033690A">
        <w:rPr>
          <w:rFonts w:ascii="Garamond" w:hAnsi="Garamond" w:cs="Times New Roman"/>
          <w:sz w:val="24"/>
          <w:szCs w:val="24"/>
          <w:lang w:val="en-GB"/>
        </w:rPr>
        <w:t xml:space="preserve">To </w:t>
      </w:r>
      <w:r>
        <w:rPr>
          <w:rFonts w:ascii="Garamond" w:hAnsi="Garamond" w:cs="Times New Roman"/>
          <w:sz w:val="24"/>
          <w:szCs w:val="24"/>
          <w:lang w:val="en-GB"/>
        </w:rPr>
        <w:t>minimise the risk to the participants</w:t>
      </w:r>
      <w:r w:rsidR="00E91AAA">
        <w:rPr>
          <w:rFonts w:ascii="Garamond" w:hAnsi="Garamond" w:cs="Times New Roman"/>
          <w:sz w:val="24"/>
          <w:szCs w:val="24"/>
          <w:lang w:val="en-GB"/>
        </w:rPr>
        <w:t xml:space="preserve">, </w:t>
      </w:r>
      <w:r>
        <w:rPr>
          <w:rFonts w:ascii="Garamond" w:hAnsi="Garamond"/>
          <w:sz w:val="24"/>
          <w:szCs w:val="24"/>
        </w:rPr>
        <w:t xml:space="preserve">the following steps will be </w:t>
      </w:r>
      <w:proofErr w:type="gramStart"/>
      <w:r>
        <w:rPr>
          <w:rFonts w:ascii="Garamond" w:hAnsi="Garamond"/>
          <w:sz w:val="24"/>
          <w:szCs w:val="24"/>
        </w:rPr>
        <w:t>taken</w:t>
      </w:r>
      <w:proofErr w:type="gramEnd"/>
      <w:r>
        <w:rPr>
          <w:rFonts w:ascii="Garamond" w:hAnsi="Garamond"/>
          <w:sz w:val="24"/>
          <w:szCs w:val="24"/>
        </w:rPr>
        <w:t xml:space="preserve"> and we will inform the potential participants about these steps in the course of obtaining their consent for participating in the study. </w:t>
      </w:r>
      <w:r>
        <w:rPr>
          <w:rFonts w:ascii="Garamond" w:hAnsi="Garamond" w:cs="Times New Roman"/>
          <w:sz w:val="24"/>
          <w:szCs w:val="24"/>
          <w:lang w:val="en-GB"/>
        </w:rPr>
        <w:t>W</w:t>
      </w:r>
      <w:r w:rsidRPr="0033690A">
        <w:rPr>
          <w:rFonts w:ascii="Garamond" w:hAnsi="Garamond" w:cs="Times New Roman"/>
          <w:sz w:val="24"/>
          <w:szCs w:val="24"/>
          <w:lang w:val="en-GB"/>
        </w:rPr>
        <w:t xml:space="preserve">e will </w:t>
      </w:r>
      <w:r>
        <w:rPr>
          <w:rFonts w:ascii="Garamond" w:hAnsi="Garamond" w:cs="Times New Roman"/>
          <w:sz w:val="24"/>
          <w:szCs w:val="24"/>
          <w:lang w:val="en-GB"/>
        </w:rPr>
        <w:t xml:space="preserve">take measures to see </w:t>
      </w:r>
      <w:r w:rsidRPr="0033690A">
        <w:rPr>
          <w:rFonts w:ascii="Garamond" w:hAnsi="Garamond" w:cs="Times New Roman"/>
          <w:sz w:val="24"/>
          <w:szCs w:val="24"/>
          <w:lang w:val="en-GB"/>
        </w:rPr>
        <w:t xml:space="preserve">that </w:t>
      </w:r>
      <w:r>
        <w:rPr>
          <w:rFonts w:ascii="Garamond" w:hAnsi="Garamond" w:cs="Times New Roman"/>
          <w:sz w:val="24"/>
          <w:szCs w:val="24"/>
          <w:lang w:val="en-GB"/>
        </w:rPr>
        <w:t xml:space="preserve">the </w:t>
      </w:r>
      <w:r w:rsidRPr="0033690A">
        <w:rPr>
          <w:rFonts w:ascii="Garamond" w:hAnsi="Garamond" w:cs="Times New Roman"/>
          <w:sz w:val="24"/>
          <w:szCs w:val="24"/>
          <w:lang w:val="en-GB"/>
        </w:rPr>
        <w:t xml:space="preserve">data gathered are anonymous and that names </w:t>
      </w:r>
      <w:r>
        <w:rPr>
          <w:rFonts w:ascii="Garamond" w:hAnsi="Garamond" w:cs="Times New Roman"/>
          <w:sz w:val="24"/>
          <w:szCs w:val="24"/>
          <w:lang w:val="en-GB"/>
        </w:rPr>
        <w:t xml:space="preserve">of the IDI participants or their clinic name </w:t>
      </w:r>
      <w:r w:rsidRPr="0033690A">
        <w:rPr>
          <w:rFonts w:ascii="Garamond" w:hAnsi="Garamond" w:cs="Times New Roman"/>
          <w:sz w:val="24"/>
          <w:szCs w:val="24"/>
          <w:lang w:val="en-GB"/>
        </w:rPr>
        <w:t xml:space="preserve">will </w:t>
      </w:r>
      <w:r>
        <w:rPr>
          <w:rFonts w:ascii="Garamond" w:hAnsi="Garamond" w:cs="Times New Roman"/>
          <w:sz w:val="24"/>
          <w:szCs w:val="24"/>
          <w:lang w:val="en-GB"/>
        </w:rPr>
        <w:t>not</w:t>
      </w:r>
      <w:r w:rsidRPr="0033690A">
        <w:rPr>
          <w:rFonts w:ascii="Garamond" w:hAnsi="Garamond" w:cs="Times New Roman"/>
          <w:sz w:val="24"/>
          <w:szCs w:val="24"/>
          <w:lang w:val="en-GB"/>
        </w:rPr>
        <w:t xml:space="preserve"> be recorded in the </w:t>
      </w:r>
      <w:r>
        <w:rPr>
          <w:rFonts w:ascii="Garamond" w:hAnsi="Garamond" w:cs="Times New Roman"/>
          <w:sz w:val="24"/>
          <w:szCs w:val="24"/>
          <w:lang w:val="en-GB"/>
        </w:rPr>
        <w:t>transcripts</w:t>
      </w:r>
      <w:r w:rsidRPr="0033690A">
        <w:rPr>
          <w:rFonts w:ascii="Garamond" w:hAnsi="Garamond" w:cs="Times New Roman"/>
          <w:sz w:val="24"/>
          <w:szCs w:val="24"/>
          <w:lang w:val="en-GB"/>
        </w:rPr>
        <w:t xml:space="preserve">. </w:t>
      </w:r>
      <w:r>
        <w:rPr>
          <w:rFonts w:ascii="Garamond" w:hAnsi="Garamond" w:cs="Times New Roman"/>
          <w:sz w:val="24"/>
          <w:szCs w:val="24"/>
          <w:lang w:val="en-GB"/>
        </w:rPr>
        <w:t xml:space="preserve">As described earlier, </w:t>
      </w:r>
      <w:r>
        <w:rPr>
          <w:rFonts w:ascii="Garamond" w:hAnsi="Garamond" w:cs="Times New Roman"/>
          <w:sz w:val="24"/>
          <w:szCs w:val="24"/>
        </w:rPr>
        <w:t xml:space="preserve">although </w:t>
      </w:r>
      <w:r w:rsidRPr="009C1D01">
        <w:rPr>
          <w:rFonts w:ascii="Garamond" w:hAnsi="Garamond"/>
          <w:sz w:val="24"/>
          <w:szCs w:val="24"/>
        </w:rPr>
        <w:t xml:space="preserve">we will </w:t>
      </w:r>
      <w:r>
        <w:rPr>
          <w:rFonts w:ascii="Garamond" w:hAnsi="Garamond"/>
          <w:sz w:val="24"/>
          <w:szCs w:val="24"/>
        </w:rPr>
        <w:t>retain such</w:t>
      </w:r>
      <w:r w:rsidRPr="009C1D01">
        <w:rPr>
          <w:rFonts w:ascii="Garamond" w:hAnsi="Garamond"/>
          <w:sz w:val="24"/>
          <w:szCs w:val="24"/>
        </w:rPr>
        <w:t xml:space="preserve"> identifiers </w:t>
      </w:r>
      <w:r>
        <w:rPr>
          <w:rFonts w:ascii="Garamond" w:hAnsi="Garamond"/>
          <w:sz w:val="24"/>
          <w:szCs w:val="24"/>
        </w:rPr>
        <w:t xml:space="preserve">as the name of the respondent, </w:t>
      </w:r>
      <w:r w:rsidRPr="009C1D01">
        <w:rPr>
          <w:rFonts w:ascii="Garamond" w:hAnsi="Garamond"/>
          <w:sz w:val="24"/>
          <w:szCs w:val="24"/>
        </w:rPr>
        <w:t>the</w:t>
      </w:r>
      <w:r>
        <w:rPr>
          <w:rFonts w:ascii="Garamond" w:hAnsi="Garamond"/>
          <w:sz w:val="24"/>
          <w:szCs w:val="24"/>
        </w:rPr>
        <w:t xml:space="preserve">ir residential/clinic </w:t>
      </w:r>
      <w:r w:rsidRPr="009C1D01">
        <w:rPr>
          <w:rFonts w:ascii="Garamond" w:hAnsi="Garamond"/>
          <w:sz w:val="24"/>
          <w:szCs w:val="24"/>
        </w:rPr>
        <w:t>address, and the location of the</w:t>
      </w:r>
      <w:r>
        <w:rPr>
          <w:rFonts w:ascii="Garamond" w:hAnsi="Garamond"/>
          <w:sz w:val="24"/>
          <w:szCs w:val="24"/>
        </w:rPr>
        <w:t xml:space="preserve">ir residence/clinic </w:t>
      </w:r>
      <w:proofErr w:type="gramStart"/>
      <w:r>
        <w:rPr>
          <w:rFonts w:ascii="Garamond" w:hAnsi="Garamond"/>
          <w:sz w:val="24"/>
          <w:szCs w:val="24"/>
        </w:rPr>
        <w:t>i</w:t>
      </w:r>
      <w:r w:rsidRPr="009C1D01">
        <w:rPr>
          <w:rFonts w:ascii="Garamond" w:hAnsi="Garamond"/>
          <w:sz w:val="24"/>
          <w:szCs w:val="24"/>
        </w:rPr>
        <w:t>n order to</w:t>
      </w:r>
      <w:proofErr w:type="gramEnd"/>
      <w:r w:rsidRPr="009C1D01">
        <w:rPr>
          <w:rFonts w:ascii="Garamond" w:hAnsi="Garamond"/>
          <w:sz w:val="24"/>
          <w:szCs w:val="24"/>
        </w:rPr>
        <w:t xml:space="preserve"> </w:t>
      </w:r>
      <w:r>
        <w:rPr>
          <w:rFonts w:ascii="Garamond" w:hAnsi="Garamond"/>
          <w:sz w:val="24"/>
          <w:szCs w:val="24"/>
        </w:rPr>
        <w:t>get in touch with them for re-interviewing at the completion of the intervention</w:t>
      </w:r>
      <w:r w:rsidRPr="009C1D01">
        <w:rPr>
          <w:rFonts w:ascii="Garamond" w:hAnsi="Garamond"/>
          <w:sz w:val="24"/>
          <w:szCs w:val="24"/>
        </w:rPr>
        <w:t xml:space="preserve">, </w:t>
      </w:r>
      <w:r>
        <w:rPr>
          <w:rFonts w:ascii="Garamond" w:hAnsi="Garamond"/>
          <w:sz w:val="24"/>
          <w:szCs w:val="24"/>
        </w:rPr>
        <w:t>n</w:t>
      </w:r>
      <w:r w:rsidRPr="009C1D01">
        <w:rPr>
          <w:rFonts w:ascii="Garamond" w:hAnsi="Garamond" w:cs="Times New Roman"/>
          <w:sz w:val="24"/>
          <w:szCs w:val="24"/>
          <w:lang w:val="en-GB"/>
        </w:rPr>
        <w:t>o identifying information</w:t>
      </w:r>
      <w:r>
        <w:rPr>
          <w:rFonts w:ascii="Garamond" w:hAnsi="Garamond" w:cs="Times New Roman"/>
          <w:sz w:val="24"/>
          <w:szCs w:val="24"/>
          <w:lang w:val="en-GB"/>
        </w:rPr>
        <w:t xml:space="preserve"> </w:t>
      </w:r>
      <w:r w:rsidRPr="009C1D01">
        <w:rPr>
          <w:rFonts w:ascii="Garamond" w:hAnsi="Garamond" w:cs="Times New Roman"/>
          <w:sz w:val="24"/>
          <w:szCs w:val="24"/>
          <w:lang w:val="en-GB"/>
        </w:rPr>
        <w:t>will be linked with the data collected. All contact sheets with identifiers will be kept in locked cupboards in the office of the Population Council, New Delhi.</w:t>
      </w:r>
      <w:r>
        <w:rPr>
          <w:rFonts w:ascii="Garamond" w:hAnsi="Garamond"/>
          <w:sz w:val="24"/>
          <w:szCs w:val="24"/>
        </w:rPr>
        <w:t xml:space="preserve"> </w:t>
      </w:r>
      <w:r w:rsidRPr="0033690A">
        <w:rPr>
          <w:rFonts w:ascii="Garamond" w:hAnsi="Garamond" w:cs="Times New Roman"/>
          <w:sz w:val="24"/>
          <w:szCs w:val="24"/>
          <w:lang w:val="en-GB"/>
        </w:rPr>
        <w:lastRenderedPageBreak/>
        <w:t xml:space="preserve">Moreover, the proposed </w:t>
      </w:r>
      <w:r>
        <w:rPr>
          <w:rFonts w:ascii="Garamond" w:hAnsi="Garamond" w:cs="Times New Roman"/>
          <w:sz w:val="24"/>
          <w:szCs w:val="24"/>
          <w:lang w:val="en-GB"/>
        </w:rPr>
        <w:t>in-depth interview</w:t>
      </w:r>
      <w:r w:rsidRPr="0033690A">
        <w:rPr>
          <w:rFonts w:ascii="Garamond" w:hAnsi="Garamond" w:cs="Times New Roman"/>
          <w:sz w:val="24"/>
          <w:szCs w:val="24"/>
          <w:lang w:val="en-GB"/>
        </w:rPr>
        <w:t xml:space="preserve"> will be conducted in </w:t>
      </w:r>
      <w:r>
        <w:rPr>
          <w:rFonts w:ascii="Garamond" w:hAnsi="Garamond" w:cs="Times New Roman"/>
          <w:sz w:val="24"/>
          <w:szCs w:val="24"/>
          <w:lang w:val="en-GB"/>
        </w:rPr>
        <w:t>four clinics in two districts</w:t>
      </w:r>
      <w:r w:rsidRPr="0033690A">
        <w:rPr>
          <w:rFonts w:ascii="Garamond" w:hAnsi="Garamond" w:cs="Times New Roman"/>
          <w:sz w:val="24"/>
          <w:szCs w:val="24"/>
          <w:lang w:val="en-GB"/>
        </w:rPr>
        <w:t xml:space="preserve">, and that no reports/papers/other documents that will draw on the data collected will contain identifiers that could link the results with </w:t>
      </w:r>
      <w:r>
        <w:rPr>
          <w:rFonts w:ascii="Garamond" w:hAnsi="Garamond" w:cs="Times New Roman"/>
          <w:sz w:val="24"/>
          <w:szCs w:val="24"/>
          <w:lang w:val="en-GB"/>
        </w:rPr>
        <w:t xml:space="preserve">counsellor or clinic, and that </w:t>
      </w:r>
      <w:r w:rsidRPr="0033690A">
        <w:rPr>
          <w:rFonts w:ascii="Garamond" w:hAnsi="Garamond" w:cs="Times New Roman"/>
          <w:sz w:val="24"/>
          <w:szCs w:val="24"/>
          <w:lang w:val="en-GB"/>
        </w:rPr>
        <w:t xml:space="preserve">the data will be stored electronically (in secure folders) in our office.  </w:t>
      </w:r>
    </w:p>
    <w:p w14:paraId="7DA3F3A9" w14:textId="77777777" w:rsidR="003405B0" w:rsidRDefault="003405B0" w:rsidP="003405B0">
      <w:pPr>
        <w:spacing w:line="240" w:lineRule="auto"/>
        <w:jc w:val="both"/>
        <w:rPr>
          <w:rFonts w:ascii="Times New Roman" w:hAnsi="Times New Roman"/>
          <w:lang w:val="en-GB"/>
        </w:rPr>
      </w:pPr>
    </w:p>
    <w:p w14:paraId="15C79F52" w14:textId="77777777" w:rsidR="003405B0" w:rsidRPr="00921489" w:rsidRDefault="003405B0" w:rsidP="003405B0">
      <w:pPr>
        <w:pStyle w:val="Heading2"/>
        <w:spacing w:before="0" w:line="240" w:lineRule="auto"/>
        <w:rPr>
          <w:rFonts w:ascii="Garamond" w:hAnsi="Garamond"/>
          <w:szCs w:val="24"/>
          <w:u w:val="single"/>
          <w:lang w:val="en-IN"/>
        </w:rPr>
      </w:pPr>
      <w:r w:rsidRPr="00921489">
        <w:rPr>
          <w:rFonts w:ascii="Garamond" w:hAnsi="Garamond"/>
          <w:color w:val="auto"/>
          <w:szCs w:val="24"/>
          <w:u w:val="single"/>
          <w:lang w:val="en-IN"/>
        </w:rPr>
        <w:t>Compensation and informed consent process</w:t>
      </w:r>
    </w:p>
    <w:p w14:paraId="2637C942" w14:textId="60EC49E5" w:rsidR="003405B0" w:rsidRPr="00D34B0D" w:rsidRDefault="003405B0" w:rsidP="003405B0">
      <w:pPr>
        <w:spacing w:line="240" w:lineRule="auto"/>
        <w:jc w:val="both"/>
        <w:rPr>
          <w:rFonts w:ascii="Garamond" w:hAnsi="Garamond"/>
          <w:sz w:val="24"/>
          <w:szCs w:val="24"/>
        </w:rPr>
      </w:pPr>
      <w:r w:rsidRPr="00D34B0D">
        <w:rPr>
          <w:rFonts w:ascii="Garamond" w:hAnsi="Garamond"/>
          <w:sz w:val="24"/>
          <w:szCs w:val="24"/>
        </w:rPr>
        <w:t xml:space="preserve">The research assistants will obtain written consent from </w:t>
      </w:r>
      <w:r>
        <w:rPr>
          <w:rFonts w:ascii="Garamond" w:hAnsi="Garamond"/>
          <w:sz w:val="24"/>
          <w:szCs w:val="24"/>
        </w:rPr>
        <w:t>counsellors</w:t>
      </w:r>
      <w:r w:rsidRPr="00D34B0D">
        <w:rPr>
          <w:rFonts w:ascii="Garamond" w:hAnsi="Garamond"/>
          <w:sz w:val="24"/>
          <w:szCs w:val="24"/>
        </w:rPr>
        <w:t xml:space="preserve"> prior to conducting in-depth interviews with them. As in the case of adolescents, they will explain the purpose of the study, the study procedures, risks and benefits of participating in the study, voluntariness of participation, right to withdraw from the study without penalty, and the steps taken to ensure confidentiality. They will also inform them that we would like to interview them in-depth for approximately one hour to one-and-a-half hours (see Ann</w:t>
      </w:r>
      <w:r>
        <w:rPr>
          <w:rFonts w:ascii="Garamond" w:hAnsi="Garamond"/>
          <w:sz w:val="24"/>
          <w:szCs w:val="24"/>
        </w:rPr>
        <w:t>ex 1</w:t>
      </w:r>
      <w:r w:rsidR="00E92B93">
        <w:rPr>
          <w:rFonts w:ascii="Garamond" w:hAnsi="Garamond"/>
          <w:sz w:val="24"/>
          <w:szCs w:val="24"/>
        </w:rPr>
        <w:t>2</w:t>
      </w:r>
      <w:r w:rsidRPr="00D34B0D">
        <w:rPr>
          <w:rFonts w:ascii="Garamond" w:hAnsi="Garamond"/>
          <w:b/>
          <w:sz w:val="24"/>
          <w:szCs w:val="24"/>
        </w:rPr>
        <w:t xml:space="preserve"> </w:t>
      </w:r>
      <w:r w:rsidRPr="00D34B0D">
        <w:rPr>
          <w:rFonts w:ascii="Garamond" w:hAnsi="Garamond"/>
          <w:sz w:val="24"/>
          <w:szCs w:val="24"/>
        </w:rPr>
        <w:t xml:space="preserve">for informed consent form for </w:t>
      </w:r>
      <w:r>
        <w:rPr>
          <w:rFonts w:ascii="Garamond" w:hAnsi="Garamond"/>
          <w:sz w:val="24"/>
          <w:szCs w:val="24"/>
        </w:rPr>
        <w:t>counsellors</w:t>
      </w:r>
      <w:r w:rsidRPr="00D34B0D">
        <w:rPr>
          <w:rFonts w:ascii="Garamond" w:hAnsi="Garamond"/>
          <w:sz w:val="24"/>
          <w:szCs w:val="24"/>
        </w:rPr>
        <w:t>; consent will be obtained in a location at the clinic offers privacy</w:t>
      </w:r>
      <w:r>
        <w:rPr>
          <w:rFonts w:ascii="Garamond" w:hAnsi="Garamond"/>
          <w:sz w:val="24"/>
          <w:szCs w:val="24"/>
        </w:rPr>
        <w:t>)</w:t>
      </w:r>
      <w:r w:rsidRPr="00D34B0D">
        <w:rPr>
          <w:rFonts w:ascii="Garamond" w:hAnsi="Garamond"/>
          <w:sz w:val="24"/>
          <w:szCs w:val="24"/>
        </w:rPr>
        <w:t xml:space="preserve">. We note that as in the case of mystery client visits, we will seek permission from the Chief Medical Officer of the CHC/PHC to conduct in-depth interviews with </w:t>
      </w:r>
      <w:r>
        <w:rPr>
          <w:rFonts w:ascii="Garamond" w:hAnsi="Garamond"/>
          <w:sz w:val="24"/>
          <w:szCs w:val="24"/>
        </w:rPr>
        <w:t>counsellors</w:t>
      </w:r>
      <w:r w:rsidRPr="00D34B0D">
        <w:rPr>
          <w:rFonts w:ascii="Garamond" w:hAnsi="Garamond"/>
          <w:sz w:val="24"/>
          <w:szCs w:val="24"/>
        </w:rPr>
        <w:t xml:space="preserve"> serving the AFHC at a time convenient to these providers and without disturbing the provision of services to young people.  </w:t>
      </w:r>
    </w:p>
    <w:p w14:paraId="4530B2DB" w14:textId="77777777" w:rsidR="003405B0" w:rsidRPr="00921489" w:rsidRDefault="003405B0" w:rsidP="003405B0">
      <w:pPr>
        <w:pStyle w:val="BodyText2"/>
        <w:jc w:val="both"/>
        <w:rPr>
          <w:rFonts w:ascii="Garamond" w:hAnsi="Garamond"/>
          <w:sz w:val="24"/>
          <w:szCs w:val="24"/>
        </w:rPr>
      </w:pPr>
    </w:p>
    <w:p w14:paraId="784A5924" w14:textId="77777777" w:rsidR="003405B0" w:rsidRPr="002632DA" w:rsidRDefault="003405B0" w:rsidP="003405B0">
      <w:pPr>
        <w:rPr>
          <w:rFonts w:ascii="Garamond" w:hAnsi="Garamond"/>
          <w:b/>
          <w:sz w:val="28"/>
          <w:szCs w:val="24"/>
        </w:rPr>
      </w:pPr>
      <w:bookmarkStart w:id="25" w:name="_Toc490713178"/>
      <w:r w:rsidRPr="002632DA">
        <w:rPr>
          <w:rFonts w:ascii="Garamond" w:hAnsi="Garamond"/>
          <w:b/>
          <w:sz w:val="28"/>
          <w:szCs w:val="24"/>
        </w:rPr>
        <w:t>Data Management</w:t>
      </w:r>
      <w:bookmarkEnd w:id="25"/>
    </w:p>
    <w:p w14:paraId="574AB542" w14:textId="77777777" w:rsidR="003405B0" w:rsidRPr="00C941C3" w:rsidRDefault="003405B0" w:rsidP="003405B0">
      <w:pPr>
        <w:rPr>
          <w:rFonts w:ascii="Garamond" w:hAnsi="Garamond"/>
          <w:b/>
          <w:sz w:val="24"/>
          <w:szCs w:val="24"/>
        </w:rPr>
      </w:pPr>
    </w:p>
    <w:p w14:paraId="6818967E" w14:textId="77777777" w:rsidR="003405B0" w:rsidRPr="00D34B0D" w:rsidRDefault="003405B0" w:rsidP="003405B0">
      <w:pPr>
        <w:spacing w:line="240" w:lineRule="auto"/>
        <w:jc w:val="both"/>
        <w:rPr>
          <w:rFonts w:ascii="Garamond" w:hAnsi="Garamond" w:cs="Times New Roman"/>
          <w:sz w:val="24"/>
          <w:szCs w:val="24"/>
          <w:lang w:val="en-GB"/>
        </w:rPr>
      </w:pPr>
      <w:r w:rsidRPr="00D34B0D">
        <w:rPr>
          <w:rFonts w:ascii="Garamond" w:hAnsi="Garamond" w:cs="Times New Roman"/>
          <w:sz w:val="24"/>
          <w:szCs w:val="24"/>
          <w:lang w:val="en-GB"/>
        </w:rPr>
        <w:t>We note that identifiers will be collected both for recruitment purposes (names, addresses) and during consent procedures (signed signatures). No identifying information, however, will be linked with the data collected. All contact sheets with identifiers will be kept in locked cupboards in the office of the Population Council, New Delhi. Consent forms, with written signatures of the parents</w:t>
      </w:r>
      <w:r>
        <w:rPr>
          <w:rFonts w:ascii="Garamond" w:hAnsi="Garamond" w:cs="Times New Roman"/>
          <w:sz w:val="24"/>
          <w:szCs w:val="24"/>
          <w:lang w:val="en-GB"/>
        </w:rPr>
        <w:t>,</w:t>
      </w:r>
      <w:r w:rsidRPr="00D34B0D">
        <w:rPr>
          <w:rFonts w:ascii="Garamond" w:hAnsi="Garamond" w:cs="Times New Roman"/>
          <w:sz w:val="24"/>
          <w:szCs w:val="24"/>
          <w:lang w:val="en-GB"/>
        </w:rPr>
        <w:t xml:space="preserve"> adolescents,</w:t>
      </w:r>
      <w:r>
        <w:rPr>
          <w:rFonts w:ascii="Garamond" w:hAnsi="Garamond" w:cs="Times New Roman"/>
          <w:sz w:val="24"/>
          <w:szCs w:val="24"/>
          <w:lang w:val="en-GB"/>
        </w:rPr>
        <w:t xml:space="preserve"> mystery clients and service providers</w:t>
      </w:r>
      <w:r w:rsidRPr="00D34B0D">
        <w:rPr>
          <w:rFonts w:ascii="Garamond" w:hAnsi="Garamond" w:cs="Times New Roman"/>
          <w:sz w:val="24"/>
          <w:szCs w:val="24"/>
          <w:lang w:val="en-GB"/>
        </w:rPr>
        <w:t xml:space="preserve"> will be kept in locked drawers in the office of the Population Council, New Delhi.</w:t>
      </w:r>
    </w:p>
    <w:p w14:paraId="125240BC" w14:textId="77777777" w:rsidR="003405B0" w:rsidRPr="00D34B0D" w:rsidRDefault="003405B0" w:rsidP="003405B0">
      <w:pPr>
        <w:pStyle w:val="NormalWeb"/>
        <w:tabs>
          <w:tab w:val="num" w:pos="1080"/>
        </w:tabs>
        <w:spacing w:before="0" w:beforeAutospacing="0" w:after="0" w:afterAutospacing="0"/>
        <w:ind w:right="1206"/>
        <w:jc w:val="both"/>
        <w:rPr>
          <w:rFonts w:ascii="Garamond" w:hAnsi="Garamond"/>
          <w:i/>
          <w:lang w:val="en-GB"/>
        </w:rPr>
      </w:pPr>
    </w:p>
    <w:p w14:paraId="788A216B" w14:textId="77777777" w:rsidR="003405B0" w:rsidRDefault="003405B0" w:rsidP="003405B0">
      <w:pPr>
        <w:spacing w:line="240" w:lineRule="auto"/>
        <w:jc w:val="both"/>
        <w:rPr>
          <w:rFonts w:ascii="Garamond" w:hAnsi="Garamond" w:cs="Times New Roman"/>
          <w:sz w:val="24"/>
          <w:szCs w:val="24"/>
        </w:rPr>
      </w:pPr>
      <w:r w:rsidRPr="00D34B0D">
        <w:rPr>
          <w:rFonts w:ascii="Garamond" w:hAnsi="Garamond" w:cs="Times New Roman"/>
          <w:sz w:val="24"/>
          <w:szCs w:val="24"/>
          <w:lang w:val="en-GB"/>
        </w:rPr>
        <w:t xml:space="preserve">Data will be stored in password protected computer files that have access limited to the principal investigators. </w:t>
      </w:r>
      <w:r w:rsidRPr="00D34B0D">
        <w:rPr>
          <w:rFonts w:ascii="Garamond" w:eastAsia="SimSun" w:hAnsi="Garamond" w:cs="Times New Roman"/>
          <w:sz w:val="24"/>
          <w:szCs w:val="24"/>
          <w:lang w:val="en-GB" w:eastAsia="zh-CN"/>
        </w:rPr>
        <w:t xml:space="preserve">To avoid risks associated with the disclosure of sensitive information during collection, entry and storage, every effort will be made to ensure that participants’ responses are kept confidential. As noted earlier, stored forms will be </w:t>
      </w:r>
      <w:r w:rsidRPr="00D34B0D">
        <w:rPr>
          <w:rFonts w:ascii="Garamond" w:hAnsi="Garamond" w:cs="Times New Roman"/>
          <w:sz w:val="24"/>
          <w:szCs w:val="24"/>
        </w:rPr>
        <w:t xml:space="preserve">maintained for </w:t>
      </w:r>
      <w:r>
        <w:rPr>
          <w:rFonts w:ascii="Garamond" w:hAnsi="Garamond" w:cs="Times New Roman"/>
          <w:sz w:val="24"/>
          <w:szCs w:val="24"/>
        </w:rPr>
        <w:t>one</w:t>
      </w:r>
      <w:r w:rsidRPr="00D34B0D">
        <w:rPr>
          <w:rFonts w:ascii="Garamond" w:hAnsi="Garamond" w:cs="Times New Roman"/>
          <w:sz w:val="24"/>
          <w:szCs w:val="24"/>
        </w:rPr>
        <w:t xml:space="preserve"> year </w:t>
      </w:r>
      <w:r>
        <w:rPr>
          <w:rFonts w:ascii="Garamond" w:hAnsi="Garamond" w:cs="Times New Roman"/>
          <w:sz w:val="24"/>
          <w:szCs w:val="24"/>
        </w:rPr>
        <w:t xml:space="preserve">in case the study team needs to </w:t>
      </w:r>
      <w:proofErr w:type="gramStart"/>
      <w:r>
        <w:rPr>
          <w:rFonts w:ascii="Garamond" w:hAnsi="Garamond" w:cs="Times New Roman"/>
          <w:sz w:val="24"/>
          <w:szCs w:val="24"/>
        </w:rPr>
        <w:t>refer back</w:t>
      </w:r>
      <w:proofErr w:type="gramEnd"/>
      <w:r>
        <w:rPr>
          <w:rFonts w:ascii="Garamond" w:hAnsi="Garamond" w:cs="Times New Roman"/>
          <w:sz w:val="24"/>
          <w:szCs w:val="24"/>
        </w:rPr>
        <w:t xml:space="preserve"> to the forms while analyzing the data </w:t>
      </w:r>
      <w:r w:rsidRPr="00D34B0D">
        <w:rPr>
          <w:rFonts w:ascii="Garamond" w:hAnsi="Garamond" w:cs="Times New Roman"/>
          <w:sz w:val="24"/>
          <w:szCs w:val="24"/>
        </w:rPr>
        <w:t>and will be destroyed thereafter</w:t>
      </w:r>
      <w:r>
        <w:rPr>
          <w:rFonts w:ascii="Garamond" w:hAnsi="Garamond" w:cs="Times New Roman"/>
          <w:sz w:val="24"/>
          <w:szCs w:val="24"/>
        </w:rPr>
        <w:t>.</w:t>
      </w:r>
    </w:p>
    <w:p w14:paraId="6630FDC1" w14:textId="77777777" w:rsidR="003405B0" w:rsidRDefault="003405B0" w:rsidP="003405B0">
      <w:pPr>
        <w:spacing w:line="240" w:lineRule="auto"/>
        <w:jc w:val="both"/>
        <w:rPr>
          <w:rFonts w:ascii="Garamond" w:hAnsi="Garamond" w:cs="Times New Roman"/>
          <w:sz w:val="24"/>
          <w:szCs w:val="24"/>
          <w:lang w:val="en-IN"/>
        </w:rPr>
      </w:pPr>
    </w:p>
    <w:p w14:paraId="0083C6EF" w14:textId="77777777" w:rsidR="003405B0" w:rsidRDefault="003405B0" w:rsidP="003405B0">
      <w:pPr>
        <w:spacing w:line="240" w:lineRule="auto"/>
        <w:jc w:val="both"/>
        <w:rPr>
          <w:rFonts w:ascii="Garamond" w:hAnsi="Garamond" w:cs="Times New Roman"/>
          <w:sz w:val="24"/>
          <w:szCs w:val="24"/>
          <w:lang w:val="en-IN"/>
        </w:rPr>
      </w:pPr>
      <w:r w:rsidRPr="00D34B0D">
        <w:rPr>
          <w:rFonts w:ascii="Garamond" w:hAnsi="Garamond" w:cs="Times New Roman"/>
          <w:sz w:val="24"/>
          <w:szCs w:val="24"/>
          <w:lang w:val="en-IN"/>
        </w:rPr>
        <w:t>The</w:t>
      </w:r>
      <w:r w:rsidRPr="00A04362">
        <w:rPr>
          <w:rFonts w:ascii="Garamond" w:hAnsi="Garamond" w:cs="Times New Roman"/>
          <w:sz w:val="24"/>
          <w:szCs w:val="24"/>
          <w:lang w:val="en-IN"/>
        </w:rPr>
        <w:t xml:space="preserve"> textual data from the IDIs will be transcribed and translated to English by consultants recruited by the Council. The voice files recording the discussion, if use of recorders was permitted by the study participants, will be destroyed once the transcription is completed. The transcripts will be translated into English and any identifiers that could link the data with any one respondent or </w:t>
      </w:r>
      <w:r>
        <w:rPr>
          <w:rFonts w:ascii="Garamond" w:hAnsi="Garamond" w:cs="Times New Roman"/>
          <w:sz w:val="24"/>
          <w:szCs w:val="24"/>
          <w:lang w:val="en-IN"/>
        </w:rPr>
        <w:t>clinic</w:t>
      </w:r>
      <w:r w:rsidRPr="00A04362">
        <w:rPr>
          <w:rFonts w:ascii="Garamond" w:hAnsi="Garamond" w:cs="Times New Roman"/>
          <w:sz w:val="24"/>
          <w:szCs w:val="24"/>
          <w:lang w:val="en-IN"/>
        </w:rPr>
        <w:t xml:space="preserve"> will be removed before sharing the transcripts for translation. Textual data and transcripts will be stored electronically (in secure folders) by the Population Council. Back-up copies of all data will be stored separately. Interview transcripts will be maintained for </w:t>
      </w:r>
      <w:r>
        <w:rPr>
          <w:rFonts w:ascii="Garamond" w:hAnsi="Garamond" w:cs="Times New Roman"/>
          <w:sz w:val="24"/>
          <w:szCs w:val="24"/>
          <w:lang w:val="en-IN"/>
        </w:rPr>
        <w:t>one</w:t>
      </w:r>
      <w:r w:rsidRPr="00A04362">
        <w:rPr>
          <w:rFonts w:ascii="Garamond" w:hAnsi="Garamond" w:cs="Times New Roman"/>
          <w:sz w:val="24"/>
          <w:szCs w:val="24"/>
          <w:lang w:val="en-IN"/>
        </w:rPr>
        <w:t xml:space="preserve"> year </w:t>
      </w:r>
      <w:r>
        <w:rPr>
          <w:rFonts w:ascii="Garamond" w:hAnsi="Garamond" w:cs="Times New Roman"/>
          <w:sz w:val="24"/>
          <w:szCs w:val="24"/>
        </w:rPr>
        <w:t xml:space="preserve">in case the study team needs to </w:t>
      </w:r>
      <w:proofErr w:type="gramStart"/>
      <w:r>
        <w:rPr>
          <w:rFonts w:ascii="Garamond" w:hAnsi="Garamond" w:cs="Times New Roman"/>
          <w:sz w:val="24"/>
          <w:szCs w:val="24"/>
        </w:rPr>
        <w:t>refer back</w:t>
      </w:r>
      <w:proofErr w:type="gramEnd"/>
      <w:r>
        <w:rPr>
          <w:rFonts w:ascii="Garamond" w:hAnsi="Garamond" w:cs="Times New Roman"/>
          <w:sz w:val="24"/>
          <w:szCs w:val="24"/>
        </w:rPr>
        <w:t xml:space="preserve"> to the forms while analyzing the data</w:t>
      </w:r>
      <w:r w:rsidRPr="00A04362">
        <w:rPr>
          <w:rFonts w:ascii="Garamond" w:hAnsi="Garamond" w:cs="Times New Roman"/>
          <w:sz w:val="24"/>
          <w:szCs w:val="24"/>
          <w:lang w:val="en-IN"/>
        </w:rPr>
        <w:t xml:space="preserve"> and will be destroyed thereafter. </w:t>
      </w:r>
    </w:p>
    <w:p w14:paraId="5A736EED" w14:textId="77777777" w:rsidR="003405B0" w:rsidRDefault="003405B0" w:rsidP="003405B0">
      <w:pPr>
        <w:spacing w:line="240" w:lineRule="auto"/>
        <w:jc w:val="both"/>
        <w:rPr>
          <w:rFonts w:ascii="Garamond" w:hAnsi="Garamond" w:cs="Times New Roman"/>
          <w:sz w:val="24"/>
          <w:szCs w:val="24"/>
          <w:lang w:val="en-IN"/>
        </w:rPr>
      </w:pPr>
    </w:p>
    <w:p w14:paraId="19736B78" w14:textId="77777777" w:rsidR="003405B0" w:rsidRPr="00A04362" w:rsidRDefault="003405B0" w:rsidP="003405B0">
      <w:pPr>
        <w:spacing w:line="240" w:lineRule="auto"/>
        <w:jc w:val="both"/>
        <w:rPr>
          <w:rFonts w:ascii="Garamond" w:hAnsi="Garamond"/>
          <w:b/>
          <w:sz w:val="24"/>
          <w:szCs w:val="24"/>
          <w:lang w:val="en-IN"/>
        </w:rPr>
      </w:pPr>
      <w:r>
        <w:rPr>
          <w:rFonts w:ascii="Garamond" w:hAnsi="Garamond"/>
          <w:sz w:val="24"/>
          <w:szCs w:val="24"/>
        </w:rPr>
        <w:t xml:space="preserve">As per our agreement with our donor, we </w:t>
      </w:r>
      <w:proofErr w:type="gramStart"/>
      <w:r>
        <w:rPr>
          <w:rFonts w:ascii="Garamond" w:hAnsi="Garamond"/>
          <w:sz w:val="24"/>
          <w:szCs w:val="24"/>
        </w:rPr>
        <w:t>have to</w:t>
      </w:r>
      <w:proofErr w:type="gramEnd"/>
      <w:r>
        <w:rPr>
          <w:rFonts w:ascii="Garamond" w:hAnsi="Garamond"/>
          <w:sz w:val="24"/>
          <w:szCs w:val="24"/>
        </w:rPr>
        <w:t xml:space="preserve"> </w:t>
      </w:r>
      <w:r>
        <w:rPr>
          <w:rFonts w:ascii="Garamond" w:hAnsi="Garamond" w:cs="Times New Roman"/>
          <w:sz w:val="24"/>
          <w:szCs w:val="24"/>
          <w:lang w:val="en-IN"/>
        </w:rPr>
        <w:t xml:space="preserve">make datasets available and accessible to third parties to undertake novel analysis and generate new knowledge. We will therefore share data collected during interviews with unmarried adolescent girls and boys, including the household survey in a data repository </w:t>
      </w:r>
      <w:r w:rsidRPr="00BC4222">
        <w:rPr>
          <w:rFonts w:ascii="Garamond" w:hAnsi="Garamond" w:cs="Times New Roman"/>
          <w:sz w:val="24"/>
          <w:szCs w:val="24"/>
          <w:lang w:val="en-IN"/>
        </w:rPr>
        <w:t>and we will not share data from mystery client visits or in-depth interviews with clinic counsellors.</w:t>
      </w:r>
      <w:r>
        <w:rPr>
          <w:rFonts w:ascii="Garamond" w:hAnsi="Garamond" w:cs="Times New Roman"/>
          <w:sz w:val="24"/>
          <w:szCs w:val="24"/>
          <w:lang w:val="en-IN"/>
        </w:rPr>
        <w:t xml:space="preserve"> Any third-party researchers </w:t>
      </w:r>
      <w:r>
        <w:rPr>
          <w:rFonts w:ascii="Garamond" w:hAnsi="Garamond"/>
          <w:sz w:val="24"/>
          <w:szCs w:val="24"/>
        </w:rPr>
        <w:t xml:space="preserve">wishing to access the data will have to ask for the Council team’s permission and provide a research question suited to the data before data access is </w:t>
      </w:r>
      <w:r>
        <w:rPr>
          <w:rFonts w:ascii="Garamond" w:hAnsi="Garamond"/>
          <w:sz w:val="24"/>
          <w:szCs w:val="24"/>
        </w:rPr>
        <w:lastRenderedPageBreak/>
        <w:t>granted</w:t>
      </w:r>
      <w:r>
        <w:rPr>
          <w:rFonts w:ascii="Garamond" w:hAnsi="Garamond" w:cs="Times New Roman"/>
          <w:sz w:val="24"/>
          <w:szCs w:val="24"/>
          <w:lang w:val="en-IN"/>
        </w:rPr>
        <w:t xml:space="preserve">. We will follow the repository’s data preparation guidelines such as protocols to anonymise data. Therefore, during the informed consent we will explain the process of data sharing and make clear that survey data will be reviewed in detail to remove names, contact information and any other information that we believe would allow someone to identify the study participants. </w:t>
      </w:r>
    </w:p>
    <w:p w14:paraId="7BEE92B6" w14:textId="77777777" w:rsidR="003405B0" w:rsidRDefault="003405B0" w:rsidP="003405B0">
      <w:pPr>
        <w:pStyle w:val="Heading1"/>
        <w:rPr>
          <w:rFonts w:ascii="Garamond" w:hAnsi="Garamond"/>
          <w:b/>
          <w:szCs w:val="24"/>
          <w:lang w:val="en-IN"/>
        </w:rPr>
      </w:pPr>
      <w:bookmarkStart w:id="26" w:name="_Toc490713179"/>
      <w:r w:rsidRPr="00C941C3">
        <w:rPr>
          <w:rFonts w:ascii="Garamond" w:hAnsi="Garamond"/>
          <w:b/>
          <w:szCs w:val="24"/>
          <w:lang w:val="en-IN"/>
        </w:rPr>
        <w:t>Training and Qualifications of Personnel</w:t>
      </w:r>
      <w:bookmarkEnd w:id="26"/>
    </w:p>
    <w:p w14:paraId="0A7F5232" w14:textId="77777777" w:rsidR="003405B0" w:rsidRPr="00C941C3" w:rsidRDefault="003405B0" w:rsidP="003405B0">
      <w:pPr>
        <w:rPr>
          <w:sz w:val="14"/>
          <w:lang w:val="en-IN"/>
        </w:rPr>
      </w:pPr>
    </w:p>
    <w:p w14:paraId="5181083A" w14:textId="77777777" w:rsidR="003405B0" w:rsidRPr="00D34B0D" w:rsidRDefault="003405B0" w:rsidP="003405B0">
      <w:pPr>
        <w:spacing w:line="240" w:lineRule="auto"/>
        <w:jc w:val="both"/>
        <w:rPr>
          <w:rFonts w:ascii="Garamond" w:hAnsi="Garamond" w:cs="Times New Roman"/>
          <w:sz w:val="24"/>
          <w:szCs w:val="24"/>
          <w:lang w:val="en-GB"/>
        </w:rPr>
      </w:pPr>
      <w:r w:rsidRPr="00D34B0D">
        <w:rPr>
          <w:rFonts w:ascii="Garamond" w:hAnsi="Garamond" w:cs="Times New Roman"/>
          <w:sz w:val="24"/>
          <w:szCs w:val="24"/>
          <w:lang w:val="en-GB"/>
        </w:rPr>
        <w:t xml:space="preserve">The field-based study team who will be engaged in obtaining informed consent/assent as well as in collecting data will comprise female and male research assistants recruited and trained by Population Council staff. These research assistants are graduates in science or social science streams, are proficient in Hindi and come with 3-4 years of experience in conducting field-based studies under the supervision of the principal investigator of the proposed study. The research assistants will undergo </w:t>
      </w:r>
      <w:r>
        <w:rPr>
          <w:rFonts w:ascii="Garamond" w:hAnsi="Garamond" w:cs="Times New Roman"/>
          <w:sz w:val="24"/>
          <w:szCs w:val="24"/>
          <w:lang w:val="en-GB"/>
        </w:rPr>
        <w:t>10 days</w:t>
      </w:r>
      <w:r w:rsidRPr="00D34B0D">
        <w:rPr>
          <w:rFonts w:ascii="Garamond" w:hAnsi="Garamond" w:cs="Times New Roman"/>
          <w:sz w:val="24"/>
          <w:szCs w:val="24"/>
          <w:lang w:val="en-GB"/>
        </w:rPr>
        <w:t>-long</w:t>
      </w:r>
      <w:r w:rsidRPr="00D34B0D">
        <w:rPr>
          <w:rFonts w:ascii="Garamond" w:hAnsi="Garamond" w:cs="Times New Roman"/>
          <w:color w:val="FF0000"/>
          <w:sz w:val="24"/>
          <w:szCs w:val="24"/>
          <w:lang w:val="en-GB"/>
        </w:rPr>
        <w:t xml:space="preserve"> </w:t>
      </w:r>
      <w:r w:rsidRPr="00D34B0D">
        <w:rPr>
          <w:rFonts w:ascii="Garamond" w:hAnsi="Garamond" w:cs="Times New Roman"/>
          <w:sz w:val="24"/>
          <w:szCs w:val="24"/>
          <w:lang w:val="en-GB"/>
        </w:rPr>
        <w:t xml:space="preserve">training </w:t>
      </w:r>
      <w:proofErr w:type="gramStart"/>
      <w:r w:rsidRPr="00D34B0D">
        <w:rPr>
          <w:rFonts w:ascii="Garamond" w:hAnsi="Garamond" w:cs="Times New Roman"/>
          <w:sz w:val="24"/>
          <w:szCs w:val="24"/>
          <w:lang w:val="en-GB"/>
        </w:rPr>
        <w:t>programme</w:t>
      </w:r>
      <w:proofErr w:type="gramEnd"/>
      <w:r w:rsidRPr="00D34B0D">
        <w:rPr>
          <w:rFonts w:ascii="Garamond" w:hAnsi="Garamond" w:cs="Times New Roman"/>
          <w:sz w:val="24"/>
          <w:szCs w:val="24"/>
          <w:lang w:val="en-GB"/>
        </w:rPr>
        <w:t xml:space="preserve"> in which they will receive participatory training to conduct face-to-face interviews and an opportunity to acquaint themselves with the study instruments. Additionally, interviewers will receive intensive training in research ethics, with emphasis on ensuring that specific individuals are not identified in data that they collect as well as about safeguards to be taken while gathering data from young adolescents. Training will be conducted by Council staff members and will comprise classroom sessions, as well as mock interviews and role plays to ensure that procedures are fully understood, and field practice sessions with consenting individuals available around the training site. </w:t>
      </w:r>
    </w:p>
    <w:p w14:paraId="5E257E86" w14:textId="77777777" w:rsidR="003405B0" w:rsidRPr="00D34B0D" w:rsidRDefault="003405B0" w:rsidP="003405B0">
      <w:pPr>
        <w:spacing w:line="240" w:lineRule="auto"/>
        <w:jc w:val="both"/>
        <w:rPr>
          <w:rFonts w:ascii="Garamond" w:hAnsi="Garamond" w:cs="Times New Roman"/>
          <w:sz w:val="24"/>
          <w:szCs w:val="24"/>
          <w:lang w:val="en-GB"/>
        </w:rPr>
      </w:pPr>
    </w:p>
    <w:p w14:paraId="5F73B245" w14:textId="77777777" w:rsidR="003405B0" w:rsidRPr="00D34B0D" w:rsidRDefault="003405B0" w:rsidP="003405B0">
      <w:pPr>
        <w:spacing w:line="240" w:lineRule="auto"/>
        <w:jc w:val="both"/>
        <w:rPr>
          <w:rFonts w:ascii="Garamond" w:hAnsi="Garamond" w:cs="Times New Roman"/>
          <w:sz w:val="24"/>
          <w:szCs w:val="24"/>
          <w:lang w:val="en-GB"/>
        </w:rPr>
      </w:pPr>
      <w:r w:rsidRPr="00D34B0D">
        <w:rPr>
          <w:rFonts w:ascii="Garamond" w:hAnsi="Garamond" w:cs="Times New Roman"/>
          <w:sz w:val="24"/>
          <w:szCs w:val="24"/>
          <w:lang w:val="en-GB"/>
        </w:rPr>
        <w:t xml:space="preserve">Moreover, to ensure data quality and adherence to ethical principles, Council staff members will provide on-going supervision and support to interviewers, and their observations will be fed back to the interviewer on a regular basis. </w:t>
      </w:r>
    </w:p>
    <w:p w14:paraId="748AE7DD" w14:textId="77777777" w:rsidR="003405B0" w:rsidRDefault="003405B0" w:rsidP="003405B0">
      <w:pPr>
        <w:spacing w:line="240" w:lineRule="auto"/>
        <w:jc w:val="both"/>
        <w:rPr>
          <w:rFonts w:ascii="Garamond" w:hAnsi="Garamond"/>
          <w:b/>
          <w:szCs w:val="24"/>
          <w:lang w:val="en-IN"/>
        </w:rPr>
      </w:pPr>
      <w:bookmarkStart w:id="27" w:name="_Toc490713180"/>
    </w:p>
    <w:p w14:paraId="0FEE1195" w14:textId="77777777" w:rsidR="003405B0" w:rsidRDefault="003405B0" w:rsidP="003405B0">
      <w:pPr>
        <w:spacing w:line="240" w:lineRule="auto"/>
        <w:jc w:val="both"/>
        <w:rPr>
          <w:rFonts w:ascii="Garamond" w:hAnsi="Garamond"/>
          <w:b/>
          <w:szCs w:val="24"/>
          <w:lang w:val="en-IN"/>
        </w:rPr>
      </w:pPr>
    </w:p>
    <w:p w14:paraId="3B254431" w14:textId="77777777" w:rsidR="003405B0" w:rsidRPr="00C941C3" w:rsidRDefault="003405B0" w:rsidP="003405B0">
      <w:pPr>
        <w:pStyle w:val="Heading1"/>
        <w:spacing w:before="0"/>
        <w:rPr>
          <w:rFonts w:ascii="Garamond" w:hAnsi="Garamond"/>
          <w:b/>
          <w:szCs w:val="24"/>
          <w:lang w:val="en-IN"/>
        </w:rPr>
      </w:pPr>
      <w:r w:rsidRPr="00C941C3">
        <w:rPr>
          <w:rFonts w:ascii="Garamond" w:hAnsi="Garamond"/>
          <w:b/>
          <w:szCs w:val="24"/>
          <w:lang w:val="en-IN"/>
        </w:rPr>
        <w:t>Instrument Development</w:t>
      </w:r>
      <w:bookmarkEnd w:id="27"/>
    </w:p>
    <w:p w14:paraId="1FB5D515" w14:textId="77777777" w:rsidR="003405B0" w:rsidRPr="00C941C3" w:rsidRDefault="003405B0" w:rsidP="003405B0">
      <w:pPr>
        <w:rPr>
          <w:lang w:val="en-IN"/>
        </w:rPr>
      </w:pPr>
    </w:p>
    <w:p w14:paraId="5371DD9E" w14:textId="77777777" w:rsidR="005660E8" w:rsidRPr="008A01FD" w:rsidRDefault="003405B0" w:rsidP="005660E8">
      <w:pPr>
        <w:spacing w:line="240" w:lineRule="auto"/>
        <w:jc w:val="both"/>
        <w:rPr>
          <w:rFonts w:ascii="Garamond" w:eastAsia="SimSun" w:hAnsi="Garamond" w:cs="Times New Roman"/>
          <w:sz w:val="24"/>
          <w:szCs w:val="24"/>
          <w:lang w:val="en-GB" w:eastAsia="zh-CN"/>
        </w:rPr>
      </w:pPr>
      <w:r>
        <w:rPr>
          <w:rFonts w:ascii="Garamond" w:hAnsi="Garamond" w:cs="Times New Roman"/>
          <w:sz w:val="24"/>
          <w:szCs w:val="24"/>
          <w:lang w:val="en-GB"/>
        </w:rPr>
        <w:t>T</w:t>
      </w:r>
      <w:r w:rsidRPr="008A01FD">
        <w:rPr>
          <w:rFonts w:ascii="Garamond" w:hAnsi="Garamond" w:cs="Times New Roman"/>
          <w:sz w:val="24"/>
          <w:szCs w:val="24"/>
          <w:lang w:val="en-GB"/>
        </w:rPr>
        <w:t xml:space="preserve">he study instruments that will be used in the proposed study are adapted from instruments used in </w:t>
      </w:r>
      <w:r>
        <w:rPr>
          <w:rFonts w:ascii="Garamond" w:hAnsi="Garamond" w:cs="Times New Roman"/>
          <w:sz w:val="24"/>
          <w:szCs w:val="24"/>
          <w:lang w:val="en-GB"/>
        </w:rPr>
        <w:t>earlier studies</w:t>
      </w:r>
      <w:r w:rsidRPr="008A01FD">
        <w:rPr>
          <w:rFonts w:ascii="Garamond" w:hAnsi="Garamond" w:cs="Times New Roman"/>
          <w:sz w:val="24"/>
          <w:szCs w:val="24"/>
          <w:lang w:val="en-GB"/>
        </w:rPr>
        <w:t xml:space="preserve"> that were approved by the IRB. We </w:t>
      </w:r>
      <w:r w:rsidR="008F6C5E">
        <w:rPr>
          <w:rFonts w:ascii="Garamond" w:hAnsi="Garamond" w:cs="Times New Roman"/>
          <w:sz w:val="24"/>
          <w:szCs w:val="24"/>
          <w:lang w:val="en-GB"/>
        </w:rPr>
        <w:t>have already</w:t>
      </w:r>
      <w:r>
        <w:rPr>
          <w:rFonts w:ascii="Garamond" w:hAnsi="Garamond" w:cs="Times New Roman"/>
          <w:sz w:val="24"/>
          <w:szCs w:val="24"/>
          <w:lang w:val="en-GB"/>
        </w:rPr>
        <w:t xml:space="preserve"> share</w:t>
      </w:r>
      <w:r w:rsidR="008F6C5E">
        <w:rPr>
          <w:rFonts w:ascii="Garamond" w:hAnsi="Garamond" w:cs="Times New Roman"/>
          <w:sz w:val="24"/>
          <w:szCs w:val="24"/>
          <w:lang w:val="en-GB"/>
        </w:rPr>
        <w:t>d</w:t>
      </w:r>
      <w:r w:rsidRPr="008A01FD">
        <w:rPr>
          <w:rFonts w:ascii="Garamond" w:hAnsi="Garamond" w:cs="Times New Roman"/>
          <w:sz w:val="24"/>
          <w:szCs w:val="24"/>
          <w:lang w:val="en-GB"/>
        </w:rPr>
        <w:t xml:space="preserve"> draft instruments with key stakeholders at the state level to ensure that these instruments collect locally relevant data in a culturally appropriate manner</w:t>
      </w:r>
      <w:r w:rsidR="005660E8">
        <w:rPr>
          <w:rFonts w:ascii="Garamond" w:hAnsi="Garamond" w:cs="Times New Roman"/>
          <w:sz w:val="24"/>
          <w:szCs w:val="24"/>
          <w:lang w:val="en-GB"/>
        </w:rPr>
        <w:t xml:space="preserve"> </w:t>
      </w:r>
      <w:r w:rsidR="005660E8">
        <w:rPr>
          <w:rFonts w:ascii="Garamond" w:hAnsi="Garamond" w:cs="Times New Roman"/>
          <w:sz w:val="24"/>
          <w:szCs w:val="24"/>
          <w:lang w:val="en-GB"/>
        </w:rPr>
        <w:t>and their suggestions have been incorporated in the revised instruments attached with this protocol</w:t>
      </w:r>
      <w:r w:rsidRPr="008A01FD">
        <w:rPr>
          <w:rFonts w:ascii="Garamond" w:hAnsi="Garamond" w:cs="Times New Roman"/>
          <w:sz w:val="24"/>
          <w:szCs w:val="24"/>
          <w:lang w:val="en-GB"/>
        </w:rPr>
        <w:t xml:space="preserve">. </w:t>
      </w:r>
      <w:r w:rsidRPr="008A01FD">
        <w:rPr>
          <w:rFonts w:ascii="Garamond" w:hAnsi="Garamond"/>
          <w:sz w:val="24"/>
          <w:szCs w:val="24"/>
          <w:lang w:val="en-GB"/>
        </w:rPr>
        <w:t xml:space="preserve">As seen in the questionnaires, we have </w:t>
      </w:r>
      <w:r w:rsidRPr="008A01FD">
        <w:rPr>
          <w:rFonts w:ascii="Garamond" w:hAnsi="Garamond" w:cs="Times New Roman"/>
          <w:sz w:val="24"/>
          <w:szCs w:val="24"/>
        </w:rPr>
        <w:t xml:space="preserve">modified the instruments considerably to elicit age-appropriate information in a culturally appropriate and sensitive manner. </w:t>
      </w:r>
      <w:r w:rsidRPr="008A01FD">
        <w:rPr>
          <w:rFonts w:ascii="Garamond" w:hAnsi="Garamond" w:cs="Times New Roman"/>
          <w:sz w:val="24"/>
          <w:szCs w:val="24"/>
          <w:lang w:val="en-GB"/>
        </w:rPr>
        <w:t>Moreover,</w:t>
      </w:r>
      <w:r w:rsidR="00CD1FF5">
        <w:rPr>
          <w:rFonts w:ascii="Garamond" w:hAnsi="Garamond" w:cs="Times New Roman"/>
          <w:sz w:val="24"/>
          <w:szCs w:val="24"/>
          <w:lang w:val="en-GB"/>
        </w:rPr>
        <w:t xml:space="preserve"> we</w:t>
      </w:r>
      <w:r w:rsidR="005660E8">
        <w:rPr>
          <w:rFonts w:ascii="Garamond" w:hAnsi="Garamond" w:cs="Times New Roman"/>
          <w:sz w:val="24"/>
          <w:szCs w:val="24"/>
          <w:lang w:val="en-GB"/>
        </w:rPr>
        <w:t xml:space="preserve"> have</w:t>
      </w:r>
      <w:r w:rsidR="00CD1FF5">
        <w:rPr>
          <w:rFonts w:ascii="Garamond" w:hAnsi="Garamond" w:cs="Times New Roman"/>
          <w:sz w:val="24"/>
          <w:szCs w:val="24"/>
          <w:lang w:val="en-GB"/>
        </w:rPr>
        <w:t xml:space="preserve"> pilot- tested the survey instrument</w:t>
      </w:r>
      <w:r w:rsidR="00F96B97">
        <w:rPr>
          <w:rFonts w:ascii="Garamond" w:hAnsi="Garamond" w:cs="Times New Roman"/>
          <w:sz w:val="24"/>
          <w:szCs w:val="24"/>
          <w:lang w:val="en-GB"/>
        </w:rPr>
        <w:t>s</w:t>
      </w:r>
      <w:r w:rsidR="00CD1FF5">
        <w:rPr>
          <w:rFonts w:ascii="Garamond" w:hAnsi="Garamond" w:cs="Times New Roman"/>
          <w:sz w:val="24"/>
          <w:szCs w:val="24"/>
          <w:lang w:val="en-GB"/>
        </w:rPr>
        <w:t xml:space="preserve"> in two villages </w:t>
      </w:r>
      <w:r w:rsidR="00777ADC">
        <w:rPr>
          <w:rFonts w:ascii="Garamond" w:hAnsi="Garamond" w:cs="Times New Roman"/>
          <w:sz w:val="24"/>
          <w:szCs w:val="24"/>
          <w:lang w:val="en-GB"/>
        </w:rPr>
        <w:t>of</w:t>
      </w:r>
      <w:r w:rsidR="00CD1FF5">
        <w:rPr>
          <w:rFonts w:ascii="Garamond" w:hAnsi="Garamond" w:cs="Times New Roman"/>
          <w:sz w:val="24"/>
          <w:szCs w:val="24"/>
          <w:lang w:val="en-GB"/>
        </w:rPr>
        <w:t xml:space="preserve"> </w:t>
      </w:r>
      <w:proofErr w:type="spellStart"/>
      <w:r w:rsidR="00CD1FF5">
        <w:rPr>
          <w:rFonts w:ascii="Garamond" w:hAnsi="Garamond" w:cs="Times New Roman"/>
          <w:sz w:val="24"/>
          <w:szCs w:val="24"/>
          <w:lang w:val="en-GB"/>
        </w:rPr>
        <w:t>Dholpur</w:t>
      </w:r>
      <w:proofErr w:type="spellEnd"/>
      <w:r w:rsidR="00CD1FF5">
        <w:rPr>
          <w:rFonts w:ascii="Garamond" w:hAnsi="Garamond" w:cs="Times New Roman"/>
          <w:sz w:val="24"/>
          <w:szCs w:val="24"/>
          <w:lang w:val="en-GB"/>
        </w:rPr>
        <w:t xml:space="preserve"> district</w:t>
      </w:r>
      <w:r w:rsidR="005660E8">
        <w:rPr>
          <w:rFonts w:ascii="Garamond" w:hAnsi="Garamond" w:cs="Times New Roman"/>
          <w:sz w:val="24"/>
          <w:szCs w:val="24"/>
          <w:lang w:val="en-GB"/>
        </w:rPr>
        <w:t xml:space="preserve"> </w:t>
      </w:r>
      <w:r w:rsidRPr="008A01FD">
        <w:rPr>
          <w:rFonts w:ascii="Garamond" w:hAnsi="Garamond" w:cs="Times New Roman"/>
          <w:sz w:val="24"/>
          <w:szCs w:val="24"/>
          <w:lang w:val="en-GB"/>
        </w:rPr>
        <w:t xml:space="preserve">among a small group of adolescents to see whether any questions might cause distress and should be changed, and whether the framing of the questions needs to be simplified </w:t>
      </w:r>
      <w:proofErr w:type="gramStart"/>
      <w:r w:rsidRPr="008A01FD">
        <w:rPr>
          <w:rFonts w:ascii="Garamond" w:hAnsi="Garamond" w:cs="Times New Roman"/>
          <w:sz w:val="24"/>
          <w:szCs w:val="24"/>
          <w:lang w:val="en-GB"/>
        </w:rPr>
        <w:t>so as to</w:t>
      </w:r>
      <w:proofErr w:type="gramEnd"/>
      <w:r w:rsidRPr="008A01FD">
        <w:rPr>
          <w:rFonts w:ascii="Garamond" w:hAnsi="Garamond" w:cs="Times New Roman"/>
          <w:sz w:val="24"/>
          <w:szCs w:val="24"/>
          <w:lang w:val="en-GB"/>
        </w:rPr>
        <w:t xml:space="preserve"> ensure that the questions are well understood by the study participants.</w:t>
      </w:r>
      <w:r w:rsidR="005660E8">
        <w:rPr>
          <w:rFonts w:ascii="Garamond" w:hAnsi="Garamond" w:cs="Times New Roman"/>
          <w:sz w:val="24"/>
          <w:szCs w:val="24"/>
          <w:lang w:val="en-GB"/>
        </w:rPr>
        <w:t xml:space="preserve"> </w:t>
      </w:r>
      <w:r w:rsidR="005660E8">
        <w:rPr>
          <w:rFonts w:ascii="Garamond" w:hAnsi="Garamond" w:cs="Times New Roman"/>
          <w:sz w:val="24"/>
          <w:szCs w:val="24"/>
          <w:lang w:val="en-GB"/>
        </w:rPr>
        <w:t xml:space="preserve">We have revised the instruments based on the insights gather through the pilot-testing. </w:t>
      </w:r>
    </w:p>
    <w:p w14:paraId="1DBC52D5" w14:textId="05316810" w:rsidR="003405B0" w:rsidRPr="008A01FD" w:rsidRDefault="003405B0" w:rsidP="003405B0">
      <w:pPr>
        <w:spacing w:line="240" w:lineRule="auto"/>
        <w:jc w:val="both"/>
        <w:rPr>
          <w:rFonts w:ascii="Garamond" w:eastAsia="SimSun" w:hAnsi="Garamond" w:cs="Times New Roman"/>
          <w:sz w:val="24"/>
          <w:szCs w:val="24"/>
          <w:lang w:val="en-GB" w:eastAsia="zh-CN"/>
        </w:rPr>
      </w:pPr>
    </w:p>
    <w:p w14:paraId="5CC284CD" w14:textId="77777777" w:rsidR="003405B0" w:rsidRDefault="003405B0" w:rsidP="003405B0">
      <w:pPr>
        <w:spacing w:line="240" w:lineRule="auto"/>
        <w:jc w:val="both"/>
        <w:rPr>
          <w:rFonts w:ascii="Garamond" w:hAnsi="Garamond" w:cs="Times New Roman"/>
          <w:sz w:val="24"/>
          <w:szCs w:val="24"/>
          <w:lang w:val="en-IN"/>
        </w:rPr>
      </w:pPr>
    </w:p>
    <w:p w14:paraId="2D6D9AFE" w14:textId="77777777" w:rsidR="003405B0" w:rsidRPr="002632DA" w:rsidRDefault="003405B0" w:rsidP="003405B0">
      <w:pPr>
        <w:pStyle w:val="BodyText2"/>
        <w:jc w:val="both"/>
        <w:rPr>
          <w:rFonts w:ascii="Garamond" w:hAnsi="Garamond"/>
          <w:b/>
          <w:i/>
          <w:color w:val="365F91" w:themeColor="accent1" w:themeShade="BF"/>
          <w:sz w:val="24"/>
          <w:szCs w:val="24"/>
        </w:rPr>
      </w:pPr>
      <w:r w:rsidRPr="002632DA">
        <w:rPr>
          <w:rFonts w:ascii="Garamond" w:hAnsi="Garamond"/>
          <w:b/>
          <w:color w:val="365F91" w:themeColor="accent1" w:themeShade="BF"/>
          <w:sz w:val="24"/>
          <w:szCs w:val="24"/>
          <w:lang w:val="en-IN"/>
        </w:rPr>
        <w:t>Data Analysis</w:t>
      </w:r>
    </w:p>
    <w:p w14:paraId="60DFD90A" w14:textId="77777777" w:rsidR="003405B0" w:rsidRPr="002632DA" w:rsidRDefault="003405B0" w:rsidP="003405B0">
      <w:pPr>
        <w:pStyle w:val="BodyText2"/>
        <w:jc w:val="both"/>
        <w:rPr>
          <w:rFonts w:ascii="Garamond" w:hAnsi="Garamond"/>
          <w:b/>
          <w:i/>
          <w:sz w:val="24"/>
          <w:szCs w:val="24"/>
        </w:rPr>
      </w:pPr>
    </w:p>
    <w:p w14:paraId="06963B83" w14:textId="77777777" w:rsidR="003405B0" w:rsidRPr="008A01FD" w:rsidRDefault="003405B0" w:rsidP="003405B0">
      <w:pPr>
        <w:pStyle w:val="BodyText2"/>
        <w:jc w:val="both"/>
        <w:rPr>
          <w:rFonts w:ascii="Garamond" w:hAnsi="Garamond"/>
          <w:sz w:val="24"/>
          <w:szCs w:val="24"/>
        </w:rPr>
      </w:pPr>
      <w:r w:rsidRPr="008A01FD">
        <w:rPr>
          <w:rFonts w:ascii="Garamond" w:hAnsi="Garamond"/>
          <w:sz w:val="24"/>
          <w:szCs w:val="24"/>
        </w:rPr>
        <w:t xml:space="preserve">We propose to use the </w:t>
      </w:r>
      <w:bookmarkStart w:id="28" w:name="_Hlk526432042"/>
      <w:r w:rsidRPr="008A01FD">
        <w:rPr>
          <w:rFonts w:ascii="Garamond" w:hAnsi="Garamond"/>
          <w:sz w:val="24"/>
          <w:szCs w:val="24"/>
        </w:rPr>
        <w:t>difference-in-difference (</w:t>
      </w:r>
      <w:proofErr w:type="spellStart"/>
      <w:r w:rsidRPr="008A01FD">
        <w:rPr>
          <w:rFonts w:ascii="Garamond" w:hAnsi="Garamond"/>
          <w:sz w:val="24"/>
          <w:szCs w:val="24"/>
        </w:rPr>
        <w:t>DiD</w:t>
      </w:r>
      <w:bookmarkEnd w:id="28"/>
      <w:proofErr w:type="spellEnd"/>
      <w:r w:rsidRPr="008A01FD">
        <w:rPr>
          <w:rFonts w:ascii="Garamond" w:hAnsi="Garamond"/>
          <w:sz w:val="24"/>
          <w:szCs w:val="24"/>
        </w:rPr>
        <w:t xml:space="preserve">) estimator to estimate the impact of the intervention. We will pool data from intervention and comparison sites and use t-tests to assess whether intended outcomes are significantly different between the two areas. Additionally, we will use regression analysis to assess the impact of the intervention on the outcome indicators after controlling for the effects of potentially confounding socio-demographic covariates. Analysis will </w:t>
      </w:r>
      <w:r w:rsidRPr="008A01FD">
        <w:rPr>
          <w:rFonts w:ascii="Garamond" w:hAnsi="Garamond"/>
          <w:sz w:val="24"/>
          <w:szCs w:val="24"/>
        </w:rPr>
        <w:lastRenderedPageBreak/>
        <w:t xml:space="preserve">compare data from baseline and </w:t>
      </w:r>
      <w:proofErr w:type="spellStart"/>
      <w:r w:rsidRPr="008A01FD">
        <w:rPr>
          <w:rFonts w:ascii="Garamond" w:hAnsi="Garamond"/>
          <w:sz w:val="24"/>
          <w:szCs w:val="24"/>
        </w:rPr>
        <w:t>endline</w:t>
      </w:r>
      <w:proofErr w:type="spellEnd"/>
      <w:r w:rsidRPr="008A01FD">
        <w:rPr>
          <w:rFonts w:ascii="Garamond" w:hAnsi="Garamond"/>
          <w:sz w:val="24"/>
          <w:szCs w:val="24"/>
        </w:rPr>
        <w:t xml:space="preserve"> to assess changes in perceptions and experiences over the course of the project as well as shed light on its acceptability and feasibility. </w:t>
      </w:r>
    </w:p>
    <w:p w14:paraId="4C75D320" w14:textId="77777777" w:rsidR="003405B0" w:rsidRPr="00A04362" w:rsidRDefault="003405B0" w:rsidP="003405B0">
      <w:pPr>
        <w:pStyle w:val="BodyText2"/>
        <w:jc w:val="both"/>
        <w:rPr>
          <w:rFonts w:ascii="Garamond" w:hAnsi="Garamond"/>
          <w:b/>
          <w:sz w:val="24"/>
          <w:szCs w:val="24"/>
        </w:rPr>
      </w:pPr>
    </w:p>
    <w:p w14:paraId="5F3157DA" w14:textId="77777777" w:rsidR="003405B0" w:rsidRDefault="003405B0" w:rsidP="003405B0">
      <w:pPr>
        <w:spacing w:line="240" w:lineRule="auto"/>
        <w:jc w:val="both"/>
        <w:rPr>
          <w:rFonts w:ascii="Garamond" w:hAnsi="Garamond" w:cs="Times New Roman"/>
          <w:b/>
          <w:color w:val="365F91" w:themeColor="accent1" w:themeShade="BF"/>
          <w:sz w:val="24"/>
          <w:szCs w:val="24"/>
          <w:lang w:val="en-GB"/>
        </w:rPr>
      </w:pPr>
      <w:r w:rsidRPr="002632DA">
        <w:rPr>
          <w:rFonts w:ascii="Garamond" w:hAnsi="Garamond" w:cs="Times New Roman"/>
          <w:b/>
          <w:color w:val="365F91" w:themeColor="accent1" w:themeShade="BF"/>
          <w:sz w:val="24"/>
          <w:szCs w:val="24"/>
          <w:lang w:val="en-GB"/>
        </w:rPr>
        <w:t>Dissemination plan</w:t>
      </w:r>
    </w:p>
    <w:p w14:paraId="03042F40" w14:textId="77777777" w:rsidR="003405B0" w:rsidRPr="002632DA" w:rsidRDefault="003405B0" w:rsidP="003405B0">
      <w:pPr>
        <w:spacing w:line="240" w:lineRule="auto"/>
        <w:jc w:val="both"/>
        <w:rPr>
          <w:rFonts w:ascii="Garamond" w:hAnsi="Garamond" w:cs="Times New Roman"/>
          <w:b/>
          <w:i/>
          <w:color w:val="365F91" w:themeColor="accent1" w:themeShade="BF"/>
          <w:sz w:val="24"/>
          <w:szCs w:val="24"/>
          <w:lang w:val="en-GB"/>
        </w:rPr>
      </w:pPr>
      <w:r w:rsidRPr="002632DA">
        <w:rPr>
          <w:rFonts w:ascii="Garamond" w:hAnsi="Garamond" w:cs="Times New Roman"/>
          <w:b/>
          <w:i/>
          <w:color w:val="365F91" w:themeColor="accent1" w:themeShade="BF"/>
          <w:sz w:val="24"/>
          <w:szCs w:val="24"/>
          <w:lang w:val="en-GB"/>
        </w:rPr>
        <w:t xml:space="preserve"> </w:t>
      </w:r>
    </w:p>
    <w:p w14:paraId="529550B0" w14:textId="77777777" w:rsidR="003405B0" w:rsidRPr="008A01FD" w:rsidRDefault="003405B0" w:rsidP="003405B0">
      <w:pPr>
        <w:spacing w:line="240" w:lineRule="auto"/>
        <w:jc w:val="both"/>
        <w:rPr>
          <w:rFonts w:ascii="Garamond" w:hAnsi="Garamond" w:cs="Times New Roman"/>
          <w:sz w:val="24"/>
          <w:szCs w:val="24"/>
          <w:lang w:val="en-GB"/>
        </w:rPr>
      </w:pPr>
      <w:r>
        <w:rPr>
          <w:rFonts w:ascii="Garamond" w:hAnsi="Garamond" w:cs="Times New Roman"/>
          <w:sz w:val="24"/>
          <w:szCs w:val="24"/>
          <w:lang w:val="en-GB"/>
        </w:rPr>
        <w:t>A</w:t>
      </w:r>
      <w:r w:rsidRPr="008A01FD">
        <w:rPr>
          <w:rFonts w:ascii="Garamond" w:hAnsi="Garamond" w:cs="Times New Roman"/>
          <w:sz w:val="24"/>
          <w:szCs w:val="24"/>
          <w:lang w:val="en-GB"/>
        </w:rPr>
        <w:t xml:space="preserve"> report will be prepared</w:t>
      </w:r>
      <w:r>
        <w:rPr>
          <w:rFonts w:ascii="Garamond" w:hAnsi="Garamond" w:cs="Times New Roman"/>
          <w:sz w:val="24"/>
          <w:szCs w:val="24"/>
          <w:lang w:val="en-GB"/>
        </w:rPr>
        <w:t xml:space="preserve"> </w:t>
      </w:r>
      <w:r w:rsidRPr="008A01FD">
        <w:rPr>
          <w:rFonts w:ascii="Garamond" w:hAnsi="Garamond" w:cs="Times New Roman"/>
          <w:sz w:val="24"/>
          <w:szCs w:val="24"/>
          <w:lang w:val="en-GB"/>
        </w:rPr>
        <w:t xml:space="preserve">that describes the impact of the intervention, drawing on baseline and </w:t>
      </w:r>
      <w:proofErr w:type="spellStart"/>
      <w:r w:rsidRPr="008A01FD">
        <w:rPr>
          <w:rFonts w:ascii="Garamond" w:hAnsi="Garamond" w:cs="Times New Roman"/>
          <w:sz w:val="24"/>
          <w:szCs w:val="24"/>
          <w:lang w:val="en-GB"/>
        </w:rPr>
        <w:t>endline</w:t>
      </w:r>
      <w:proofErr w:type="spellEnd"/>
      <w:r w:rsidRPr="008A01FD">
        <w:rPr>
          <w:rFonts w:ascii="Garamond" w:hAnsi="Garamond" w:cs="Times New Roman"/>
          <w:sz w:val="24"/>
          <w:szCs w:val="24"/>
          <w:lang w:val="en-GB"/>
        </w:rPr>
        <w:t xml:space="preserve"> studies</w:t>
      </w:r>
      <w:r>
        <w:rPr>
          <w:rFonts w:ascii="Garamond" w:hAnsi="Garamond" w:cs="Times New Roman"/>
          <w:sz w:val="24"/>
          <w:szCs w:val="24"/>
          <w:lang w:val="en-GB"/>
        </w:rPr>
        <w:t xml:space="preserve">. </w:t>
      </w:r>
      <w:r w:rsidRPr="008A01FD">
        <w:rPr>
          <w:rFonts w:ascii="Garamond" w:hAnsi="Garamond" w:cs="Times New Roman"/>
          <w:sz w:val="24"/>
          <w:szCs w:val="24"/>
          <w:lang w:val="en-GB"/>
        </w:rPr>
        <w:t xml:space="preserve"> We will disseminate the findings of the study in </w:t>
      </w:r>
      <w:proofErr w:type="gramStart"/>
      <w:r w:rsidRPr="008A01FD">
        <w:rPr>
          <w:rFonts w:ascii="Garamond" w:hAnsi="Garamond" w:cs="Times New Roman"/>
          <w:sz w:val="24"/>
          <w:szCs w:val="24"/>
          <w:lang w:val="en-GB"/>
        </w:rPr>
        <w:t>a number of</w:t>
      </w:r>
      <w:proofErr w:type="gramEnd"/>
      <w:r w:rsidRPr="008A01FD">
        <w:rPr>
          <w:rFonts w:ascii="Garamond" w:hAnsi="Garamond" w:cs="Times New Roman"/>
          <w:sz w:val="24"/>
          <w:szCs w:val="24"/>
          <w:lang w:val="en-GB"/>
        </w:rPr>
        <w:t xml:space="preserve"> ways. We will hold data interpretation workshops, in partnership with </w:t>
      </w:r>
      <w:r>
        <w:rPr>
          <w:rFonts w:ascii="Garamond" w:hAnsi="Garamond" w:cs="Times New Roman"/>
          <w:sz w:val="24"/>
          <w:szCs w:val="24"/>
          <w:lang w:val="en-GB"/>
        </w:rPr>
        <w:t>IPE</w:t>
      </w:r>
      <w:r w:rsidRPr="008A01FD">
        <w:rPr>
          <w:rFonts w:ascii="Garamond" w:hAnsi="Garamond" w:cs="Times New Roman"/>
          <w:sz w:val="24"/>
          <w:szCs w:val="24"/>
          <w:lang w:val="en-GB"/>
        </w:rPr>
        <w:t xml:space="preserve"> in district level forums and seek participants’ perspectives on the study findings. Insights from the evaluation will be disseminated, in partnership with </w:t>
      </w:r>
      <w:r>
        <w:rPr>
          <w:rFonts w:ascii="Garamond" w:hAnsi="Garamond" w:cs="Times New Roman"/>
          <w:sz w:val="24"/>
          <w:szCs w:val="24"/>
          <w:lang w:val="en-GB"/>
        </w:rPr>
        <w:t>IPE</w:t>
      </w:r>
      <w:r w:rsidRPr="008A01FD">
        <w:rPr>
          <w:rFonts w:ascii="Garamond" w:hAnsi="Garamond" w:cs="Times New Roman"/>
          <w:sz w:val="24"/>
          <w:szCs w:val="24"/>
          <w:lang w:val="en-GB"/>
        </w:rPr>
        <w:t xml:space="preserve"> and state government departments as appropriate, widely to state and national level government representatives, civil society partners, media and researchers. In </w:t>
      </w:r>
      <w:proofErr w:type="gramStart"/>
      <w:r w:rsidRPr="008A01FD">
        <w:rPr>
          <w:rFonts w:ascii="Garamond" w:hAnsi="Garamond" w:cs="Times New Roman"/>
          <w:sz w:val="24"/>
          <w:szCs w:val="24"/>
          <w:lang w:val="en-GB"/>
        </w:rPr>
        <w:t>all of</w:t>
      </w:r>
      <w:proofErr w:type="gramEnd"/>
      <w:r w:rsidRPr="008A01FD">
        <w:rPr>
          <w:rFonts w:ascii="Garamond" w:hAnsi="Garamond" w:cs="Times New Roman"/>
          <w:sz w:val="24"/>
          <w:szCs w:val="24"/>
          <w:lang w:val="en-GB"/>
        </w:rPr>
        <w:t xml:space="preserve"> these activities, we will share aggregated results from study participants. We also plan to prepare articles for submission to peer reviewed journals and for presentation in national and international conferences and seminars.</w:t>
      </w:r>
    </w:p>
    <w:p w14:paraId="454550BF" w14:textId="77777777" w:rsidR="003405B0" w:rsidRDefault="003405B0" w:rsidP="003405B0">
      <w:pPr>
        <w:rPr>
          <w:rFonts w:ascii="Garamond" w:eastAsiaTheme="majorEastAsia" w:hAnsi="Garamond" w:cstheme="majorBidi"/>
          <w:color w:val="365F91" w:themeColor="accent1" w:themeShade="BF"/>
          <w:sz w:val="24"/>
          <w:szCs w:val="24"/>
          <w:lang w:val="en-IN"/>
        </w:rPr>
      </w:pPr>
      <w:bookmarkStart w:id="29" w:name="_Toc490713181"/>
      <w:r>
        <w:rPr>
          <w:rFonts w:ascii="Garamond" w:hAnsi="Garamond"/>
          <w:szCs w:val="24"/>
          <w:lang w:val="en-IN"/>
        </w:rPr>
        <w:br w:type="page"/>
      </w:r>
    </w:p>
    <w:p w14:paraId="0F3793F2" w14:textId="77777777" w:rsidR="003405B0" w:rsidRDefault="003405B0" w:rsidP="003405B0">
      <w:pPr>
        <w:pStyle w:val="Heading1"/>
        <w:rPr>
          <w:rFonts w:ascii="Garamond" w:hAnsi="Garamond"/>
          <w:sz w:val="28"/>
          <w:szCs w:val="24"/>
          <w:lang w:val="en-IN"/>
        </w:rPr>
      </w:pPr>
      <w:r w:rsidRPr="002632DA">
        <w:rPr>
          <w:rFonts w:ascii="Garamond" w:hAnsi="Garamond"/>
          <w:sz w:val="28"/>
          <w:szCs w:val="24"/>
          <w:lang w:val="en-IN"/>
        </w:rPr>
        <w:lastRenderedPageBreak/>
        <w:t>Annexes</w:t>
      </w:r>
      <w:bookmarkEnd w:id="29"/>
    </w:p>
    <w:p w14:paraId="6233553F" w14:textId="77777777" w:rsidR="003405B0" w:rsidRPr="002632DA" w:rsidRDefault="003405B0" w:rsidP="003405B0">
      <w:pPr>
        <w:rPr>
          <w:lang w:val="en-IN"/>
        </w:rPr>
      </w:pPr>
    </w:p>
    <w:tbl>
      <w:tblPr>
        <w:tblW w:w="0" w:type="auto"/>
        <w:tblCellMar>
          <w:left w:w="0" w:type="dxa"/>
          <w:right w:w="0" w:type="dxa"/>
        </w:tblCellMar>
        <w:tblLook w:val="04A0" w:firstRow="1" w:lastRow="0" w:firstColumn="1" w:lastColumn="0" w:noHBand="0" w:noVBand="1"/>
      </w:tblPr>
      <w:tblGrid>
        <w:gridCol w:w="1165"/>
        <w:gridCol w:w="8175"/>
      </w:tblGrid>
      <w:tr w:rsidR="003405B0" w14:paraId="2D17F753" w14:textId="77777777" w:rsidTr="00C06260">
        <w:tc>
          <w:tcPr>
            <w:tcW w:w="1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5A43C7" w14:textId="77777777" w:rsidR="003405B0" w:rsidRDefault="003405B0" w:rsidP="00C06260">
            <w:pPr>
              <w:rPr>
                <w:rFonts w:ascii="Garamond" w:hAnsi="Garamond"/>
                <w:sz w:val="24"/>
                <w:szCs w:val="24"/>
                <w:lang w:val="en-IN"/>
              </w:rPr>
            </w:pPr>
            <w:r>
              <w:rPr>
                <w:rFonts w:ascii="Garamond" w:hAnsi="Garamond"/>
                <w:sz w:val="24"/>
                <w:szCs w:val="24"/>
              </w:rPr>
              <w:t>Annex 1</w:t>
            </w:r>
          </w:p>
        </w:tc>
        <w:tc>
          <w:tcPr>
            <w:tcW w:w="81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E706BB" w14:textId="22AECC23" w:rsidR="003405B0" w:rsidRDefault="003405B0" w:rsidP="00C06260">
            <w:pPr>
              <w:rPr>
                <w:rFonts w:ascii="Garamond" w:hAnsi="Garamond" w:cs="Times New Roman"/>
                <w:lang w:val="en-IN"/>
              </w:rPr>
            </w:pPr>
            <w:r>
              <w:rPr>
                <w:rFonts w:ascii="Garamond" w:hAnsi="Garamond" w:cs="Times New Roman"/>
                <w:lang w:val="en-IN"/>
              </w:rPr>
              <w:t xml:space="preserve">Draft </w:t>
            </w:r>
            <w:r w:rsidR="00ED241C">
              <w:rPr>
                <w:rFonts w:ascii="Garamond" w:hAnsi="Garamond" w:cs="Times New Roman"/>
                <w:lang w:val="en-IN"/>
              </w:rPr>
              <w:t>l</w:t>
            </w:r>
            <w:r>
              <w:rPr>
                <w:rFonts w:ascii="Garamond" w:hAnsi="Garamond" w:cs="Times New Roman"/>
                <w:lang w:val="en-IN"/>
              </w:rPr>
              <w:t xml:space="preserve">etter for </w:t>
            </w:r>
            <w:r w:rsidR="00ED241C">
              <w:rPr>
                <w:rFonts w:ascii="Garamond" w:hAnsi="Garamond" w:cs="Times New Roman"/>
                <w:lang w:val="en-IN"/>
              </w:rPr>
              <w:t xml:space="preserve">seeking permission from the </w:t>
            </w:r>
            <w:r>
              <w:rPr>
                <w:rFonts w:ascii="Garamond" w:hAnsi="Garamond" w:cs="Times New Roman"/>
                <w:lang w:val="en-IN"/>
              </w:rPr>
              <w:t>District Education Officer (DEO)</w:t>
            </w:r>
          </w:p>
          <w:p w14:paraId="4CF9FAD1" w14:textId="77777777" w:rsidR="003405B0" w:rsidRDefault="003405B0" w:rsidP="00C06260">
            <w:pPr>
              <w:rPr>
                <w:rFonts w:ascii="Garamond" w:hAnsi="Garamond"/>
                <w:sz w:val="24"/>
                <w:szCs w:val="24"/>
              </w:rPr>
            </w:pPr>
          </w:p>
        </w:tc>
      </w:tr>
      <w:tr w:rsidR="003405B0" w14:paraId="32CF5EFE"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77E500" w14:textId="77777777" w:rsidR="003405B0" w:rsidRDefault="003405B0" w:rsidP="00C06260">
            <w:pPr>
              <w:rPr>
                <w:rFonts w:ascii="Calibri" w:hAnsi="Calibri"/>
              </w:rPr>
            </w:pPr>
            <w:r>
              <w:rPr>
                <w:rFonts w:ascii="Garamond" w:hAnsi="Garamond"/>
                <w:sz w:val="24"/>
                <w:szCs w:val="24"/>
              </w:rPr>
              <w:t>Annex 2</w:t>
            </w: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1198ED2C" w14:textId="525BD0E4" w:rsidR="003405B0" w:rsidRDefault="003405B0" w:rsidP="00C06260">
            <w:pPr>
              <w:rPr>
                <w:rFonts w:ascii="Garamond" w:hAnsi="Garamond"/>
                <w:sz w:val="24"/>
                <w:szCs w:val="24"/>
              </w:rPr>
            </w:pPr>
            <w:r>
              <w:rPr>
                <w:rFonts w:ascii="Garamond" w:hAnsi="Garamond"/>
                <w:sz w:val="24"/>
                <w:szCs w:val="24"/>
              </w:rPr>
              <w:t xml:space="preserve"> Draft letter for</w:t>
            </w:r>
            <w:r w:rsidR="00ED241C">
              <w:rPr>
                <w:rFonts w:ascii="Garamond" w:hAnsi="Garamond"/>
                <w:sz w:val="24"/>
                <w:szCs w:val="24"/>
              </w:rPr>
              <w:t xml:space="preserve"> seeking permission from</w:t>
            </w:r>
            <w:r>
              <w:rPr>
                <w:rFonts w:ascii="Garamond" w:hAnsi="Garamond"/>
                <w:sz w:val="24"/>
                <w:szCs w:val="24"/>
              </w:rPr>
              <w:t xml:space="preserve"> school principals</w:t>
            </w:r>
          </w:p>
        </w:tc>
      </w:tr>
      <w:tr w:rsidR="003405B0" w14:paraId="3F35831A"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7BFDFB" w14:textId="77777777" w:rsidR="003405B0" w:rsidRDefault="003405B0" w:rsidP="00C06260">
            <w:pPr>
              <w:rPr>
                <w:rFonts w:ascii="Calibri" w:hAnsi="Calibri"/>
              </w:rPr>
            </w:pP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27CB5981" w14:textId="77777777" w:rsidR="003405B0" w:rsidRDefault="003405B0" w:rsidP="00C06260">
            <w:pPr>
              <w:rPr>
                <w:rFonts w:ascii="Garamond" w:hAnsi="Garamond"/>
                <w:sz w:val="24"/>
                <w:szCs w:val="24"/>
              </w:rPr>
            </w:pPr>
          </w:p>
        </w:tc>
      </w:tr>
      <w:tr w:rsidR="003405B0" w14:paraId="4416EC7F"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F3631A" w14:textId="77777777" w:rsidR="003405B0" w:rsidRDefault="003405B0" w:rsidP="00C06260">
            <w:pPr>
              <w:rPr>
                <w:rFonts w:ascii="Calibri" w:hAnsi="Calibri"/>
              </w:rPr>
            </w:pP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4E2D8A13" w14:textId="77777777" w:rsidR="003405B0" w:rsidRDefault="003405B0" w:rsidP="00C06260">
            <w:pPr>
              <w:rPr>
                <w:rFonts w:ascii="Garamond" w:hAnsi="Garamond"/>
                <w:sz w:val="24"/>
                <w:szCs w:val="24"/>
              </w:rPr>
            </w:pPr>
          </w:p>
        </w:tc>
      </w:tr>
      <w:tr w:rsidR="003405B0" w14:paraId="155E2006"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7B9CB4" w14:textId="77777777" w:rsidR="003405B0" w:rsidRDefault="003405B0" w:rsidP="00C06260">
            <w:pPr>
              <w:rPr>
                <w:rFonts w:ascii="Calibri" w:hAnsi="Calibri"/>
              </w:rPr>
            </w:pPr>
            <w:r>
              <w:rPr>
                <w:rFonts w:ascii="Garamond" w:hAnsi="Garamond"/>
                <w:sz w:val="24"/>
                <w:szCs w:val="24"/>
              </w:rPr>
              <w:t>Annex 3</w:t>
            </w: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273773B1" w14:textId="77777777" w:rsidR="003405B0" w:rsidRDefault="003405B0" w:rsidP="00C06260">
            <w:pPr>
              <w:rPr>
                <w:rFonts w:ascii="Garamond" w:hAnsi="Garamond"/>
                <w:sz w:val="24"/>
                <w:szCs w:val="24"/>
              </w:rPr>
            </w:pPr>
            <w:r>
              <w:rPr>
                <w:rFonts w:ascii="Garamond" w:hAnsi="Garamond"/>
                <w:sz w:val="24"/>
                <w:szCs w:val="24"/>
              </w:rPr>
              <w:t>Parental consent form for adolescents aged 15-17</w:t>
            </w:r>
          </w:p>
        </w:tc>
      </w:tr>
      <w:tr w:rsidR="003405B0" w14:paraId="08F25C0B"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FF4E09" w14:textId="77777777" w:rsidR="003405B0" w:rsidRDefault="003405B0" w:rsidP="00C06260">
            <w:pPr>
              <w:rPr>
                <w:rFonts w:ascii="Calibri" w:hAnsi="Calibri"/>
              </w:rPr>
            </w:pPr>
            <w:r>
              <w:rPr>
                <w:rFonts w:ascii="Garamond" w:hAnsi="Garamond"/>
                <w:sz w:val="24"/>
                <w:szCs w:val="24"/>
              </w:rPr>
              <w:t>Annex 4</w:t>
            </w: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1B619087" w14:textId="77777777" w:rsidR="003405B0" w:rsidRDefault="003405B0" w:rsidP="00C06260">
            <w:pPr>
              <w:rPr>
                <w:rFonts w:ascii="Garamond" w:hAnsi="Garamond"/>
                <w:sz w:val="24"/>
                <w:szCs w:val="24"/>
              </w:rPr>
            </w:pPr>
            <w:r>
              <w:rPr>
                <w:rFonts w:ascii="Garamond" w:hAnsi="Garamond"/>
                <w:sz w:val="24"/>
                <w:szCs w:val="24"/>
              </w:rPr>
              <w:t>Assent form for minors aged 15-17</w:t>
            </w:r>
          </w:p>
        </w:tc>
      </w:tr>
      <w:tr w:rsidR="003405B0" w14:paraId="1AD2CC17"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1D308" w14:textId="30947484" w:rsidR="003405B0" w:rsidRDefault="003405B0" w:rsidP="00C06260">
            <w:pPr>
              <w:rPr>
                <w:rFonts w:ascii="Calibri" w:hAnsi="Calibri"/>
              </w:rPr>
            </w:pPr>
            <w:r>
              <w:rPr>
                <w:rFonts w:ascii="Garamond" w:hAnsi="Garamond"/>
                <w:sz w:val="24"/>
                <w:szCs w:val="24"/>
              </w:rPr>
              <w:t>Annex 5</w:t>
            </w: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2AC9CD39" w14:textId="7431A8DF" w:rsidR="003405B0" w:rsidRDefault="003405B0" w:rsidP="00C06260">
            <w:pPr>
              <w:rPr>
                <w:rFonts w:ascii="Garamond" w:hAnsi="Garamond"/>
                <w:sz w:val="24"/>
                <w:szCs w:val="24"/>
              </w:rPr>
            </w:pPr>
            <w:r>
              <w:rPr>
                <w:rFonts w:ascii="Garamond" w:hAnsi="Garamond"/>
                <w:sz w:val="24"/>
                <w:szCs w:val="24"/>
              </w:rPr>
              <w:t>Consent form for 18</w:t>
            </w:r>
            <w:r w:rsidR="00ED241C">
              <w:rPr>
                <w:rFonts w:ascii="Garamond" w:hAnsi="Garamond"/>
                <w:sz w:val="24"/>
                <w:szCs w:val="24"/>
              </w:rPr>
              <w:t>-19</w:t>
            </w:r>
            <w:r>
              <w:rPr>
                <w:rFonts w:ascii="Garamond" w:hAnsi="Garamond"/>
                <w:sz w:val="24"/>
                <w:szCs w:val="24"/>
              </w:rPr>
              <w:t>+ year-olds</w:t>
            </w:r>
          </w:p>
        </w:tc>
      </w:tr>
      <w:tr w:rsidR="003405B0" w14:paraId="434FF017" w14:textId="77777777" w:rsidTr="00C06260">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EC53AB" w14:textId="77777777" w:rsidR="003405B0" w:rsidRDefault="003405B0" w:rsidP="00C06260">
            <w:pPr>
              <w:rPr>
                <w:rFonts w:ascii="Calibri" w:hAnsi="Calibri"/>
              </w:rPr>
            </w:pPr>
            <w:r>
              <w:rPr>
                <w:rFonts w:ascii="Garamond" w:hAnsi="Garamond"/>
                <w:sz w:val="24"/>
                <w:szCs w:val="24"/>
              </w:rPr>
              <w:t>Annex 6</w:t>
            </w:r>
          </w:p>
        </w:tc>
        <w:tc>
          <w:tcPr>
            <w:tcW w:w="8175" w:type="dxa"/>
            <w:tcBorders>
              <w:top w:val="nil"/>
              <w:left w:val="nil"/>
              <w:bottom w:val="single" w:sz="8" w:space="0" w:color="auto"/>
              <w:right w:val="single" w:sz="8" w:space="0" w:color="auto"/>
            </w:tcBorders>
            <w:tcMar>
              <w:top w:w="0" w:type="dxa"/>
              <w:left w:w="108" w:type="dxa"/>
              <w:bottom w:w="0" w:type="dxa"/>
              <w:right w:w="108" w:type="dxa"/>
            </w:tcMar>
            <w:hideMark/>
          </w:tcPr>
          <w:p w14:paraId="3C527B46" w14:textId="55858337" w:rsidR="003405B0" w:rsidRDefault="003405B0" w:rsidP="00C06260">
            <w:pPr>
              <w:rPr>
                <w:rFonts w:ascii="Garamond" w:hAnsi="Garamond"/>
                <w:sz w:val="24"/>
                <w:szCs w:val="24"/>
              </w:rPr>
            </w:pPr>
            <w:r>
              <w:rPr>
                <w:rFonts w:ascii="Garamond" w:hAnsi="Garamond"/>
                <w:sz w:val="24"/>
                <w:szCs w:val="24"/>
              </w:rPr>
              <w:t xml:space="preserve">Baseline and </w:t>
            </w:r>
            <w:proofErr w:type="spellStart"/>
            <w:r>
              <w:rPr>
                <w:rFonts w:ascii="Garamond" w:hAnsi="Garamond"/>
                <w:sz w:val="24"/>
                <w:szCs w:val="24"/>
              </w:rPr>
              <w:t>endline</w:t>
            </w:r>
            <w:proofErr w:type="spellEnd"/>
            <w:r>
              <w:rPr>
                <w:rFonts w:ascii="Garamond" w:hAnsi="Garamond"/>
                <w:sz w:val="24"/>
                <w:szCs w:val="24"/>
              </w:rPr>
              <w:t xml:space="preserve"> survey instrument</w:t>
            </w:r>
            <w:r w:rsidR="00065472">
              <w:rPr>
                <w:rFonts w:ascii="Garamond" w:hAnsi="Garamond"/>
                <w:sz w:val="24"/>
                <w:szCs w:val="24"/>
              </w:rPr>
              <w:t xml:space="preserve"> for unmarried girls </w:t>
            </w:r>
            <w:r w:rsidR="000C4DA4">
              <w:rPr>
                <w:rFonts w:ascii="Garamond" w:hAnsi="Garamond"/>
                <w:sz w:val="24"/>
                <w:szCs w:val="24"/>
              </w:rPr>
              <w:t xml:space="preserve">in ages </w:t>
            </w:r>
            <w:r w:rsidR="00065472">
              <w:rPr>
                <w:rFonts w:ascii="Garamond" w:hAnsi="Garamond"/>
                <w:sz w:val="24"/>
                <w:szCs w:val="24"/>
              </w:rPr>
              <w:t>15-19 years</w:t>
            </w:r>
          </w:p>
        </w:tc>
      </w:tr>
      <w:tr w:rsidR="00065472" w14:paraId="42458701" w14:textId="77777777" w:rsidTr="00065472">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BA7D04" w14:textId="119BD328" w:rsidR="00065472" w:rsidRDefault="00065472" w:rsidP="00065472">
            <w:pPr>
              <w:rPr>
                <w:rFonts w:ascii="Calibri" w:hAnsi="Calibri"/>
              </w:rPr>
            </w:pPr>
            <w:r w:rsidRPr="00586219">
              <w:rPr>
                <w:rFonts w:ascii="Garamond" w:hAnsi="Garamond"/>
                <w:sz w:val="24"/>
                <w:szCs w:val="24"/>
              </w:rPr>
              <w:t>Annex 7</w:t>
            </w:r>
          </w:p>
        </w:tc>
        <w:tc>
          <w:tcPr>
            <w:tcW w:w="8175" w:type="dxa"/>
            <w:tcBorders>
              <w:top w:val="nil"/>
              <w:left w:val="nil"/>
              <w:bottom w:val="single" w:sz="8" w:space="0" w:color="auto"/>
              <w:right w:val="single" w:sz="8" w:space="0" w:color="auto"/>
            </w:tcBorders>
            <w:tcMar>
              <w:top w:w="0" w:type="dxa"/>
              <w:left w:w="108" w:type="dxa"/>
              <w:bottom w:w="0" w:type="dxa"/>
              <w:right w:w="108" w:type="dxa"/>
            </w:tcMar>
          </w:tcPr>
          <w:p w14:paraId="495AFA6A" w14:textId="349FE9B0" w:rsidR="00065472" w:rsidRDefault="00065472" w:rsidP="00065472">
            <w:pPr>
              <w:rPr>
                <w:rFonts w:ascii="Garamond" w:hAnsi="Garamond"/>
                <w:sz w:val="24"/>
                <w:szCs w:val="24"/>
              </w:rPr>
            </w:pPr>
            <w:r>
              <w:rPr>
                <w:rFonts w:ascii="Garamond" w:hAnsi="Garamond"/>
                <w:sz w:val="24"/>
                <w:szCs w:val="24"/>
              </w:rPr>
              <w:t xml:space="preserve">Baseline and </w:t>
            </w:r>
            <w:proofErr w:type="spellStart"/>
            <w:r>
              <w:rPr>
                <w:rFonts w:ascii="Garamond" w:hAnsi="Garamond"/>
                <w:sz w:val="24"/>
                <w:szCs w:val="24"/>
              </w:rPr>
              <w:t>endline</w:t>
            </w:r>
            <w:proofErr w:type="spellEnd"/>
            <w:r>
              <w:rPr>
                <w:rFonts w:ascii="Garamond" w:hAnsi="Garamond"/>
                <w:sz w:val="24"/>
                <w:szCs w:val="24"/>
              </w:rPr>
              <w:t xml:space="preserve"> survey instrument for unmarried boys </w:t>
            </w:r>
            <w:r w:rsidR="000C4DA4">
              <w:rPr>
                <w:rFonts w:ascii="Garamond" w:hAnsi="Garamond"/>
                <w:sz w:val="24"/>
                <w:szCs w:val="24"/>
              </w:rPr>
              <w:t xml:space="preserve">in ages </w:t>
            </w:r>
            <w:bookmarkStart w:id="30" w:name="_GoBack"/>
            <w:bookmarkEnd w:id="30"/>
            <w:r>
              <w:rPr>
                <w:rFonts w:ascii="Garamond" w:hAnsi="Garamond"/>
                <w:sz w:val="24"/>
                <w:szCs w:val="24"/>
              </w:rPr>
              <w:t>15-19 years</w:t>
            </w:r>
          </w:p>
        </w:tc>
      </w:tr>
      <w:tr w:rsidR="00065472" w14:paraId="34E2D778" w14:textId="77777777" w:rsidTr="00065472">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590AAF" w14:textId="2A476660" w:rsidR="00065472" w:rsidRDefault="00065472" w:rsidP="00065472">
            <w:pPr>
              <w:rPr>
                <w:rFonts w:ascii="Calibri" w:hAnsi="Calibri"/>
              </w:rPr>
            </w:pPr>
            <w:r>
              <w:rPr>
                <w:rFonts w:ascii="Garamond" w:hAnsi="Garamond"/>
                <w:sz w:val="24"/>
                <w:szCs w:val="24"/>
              </w:rPr>
              <w:t xml:space="preserve">Annex </w:t>
            </w:r>
            <w:r w:rsidR="009912E6">
              <w:rPr>
                <w:rFonts w:ascii="Garamond" w:hAnsi="Garamond"/>
                <w:sz w:val="24"/>
                <w:szCs w:val="24"/>
              </w:rPr>
              <w:t>8</w:t>
            </w:r>
          </w:p>
        </w:tc>
        <w:tc>
          <w:tcPr>
            <w:tcW w:w="8175" w:type="dxa"/>
            <w:tcBorders>
              <w:top w:val="nil"/>
              <w:left w:val="nil"/>
              <w:bottom w:val="single" w:sz="8" w:space="0" w:color="auto"/>
              <w:right w:val="single" w:sz="8" w:space="0" w:color="auto"/>
            </w:tcBorders>
            <w:tcMar>
              <w:top w:w="0" w:type="dxa"/>
              <w:left w:w="108" w:type="dxa"/>
              <w:bottom w:w="0" w:type="dxa"/>
              <w:right w:w="108" w:type="dxa"/>
            </w:tcMar>
          </w:tcPr>
          <w:p w14:paraId="72FB7C77" w14:textId="340F7DB8" w:rsidR="00065472" w:rsidRDefault="00065472" w:rsidP="00065472">
            <w:pPr>
              <w:rPr>
                <w:rFonts w:ascii="Garamond" w:hAnsi="Garamond"/>
                <w:sz w:val="24"/>
                <w:szCs w:val="24"/>
              </w:rPr>
            </w:pPr>
            <w:r>
              <w:rPr>
                <w:rFonts w:ascii="Garamond" w:hAnsi="Garamond"/>
                <w:sz w:val="24"/>
                <w:szCs w:val="24"/>
              </w:rPr>
              <w:t>Form for seeking permission for conducting mystery client visits and interactions</w:t>
            </w:r>
          </w:p>
        </w:tc>
      </w:tr>
      <w:tr w:rsidR="00065472" w14:paraId="1F611ACF" w14:textId="77777777" w:rsidTr="00065472">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70F094" w14:textId="6D9C3EFF" w:rsidR="00065472" w:rsidRDefault="00065472" w:rsidP="00065472">
            <w:pPr>
              <w:rPr>
                <w:rFonts w:ascii="Calibri" w:hAnsi="Calibri"/>
              </w:rPr>
            </w:pPr>
            <w:r>
              <w:rPr>
                <w:rFonts w:ascii="Garamond" w:hAnsi="Garamond"/>
                <w:sz w:val="24"/>
                <w:szCs w:val="24"/>
              </w:rPr>
              <w:t xml:space="preserve">Annex </w:t>
            </w:r>
            <w:r w:rsidR="00BF29AF">
              <w:rPr>
                <w:rFonts w:ascii="Garamond" w:hAnsi="Garamond"/>
                <w:sz w:val="24"/>
                <w:szCs w:val="24"/>
              </w:rPr>
              <w:t>9</w:t>
            </w:r>
          </w:p>
        </w:tc>
        <w:tc>
          <w:tcPr>
            <w:tcW w:w="8175" w:type="dxa"/>
            <w:tcBorders>
              <w:top w:val="nil"/>
              <w:left w:val="nil"/>
              <w:bottom w:val="single" w:sz="8" w:space="0" w:color="auto"/>
              <w:right w:val="single" w:sz="8" w:space="0" w:color="auto"/>
            </w:tcBorders>
            <w:tcMar>
              <w:top w:w="0" w:type="dxa"/>
              <w:left w:w="108" w:type="dxa"/>
              <w:bottom w:w="0" w:type="dxa"/>
              <w:right w:w="108" w:type="dxa"/>
            </w:tcMar>
          </w:tcPr>
          <w:p w14:paraId="70CA63BC" w14:textId="09C97DD7" w:rsidR="00065472" w:rsidRDefault="00065472" w:rsidP="00065472">
            <w:pPr>
              <w:rPr>
                <w:rFonts w:ascii="Garamond" w:hAnsi="Garamond"/>
                <w:sz w:val="24"/>
                <w:szCs w:val="24"/>
              </w:rPr>
            </w:pPr>
            <w:r>
              <w:rPr>
                <w:rFonts w:ascii="Garamond" w:hAnsi="Garamond"/>
                <w:sz w:val="24"/>
                <w:szCs w:val="24"/>
              </w:rPr>
              <w:t>Consent form for mystery clients</w:t>
            </w:r>
          </w:p>
        </w:tc>
      </w:tr>
      <w:tr w:rsidR="00065472" w14:paraId="0900FFA0" w14:textId="77777777" w:rsidTr="00065472">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4E463F" w14:textId="44F13DFE" w:rsidR="00065472" w:rsidRDefault="00065472" w:rsidP="00065472">
            <w:pPr>
              <w:rPr>
                <w:rFonts w:ascii="Calibri" w:hAnsi="Calibri"/>
              </w:rPr>
            </w:pPr>
            <w:r>
              <w:rPr>
                <w:rFonts w:ascii="Garamond" w:hAnsi="Garamond"/>
                <w:sz w:val="24"/>
                <w:szCs w:val="24"/>
              </w:rPr>
              <w:t xml:space="preserve">Annex </w:t>
            </w:r>
            <w:r w:rsidR="00BF29AF">
              <w:rPr>
                <w:rFonts w:ascii="Garamond" w:hAnsi="Garamond"/>
                <w:sz w:val="24"/>
                <w:szCs w:val="24"/>
              </w:rPr>
              <w:t>10</w:t>
            </w:r>
          </w:p>
        </w:tc>
        <w:tc>
          <w:tcPr>
            <w:tcW w:w="8175" w:type="dxa"/>
            <w:tcBorders>
              <w:top w:val="nil"/>
              <w:left w:val="nil"/>
              <w:bottom w:val="single" w:sz="8" w:space="0" w:color="auto"/>
              <w:right w:val="single" w:sz="8" w:space="0" w:color="auto"/>
            </w:tcBorders>
            <w:tcMar>
              <w:top w:w="0" w:type="dxa"/>
              <w:left w:w="108" w:type="dxa"/>
              <w:bottom w:w="0" w:type="dxa"/>
              <w:right w:w="108" w:type="dxa"/>
            </w:tcMar>
          </w:tcPr>
          <w:p w14:paraId="34E9D0EE" w14:textId="56828471" w:rsidR="00065472" w:rsidRDefault="00065472" w:rsidP="00065472">
            <w:pPr>
              <w:rPr>
                <w:rFonts w:ascii="Garamond" w:hAnsi="Garamond"/>
                <w:sz w:val="24"/>
                <w:szCs w:val="24"/>
              </w:rPr>
            </w:pPr>
            <w:r>
              <w:rPr>
                <w:rFonts w:ascii="Garamond" w:hAnsi="Garamond"/>
                <w:sz w:val="24"/>
                <w:szCs w:val="24"/>
              </w:rPr>
              <w:t>Mystery client script</w:t>
            </w:r>
          </w:p>
        </w:tc>
      </w:tr>
      <w:tr w:rsidR="00065472" w14:paraId="243F5124" w14:textId="77777777" w:rsidTr="00065472">
        <w:tc>
          <w:tcPr>
            <w:tcW w:w="116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5B4358" w14:textId="4AC0C591" w:rsidR="00065472" w:rsidRDefault="00065472" w:rsidP="00065472">
            <w:pPr>
              <w:rPr>
                <w:rFonts w:ascii="Calibri" w:hAnsi="Calibri"/>
              </w:rPr>
            </w:pPr>
            <w:r>
              <w:rPr>
                <w:rFonts w:ascii="Garamond" w:hAnsi="Garamond"/>
                <w:sz w:val="24"/>
                <w:szCs w:val="24"/>
              </w:rPr>
              <w:t>Annex 1</w:t>
            </w:r>
            <w:r w:rsidR="00BF29AF">
              <w:rPr>
                <w:rFonts w:ascii="Garamond" w:hAnsi="Garamond"/>
                <w:sz w:val="24"/>
                <w:szCs w:val="24"/>
              </w:rPr>
              <w:t>1</w:t>
            </w:r>
          </w:p>
        </w:tc>
        <w:tc>
          <w:tcPr>
            <w:tcW w:w="8175" w:type="dxa"/>
            <w:tcBorders>
              <w:top w:val="nil"/>
              <w:left w:val="nil"/>
              <w:bottom w:val="single" w:sz="8" w:space="0" w:color="auto"/>
              <w:right w:val="single" w:sz="8" w:space="0" w:color="auto"/>
            </w:tcBorders>
            <w:tcMar>
              <w:top w:w="0" w:type="dxa"/>
              <w:left w:w="108" w:type="dxa"/>
              <w:bottom w:w="0" w:type="dxa"/>
              <w:right w:w="108" w:type="dxa"/>
            </w:tcMar>
          </w:tcPr>
          <w:p w14:paraId="76332C81" w14:textId="254AC0BE" w:rsidR="00065472" w:rsidRDefault="00065472" w:rsidP="00065472">
            <w:pPr>
              <w:rPr>
                <w:rFonts w:ascii="Garamond" w:hAnsi="Garamond"/>
                <w:sz w:val="24"/>
                <w:szCs w:val="24"/>
              </w:rPr>
            </w:pPr>
            <w:r>
              <w:rPr>
                <w:rFonts w:ascii="Garamond" w:hAnsi="Garamond"/>
                <w:sz w:val="24"/>
                <w:szCs w:val="24"/>
              </w:rPr>
              <w:t>Debriefing guide</w:t>
            </w:r>
          </w:p>
        </w:tc>
      </w:tr>
      <w:tr w:rsidR="00065472" w14:paraId="230E6923" w14:textId="77777777" w:rsidTr="00065472">
        <w:tc>
          <w:tcPr>
            <w:tcW w:w="1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18AAB8" w14:textId="184B756B" w:rsidR="00065472" w:rsidRDefault="00065472" w:rsidP="00065472">
            <w:pPr>
              <w:rPr>
                <w:rFonts w:ascii="Calibri" w:hAnsi="Calibri"/>
              </w:rPr>
            </w:pPr>
            <w:r>
              <w:rPr>
                <w:rFonts w:ascii="Garamond" w:hAnsi="Garamond"/>
                <w:sz w:val="24"/>
                <w:szCs w:val="24"/>
              </w:rPr>
              <w:t>Annex 1</w:t>
            </w:r>
            <w:r w:rsidR="00BF29AF">
              <w:rPr>
                <w:rFonts w:ascii="Garamond" w:hAnsi="Garamond"/>
                <w:sz w:val="24"/>
                <w:szCs w:val="24"/>
              </w:rPr>
              <w:t>2</w:t>
            </w:r>
          </w:p>
        </w:tc>
        <w:tc>
          <w:tcPr>
            <w:tcW w:w="81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95A2A1D" w14:textId="502CD838" w:rsidR="00065472" w:rsidRDefault="00065472" w:rsidP="00065472">
            <w:pPr>
              <w:rPr>
                <w:rFonts w:ascii="Garamond" w:hAnsi="Garamond"/>
                <w:sz w:val="24"/>
                <w:szCs w:val="24"/>
              </w:rPr>
            </w:pPr>
            <w:r>
              <w:rPr>
                <w:rFonts w:ascii="Garamond" w:hAnsi="Garamond"/>
                <w:sz w:val="24"/>
                <w:szCs w:val="24"/>
              </w:rPr>
              <w:t xml:space="preserve">Consent form for in-depth interviews </w:t>
            </w:r>
            <w:proofErr w:type="spellStart"/>
            <w:r>
              <w:rPr>
                <w:rFonts w:ascii="Garamond" w:hAnsi="Garamond"/>
                <w:sz w:val="24"/>
                <w:szCs w:val="24"/>
              </w:rPr>
              <w:t>wiith</w:t>
            </w:r>
            <w:proofErr w:type="spellEnd"/>
            <w:r>
              <w:rPr>
                <w:rFonts w:ascii="Garamond" w:hAnsi="Garamond"/>
                <w:sz w:val="24"/>
                <w:szCs w:val="24"/>
              </w:rPr>
              <w:t xml:space="preserve"> </w:t>
            </w:r>
            <w:proofErr w:type="spellStart"/>
            <w:r>
              <w:rPr>
                <w:rFonts w:ascii="Garamond" w:hAnsi="Garamond"/>
                <w:sz w:val="24"/>
                <w:szCs w:val="24"/>
              </w:rPr>
              <w:t>Ujala</w:t>
            </w:r>
            <w:proofErr w:type="spellEnd"/>
            <w:r>
              <w:rPr>
                <w:rFonts w:ascii="Garamond" w:hAnsi="Garamond"/>
                <w:sz w:val="24"/>
                <w:szCs w:val="24"/>
              </w:rPr>
              <w:t xml:space="preserve"> counsellor</w:t>
            </w:r>
          </w:p>
        </w:tc>
      </w:tr>
      <w:tr w:rsidR="00065472" w14:paraId="2216203F" w14:textId="77777777" w:rsidTr="00C06260">
        <w:tc>
          <w:tcPr>
            <w:tcW w:w="1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E2A8B53" w14:textId="4E34786E" w:rsidR="00065472" w:rsidRDefault="00065472" w:rsidP="00065472">
            <w:pPr>
              <w:rPr>
                <w:rFonts w:ascii="Garamond" w:hAnsi="Garamond"/>
                <w:sz w:val="24"/>
                <w:szCs w:val="24"/>
              </w:rPr>
            </w:pPr>
            <w:r>
              <w:rPr>
                <w:rFonts w:ascii="Garamond" w:hAnsi="Garamond"/>
                <w:sz w:val="24"/>
                <w:szCs w:val="24"/>
              </w:rPr>
              <w:t>Annex 1</w:t>
            </w:r>
            <w:r w:rsidR="00BF29AF">
              <w:rPr>
                <w:rFonts w:ascii="Garamond" w:hAnsi="Garamond"/>
                <w:sz w:val="24"/>
                <w:szCs w:val="24"/>
              </w:rPr>
              <w:t>3</w:t>
            </w:r>
          </w:p>
        </w:tc>
        <w:tc>
          <w:tcPr>
            <w:tcW w:w="81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2FCE9D" w14:textId="5064F278" w:rsidR="00065472" w:rsidRDefault="00065472" w:rsidP="00065472">
            <w:pPr>
              <w:rPr>
                <w:rFonts w:ascii="Garamond" w:hAnsi="Garamond"/>
                <w:sz w:val="24"/>
                <w:szCs w:val="24"/>
              </w:rPr>
            </w:pPr>
            <w:r>
              <w:rPr>
                <w:rFonts w:ascii="Garamond" w:hAnsi="Garamond"/>
                <w:sz w:val="24"/>
                <w:szCs w:val="24"/>
              </w:rPr>
              <w:t xml:space="preserve">In-depth interview guide for </w:t>
            </w:r>
            <w:proofErr w:type="spellStart"/>
            <w:r>
              <w:rPr>
                <w:rFonts w:ascii="Garamond" w:hAnsi="Garamond"/>
                <w:sz w:val="24"/>
                <w:szCs w:val="24"/>
              </w:rPr>
              <w:t>Ujala</w:t>
            </w:r>
            <w:proofErr w:type="spellEnd"/>
            <w:r>
              <w:rPr>
                <w:rFonts w:ascii="Garamond" w:hAnsi="Garamond"/>
                <w:sz w:val="24"/>
                <w:szCs w:val="24"/>
              </w:rPr>
              <w:t xml:space="preserve"> counsellors</w:t>
            </w:r>
          </w:p>
        </w:tc>
      </w:tr>
    </w:tbl>
    <w:p w14:paraId="7AE42BF1" w14:textId="77777777" w:rsidR="003405B0" w:rsidRDefault="003405B0" w:rsidP="003405B0">
      <w:pPr>
        <w:spacing w:line="240" w:lineRule="auto"/>
        <w:rPr>
          <w:rFonts w:ascii="Garamond" w:hAnsi="Garamond" w:cs="Times New Roman"/>
          <w:b/>
          <w:sz w:val="24"/>
          <w:szCs w:val="24"/>
          <w:lang w:val="en-IN"/>
        </w:rPr>
      </w:pPr>
    </w:p>
    <w:p w14:paraId="1E76C0A7" w14:textId="77777777" w:rsidR="003405B0" w:rsidRPr="002632DA" w:rsidRDefault="003405B0" w:rsidP="003405B0">
      <w:pPr>
        <w:pStyle w:val="Heading1"/>
        <w:spacing w:before="0"/>
        <w:rPr>
          <w:rFonts w:ascii="Garamond" w:hAnsi="Garamond"/>
          <w:b/>
          <w:sz w:val="28"/>
          <w:szCs w:val="24"/>
          <w:lang w:val="en-IN"/>
        </w:rPr>
      </w:pPr>
      <w:bookmarkStart w:id="31" w:name="_Toc490713182"/>
      <w:r w:rsidRPr="002632DA">
        <w:rPr>
          <w:rFonts w:ascii="Garamond" w:hAnsi="Garamond"/>
          <w:b/>
          <w:sz w:val="28"/>
          <w:szCs w:val="24"/>
          <w:lang w:val="en-IN"/>
        </w:rPr>
        <w:t>References</w:t>
      </w:r>
      <w:bookmarkEnd w:id="31"/>
    </w:p>
    <w:p w14:paraId="4CC98322" w14:textId="77777777" w:rsidR="003405B0" w:rsidRPr="00E5186D" w:rsidRDefault="003405B0" w:rsidP="003405B0">
      <w:pPr>
        <w:rPr>
          <w:sz w:val="14"/>
          <w:szCs w:val="14"/>
          <w:lang w:val="en-IN"/>
        </w:rPr>
      </w:pPr>
    </w:p>
    <w:p w14:paraId="69B89F98" w14:textId="77777777" w:rsidR="003405B0" w:rsidRPr="00553F52" w:rsidRDefault="003405B0" w:rsidP="003405B0">
      <w:pPr>
        <w:autoSpaceDE w:val="0"/>
        <w:autoSpaceDN w:val="0"/>
        <w:adjustRightInd w:val="0"/>
        <w:spacing w:line="240" w:lineRule="auto"/>
        <w:rPr>
          <w:rFonts w:ascii="Garamond" w:hAnsi="Garamond"/>
          <w:sz w:val="24"/>
        </w:rPr>
      </w:pPr>
      <w:r w:rsidRPr="00553F52">
        <w:rPr>
          <w:rFonts w:ascii="Garamond" w:hAnsi="Garamond"/>
          <w:sz w:val="24"/>
        </w:rPr>
        <w:t>Boyce</w:t>
      </w:r>
      <w:r>
        <w:rPr>
          <w:rFonts w:ascii="Garamond" w:hAnsi="Garamond"/>
          <w:sz w:val="24"/>
        </w:rPr>
        <w:t>, C</w:t>
      </w:r>
      <w:r w:rsidRPr="00553F52">
        <w:rPr>
          <w:rFonts w:ascii="Garamond" w:hAnsi="Garamond"/>
          <w:sz w:val="24"/>
        </w:rPr>
        <w:t xml:space="preserve"> and Neale</w:t>
      </w:r>
      <w:r>
        <w:rPr>
          <w:rFonts w:ascii="Garamond" w:hAnsi="Garamond"/>
          <w:sz w:val="24"/>
        </w:rPr>
        <w:t>, P.</w:t>
      </w:r>
      <w:r w:rsidRPr="00553F52">
        <w:rPr>
          <w:rFonts w:ascii="Garamond" w:hAnsi="Garamond"/>
          <w:sz w:val="24"/>
        </w:rPr>
        <w:t xml:space="preserve"> 2006</w:t>
      </w:r>
      <w:r>
        <w:rPr>
          <w:rFonts w:ascii="Garamond" w:hAnsi="Garamond"/>
          <w:sz w:val="24"/>
        </w:rPr>
        <w:t xml:space="preserve">. </w:t>
      </w:r>
      <w:r w:rsidRPr="00553F52">
        <w:rPr>
          <w:rFonts w:ascii="Garamond" w:hAnsi="Garamond"/>
          <w:i/>
          <w:sz w:val="24"/>
        </w:rPr>
        <w:t>Using mystery clients: A Guide to Using Mystery Clients for Evaluation Input</w:t>
      </w:r>
      <w:r>
        <w:rPr>
          <w:rFonts w:ascii="Garamond" w:hAnsi="Garamond"/>
          <w:i/>
          <w:sz w:val="24"/>
        </w:rPr>
        <w:t>.</w:t>
      </w:r>
      <w:r>
        <w:rPr>
          <w:rFonts w:ascii="Garamond" w:hAnsi="Garamond"/>
          <w:sz w:val="24"/>
        </w:rPr>
        <w:t xml:space="preserve"> USA:</w:t>
      </w:r>
      <w:r w:rsidRPr="00553F52">
        <w:rPr>
          <w:rFonts w:ascii="Garamond" w:hAnsi="Garamond"/>
          <w:sz w:val="24"/>
        </w:rPr>
        <w:t xml:space="preserve"> </w:t>
      </w:r>
      <w:r>
        <w:rPr>
          <w:rFonts w:ascii="Garamond" w:hAnsi="Garamond"/>
          <w:sz w:val="24"/>
        </w:rPr>
        <w:t>Path International.</w:t>
      </w:r>
    </w:p>
    <w:p w14:paraId="6ACF67CD" w14:textId="77777777" w:rsidR="003405B0" w:rsidRPr="00E5186D" w:rsidRDefault="003405B0" w:rsidP="003405B0">
      <w:pPr>
        <w:rPr>
          <w:sz w:val="10"/>
          <w:szCs w:val="10"/>
          <w:lang w:val="en-IN"/>
        </w:rPr>
      </w:pPr>
    </w:p>
    <w:p w14:paraId="31CE1EA8" w14:textId="77777777" w:rsidR="003405B0" w:rsidRPr="00984F66" w:rsidRDefault="003405B0" w:rsidP="003405B0">
      <w:pPr>
        <w:autoSpaceDE w:val="0"/>
        <w:autoSpaceDN w:val="0"/>
        <w:adjustRightInd w:val="0"/>
        <w:jc w:val="both"/>
        <w:rPr>
          <w:rFonts w:ascii="Garamond" w:hAnsi="Garamond"/>
          <w:sz w:val="24"/>
        </w:rPr>
      </w:pPr>
      <w:r w:rsidRPr="00984F66">
        <w:rPr>
          <w:rFonts w:ascii="Garamond" w:hAnsi="Garamond"/>
          <w:sz w:val="24"/>
        </w:rPr>
        <w:t xml:space="preserve">International Institute for Population Sciences (IIPS) and Population Council. 2010. </w:t>
      </w:r>
      <w:r w:rsidRPr="00984F66">
        <w:rPr>
          <w:rFonts w:ascii="Garamond" w:hAnsi="Garamond"/>
          <w:i/>
          <w:sz w:val="24"/>
        </w:rPr>
        <w:t>Youth in India: Situation and Needs, 2006–2007</w:t>
      </w:r>
      <w:r w:rsidRPr="00984F66">
        <w:rPr>
          <w:rFonts w:ascii="Garamond" w:hAnsi="Garamond"/>
          <w:sz w:val="24"/>
        </w:rPr>
        <w:t>. Mumbai: IIPS.</w:t>
      </w:r>
    </w:p>
    <w:p w14:paraId="4B7ADE2F" w14:textId="77777777" w:rsidR="003405B0" w:rsidRPr="00E5186D" w:rsidRDefault="003405B0" w:rsidP="003405B0">
      <w:pPr>
        <w:rPr>
          <w:sz w:val="10"/>
          <w:szCs w:val="10"/>
          <w:lang w:val="en-IN"/>
        </w:rPr>
      </w:pPr>
    </w:p>
    <w:p w14:paraId="43AA9208" w14:textId="77777777" w:rsidR="003405B0" w:rsidRDefault="003405B0" w:rsidP="003405B0">
      <w:pPr>
        <w:jc w:val="both"/>
        <w:rPr>
          <w:rFonts w:ascii="Garamond" w:hAnsi="Garamond"/>
          <w:sz w:val="24"/>
        </w:rPr>
      </w:pPr>
      <w:r w:rsidRPr="00F45C10">
        <w:rPr>
          <w:rFonts w:ascii="Garamond" w:hAnsi="Garamond"/>
          <w:sz w:val="24"/>
        </w:rPr>
        <w:t xml:space="preserve">International Institute for Population Sciences (IIPS) and ICF. 2017a. </w:t>
      </w:r>
      <w:r w:rsidRPr="00F45C10">
        <w:rPr>
          <w:rFonts w:ascii="Garamond" w:hAnsi="Garamond"/>
          <w:i/>
          <w:sz w:val="24"/>
        </w:rPr>
        <w:t>National Family Health Survey (NFHS–4), 2015-2016. India</w:t>
      </w:r>
      <w:r w:rsidRPr="00F45C10">
        <w:rPr>
          <w:rFonts w:ascii="Garamond" w:hAnsi="Garamond"/>
          <w:sz w:val="24"/>
        </w:rPr>
        <w:t>. Mumbai: IIPS</w:t>
      </w:r>
      <w:r>
        <w:rPr>
          <w:rFonts w:ascii="Garamond" w:hAnsi="Garamond"/>
          <w:sz w:val="24"/>
        </w:rPr>
        <w:t>.</w:t>
      </w:r>
      <w:r w:rsidRPr="00F45C10">
        <w:rPr>
          <w:rFonts w:ascii="Garamond" w:hAnsi="Garamond"/>
          <w:sz w:val="24"/>
        </w:rPr>
        <w:t xml:space="preserve"> </w:t>
      </w:r>
    </w:p>
    <w:p w14:paraId="01B11866" w14:textId="77777777" w:rsidR="003405B0" w:rsidRPr="00E5186D" w:rsidRDefault="003405B0" w:rsidP="003405B0">
      <w:pPr>
        <w:jc w:val="both"/>
        <w:rPr>
          <w:rFonts w:ascii="Garamond" w:hAnsi="Garamond"/>
          <w:sz w:val="10"/>
          <w:szCs w:val="10"/>
        </w:rPr>
      </w:pPr>
    </w:p>
    <w:p w14:paraId="0201AC38" w14:textId="77777777" w:rsidR="003405B0" w:rsidRDefault="003405B0" w:rsidP="003405B0">
      <w:pPr>
        <w:jc w:val="both"/>
        <w:rPr>
          <w:rFonts w:ascii="Garamond" w:hAnsi="Garamond"/>
          <w:sz w:val="24"/>
        </w:rPr>
      </w:pPr>
      <w:r w:rsidRPr="00F45C10">
        <w:rPr>
          <w:rFonts w:ascii="Garamond" w:hAnsi="Garamond"/>
          <w:sz w:val="24"/>
        </w:rPr>
        <w:t>International Institute for Population Sciences (IIPS) and ICF. 2017</w:t>
      </w:r>
      <w:r>
        <w:rPr>
          <w:rFonts w:ascii="Garamond" w:hAnsi="Garamond"/>
          <w:sz w:val="24"/>
        </w:rPr>
        <w:t>b</w:t>
      </w:r>
      <w:r w:rsidRPr="00F45C10">
        <w:rPr>
          <w:rFonts w:ascii="Garamond" w:hAnsi="Garamond"/>
          <w:sz w:val="24"/>
        </w:rPr>
        <w:t xml:space="preserve">. </w:t>
      </w:r>
      <w:r w:rsidRPr="00F45C10">
        <w:rPr>
          <w:rFonts w:ascii="Garamond" w:hAnsi="Garamond"/>
          <w:i/>
          <w:sz w:val="24"/>
        </w:rPr>
        <w:t>National Family Health Survey (NFHS–4), India, 2015-2016. Rajasthan</w:t>
      </w:r>
      <w:r w:rsidRPr="00F45C10">
        <w:rPr>
          <w:rFonts w:ascii="Garamond" w:hAnsi="Garamond"/>
          <w:sz w:val="24"/>
        </w:rPr>
        <w:t>. Mumbai: IIPS</w:t>
      </w:r>
      <w:r>
        <w:rPr>
          <w:rFonts w:ascii="Garamond" w:hAnsi="Garamond"/>
          <w:sz w:val="24"/>
        </w:rPr>
        <w:t>.</w:t>
      </w:r>
      <w:r w:rsidRPr="00F45C10">
        <w:rPr>
          <w:rFonts w:ascii="Garamond" w:hAnsi="Garamond"/>
          <w:sz w:val="24"/>
        </w:rPr>
        <w:t xml:space="preserve"> </w:t>
      </w:r>
    </w:p>
    <w:p w14:paraId="15388570" w14:textId="77777777" w:rsidR="003405B0" w:rsidRPr="00E5186D" w:rsidRDefault="003405B0" w:rsidP="003405B0">
      <w:pPr>
        <w:jc w:val="both"/>
        <w:rPr>
          <w:rFonts w:ascii="Garamond" w:hAnsi="Garamond"/>
          <w:sz w:val="10"/>
          <w:szCs w:val="10"/>
        </w:rPr>
      </w:pPr>
    </w:p>
    <w:p w14:paraId="3463E0CA" w14:textId="77777777" w:rsidR="003405B0" w:rsidRPr="00D259FD" w:rsidRDefault="003405B0" w:rsidP="003405B0">
      <w:pPr>
        <w:autoSpaceDE w:val="0"/>
        <w:autoSpaceDN w:val="0"/>
        <w:adjustRightInd w:val="0"/>
        <w:jc w:val="both"/>
        <w:rPr>
          <w:lang w:val="en-GB"/>
        </w:rPr>
      </w:pPr>
      <w:bookmarkStart w:id="32" w:name="_Hlk497308925"/>
      <w:proofErr w:type="spellStart"/>
      <w:r w:rsidRPr="00305DB9">
        <w:rPr>
          <w:rFonts w:ascii="Garamond" w:hAnsi="Garamond"/>
          <w:sz w:val="24"/>
        </w:rPr>
        <w:t>Jejeebhoy</w:t>
      </w:r>
      <w:proofErr w:type="spellEnd"/>
      <w:r w:rsidRPr="00305DB9">
        <w:rPr>
          <w:rFonts w:ascii="Garamond" w:hAnsi="Garamond"/>
          <w:sz w:val="24"/>
        </w:rPr>
        <w:t>, S. J. and R. Acharya. 2014.</w:t>
      </w:r>
      <w:r w:rsidRPr="00D259FD">
        <w:rPr>
          <w:lang w:val="en-GB"/>
        </w:rPr>
        <w:t xml:space="preserve"> </w:t>
      </w:r>
      <w:r w:rsidRPr="00305DB9">
        <w:rPr>
          <w:rFonts w:ascii="Garamond" w:hAnsi="Garamond"/>
          <w:i/>
          <w:sz w:val="24"/>
        </w:rPr>
        <w:t>Adolescents in Rajasthan 2012: Changing Situation and Needs</w:t>
      </w:r>
      <w:r w:rsidRPr="00305DB9">
        <w:rPr>
          <w:rFonts w:ascii="Garamond" w:hAnsi="Garamond"/>
          <w:sz w:val="24"/>
        </w:rPr>
        <w:t>. New Delhi: Population Council.</w:t>
      </w:r>
    </w:p>
    <w:bookmarkEnd w:id="32"/>
    <w:p w14:paraId="76B3860E" w14:textId="77777777" w:rsidR="003405B0" w:rsidRPr="00E5186D" w:rsidRDefault="003405B0" w:rsidP="003405B0">
      <w:pPr>
        <w:jc w:val="both"/>
        <w:rPr>
          <w:rFonts w:ascii="Garamond" w:hAnsi="Garamond"/>
          <w:sz w:val="10"/>
          <w:szCs w:val="10"/>
        </w:rPr>
      </w:pPr>
    </w:p>
    <w:p w14:paraId="602ACB8F" w14:textId="77777777" w:rsidR="003405B0" w:rsidRPr="00984F66" w:rsidRDefault="003405B0" w:rsidP="003405B0">
      <w:pPr>
        <w:autoSpaceDE w:val="0"/>
        <w:autoSpaceDN w:val="0"/>
        <w:adjustRightInd w:val="0"/>
        <w:jc w:val="both"/>
        <w:rPr>
          <w:rFonts w:ascii="Garamond" w:hAnsi="Garamond"/>
          <w:sz w:val="24"/>
        </w:rPr>
      </w:pPr>
      <w:r w:rsidRPr="00984F66">
        <w:rPr>
          <w:rFonts w:ascii="Garamond" w:hAnsi="Garamond"/>
          <w:sz w:val="24"/>
        </w:rPr>
        <w:t xml:space="preserve">Ministry of Health and Family Welfare. 2014. </w:t>
      </w:r>
      <w:proofErr w:type="spellStart"/>
      <w:r w:rsidRPr="00984F66">
        <w:rPr>
          <w:rFonts w:ascii="Garamond" w:hAnsi="Garamond"/>
          <w:i/>
          <w:sz w:val="24"/>
        </w:rPr>
        <w:t>Rashtriya</w:t>
      </w:r>
      <w:proofErr w:type="spellEnd"/>
      <w:r w:rsidRPr="00984F66">
        <w:rPr>
          <w:rFonts w:ascii="Garamond" w:hAnsi="Garamond"/>
          <w:i/>
          <w:sz w:val="24"/>
        </w:rPr>
        <w:t xml:space="preserve"> Kishor </w:t>
      </w:r>
      <w:proofErr w:type="spellStart"/>
      <w:r w:rsidRPr="00984F66">
        <w:rPr>
          <w:rFonts w:ascii="Garamond" w:hAnsi="Garamond"/>
          <w:i/>
          <w:sz w:val="24"/>
        </w:rPr>
        <w:t>Swasthya</w:t>
      </w:r>
      <w:proofErr w:type="spellEnd"/>
      <w:r w:rsidRPr="00984F66">
        <w:rPr>
          <w:rFonts w:ascii="Garamond" w:hAnsi="Garamond"/>
          <w:i/>
          <w:sz w:val="24"/>
        </w:rPr>
        <w:t xml:space="preserve"> </w:t>
      </w:r>
      <w:proofErr w:type="spellStart"/>
      <w:r w:rsidRPr="00984F66">
        <w:rPr>
          <w:rFonts w:ascii="Garamond" w:hAnsi="Garamond"/>
          <w:i/>
          <w:sz w:val="24"/>
        </w:rPr>
        <w:t>Karyakram</w:t>
      </w:r>
      <w:proofErr w:type="spellEnd"/>
      <w:r w:rsidRPr="00984F66">
        <w:rPr>
          <w:rFonts w:ascii="Garamond" w:hAnsi="Garamond"/>
          <w:i/>
          <w:sz w:val="24"/>
        </w:rPr>
        <w:t xml:space="preserve"> </w:t>
      </w:r>
      <w:r>
        <w:rPr>
          <w:rFonts w:ascii="Garamond" w:hAnsi="Garamond"/>
          <w:i/>
          <w:sz w:val="24"/>
        </w:rPr>
        <w:t>Operational Workbook</w:t>
      </w:r>
      <w:r w:rsidRPr="00984F66">
        <w:rPr>
          <w:rFonts w:ascii="Garamond" w:hAnsi="Garamond"/>
          <w:sz w:val="24"/>
        </w:rPr>
        <w:t>. New Delhi: Ministry of Health and Family Welfare, Government of India.</w:t>
      </w:r>
    </w:p>
    <w:p w14:paraId="64D00C2E" w14:textId="77777777" w:rsidR="003405B0" w:rsidRPr="00E5186D" w:rsidRDefault="003405B0" w:rsidP="003405B0">
      <w:pPr>
        <w:jc w:val="both"/>
        <w:rPr>
          <w:rFonts w:ascii="Garamond" w:hAnsi="Garamond"/>
          <w:sz w:val="10"/>
          <w:szCs w:val="10"/>
        </w:rPr>
      </w:pPr>
    </w:p>
    <w:p w14:paraId="1C703BBF" w14:textId="77777777" w:rsidR="003405B0" w:rsidRPr="00305DB9" w:rsidRDefault="003405B0" w:rsidP="003405B0">
      <w:pPr>
        <w:jc w:val="both"/>
        <w:rPr>
          <w:rFonts w:ascii="Garamond" w:hAnsi="Garamond"/>
          <w:sz w:val="24"/>
        </w:rPr>
      </w:pPr>
      <w:r w:rsidRPr="00305DB9">
        <w:rPr>
          <w:rFonts w:ascii="Garamond" w:hAnsi="Garamond"/>
          <w:sz w:val="24"/>
        </w:rPr>
        <w:t xml:space="preserve">Office of the Registrar General and Census Commissioner, India. 2013. </w:t>
      </w:r>
      <w:r w:rsidRPr="00305DB9">
        <w:rPr>
          <w:rFonts w:ascii="Garamond" w:hAnsi="Garamond"/>
          <w:i/>
          <w:sz w:val="24"/>
        </w:rPr>
        <w:t>Census of India 2011: Primary Census Abstract, Data Highlights, India, Series 1</w:t>
      </w:r>
      <w:r w:rsidRPr="00305DB9">
        <w:rPr>
          <w:rFonts w:ascii="Garamond" w:hAnsi="Garamond"/>
          <w:sz w:val="24"/>
        </w:rPr>
        <w:t>. New Delhi: Office of the Registrar General and Census Commissioner, Government of India.</w:t>
      </w:r>
    </w:p>
    <w:p w14:paraId="18B0CB9B" w14:textId="77777777" w:rsidR="003405B0" w:rsidRPr="00E5186D" w:rsidRDefault="003405B0" w:rsidP="003405B0">
      <w:pPr>
        <w:jc w:val="both"/>
        <w:rPr>
          <w:rFonts w:ascii="Garamond" w:hAnsi="Garamond"/>
          <w:sz w:val="10"/>
          <w:szCs w:val="10"/>
        </w:rPr>
      </w:pPr>
    </w:p>
    <w:p w14:paraId="517FBC25" w14:textId="77777777" w:rsidR="003405B0" w:rsidRPr="00A04362" w:rsidRDefault="003405B0" w:rsidP="003405B0">
      <w:pPr>
        <w:jc w:val="both"/>
        <w:rPr>
          <w:rFonts w:ascii="Garamond" w:hAnsi="Garamond"/>
          <w:sz w:val="24"/>
          <w:szCs w:val="24"/>
          <w:lang w:val="en-IN"/>
        </w:rPr>
      </w:pPr>
      <w:r w:rsidRPr="00305DB9">
        <w:rPr>
          <w:rFonts w:ascii="Garamond" w:hAnsi="Garamond"/>
          <w:sz w:val="24"/>
        </w:rPr>
        <w:t xml:space="preserve">Santhya, K. G. and S. J. </w:t>
      </w:r>
      <w:proofErr w:type="spellStart"/>
      <w:r w:rsidRPr="00305DB9">
        <w:rPr>
          <w:rFonts w:ascii="Garamond" w:hAnsi="Garamond"/>
          <w:sz w:val="24"/>
        </w:rPr>
        <w:t>Jejeebhoy</w:t>
      </w:r>
      <w:proofErr w:type="spellEnd"/>
      <w:r w:rsidRPr="00305DB9">
        <w:rPr>
          <w:rFonts w:ascii="Garamond" w:hAnsi="Garamond"/>
          <w:sz w:val="24"/>
        </w:rPr>
        <w:t xml:space="preserve">. 2014. “Adolescents and Youth in India: Challenges and opportunities.” in </w:t>
      </w:r>
      <w:r w:rsidRPr="00305DB9">
        <w:rPr>
          <w:rFonts w:ascii="Garamond" w:hAnsi="Garamond"/>
          <w:i/>
          <w:sz w:val="24"/>
        </w:rPr>
        <w:t>Population and Reproductive Health in India: An Assessment of the Current Situation and Future Needs</w:t>
      </w:r>
      <w:r w:rsidRPr="00305DB9">
        <w:rPr>
          <w:rFonts w:ascii="Garamond" w:hAnsi="Garamond"/>
          <w:sz w:val="24"/>
        </w:rPr>
        <w:t xml:space="preserve">, eds. S. J. </w:t>
      </w:r>
      <w:proofErr w:type="spellStart"/>
      <w:r w:rsidRPr="00305DB9">
        <w:rPr>
          <w:rFonts w:ascii="Garamond" w:hAnsi="Garamond"/>
          <w:sz w:val="24"/>
        </w:rPr>
        <w:t>Jejeebhoy</w:t>
      </w:r>
      <w:proofErr w:type="spellEnd"/>
      <w:r w:rsidRPr="00305DB9">
        <w:rPr>
          <w:rFonts w:ascii="Garamond" w:hAnsi="Garamond"/>
          <w:sz w:val="24"/>
        </w:rPr>
        <w:t xml:space="preserve">, P. M Kulkarni, K G Santhya et. al. New Delhi: Oxford University Press, pp. 175–246. </w:t>
      </w:r>
      <w:bookmarkEnd w:id="0"/>
    </w:p>
    <w:p w14:paraId="56E0219F" w14:textId="77777777" w:rsidR="00A87C55" w:rsidRDefault="00A87C55"/>
    <w:sectPr w:rsidR="00A87C55" w:rsidSect="00C062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1919A" w14:textId="77777777" w:rsidR="00C06260" w:rsidRDefault="00C06260" w:rsidP="003405B0">
      <w:pPr>
        <w:spacing w:line="240" w:lineRule="auto"/>
      </w:pPr>
      <w:r>
        <w:separator/>
      </w:r>
    </w:p>
  </w:endnote>
  <w:endnote w:type="continuationSeparator" w:id="0">
    <w:p w14:paraId="03562CCF" w14:textId="77777777" w:rsidR="00C06260" w:rsidRDefault="00C06260" w:rsidP="0034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ZapfHumnst#2320BT">
    <w:altName w:val="Calibri"/>
    <w:panose1 w:val="00000000000000000000"/>
    <w:charset w:val="00"/>
    <w:family w:val="swiss"/>
    <w:notTrueType/>
    <w:pitch w:val="default"/>
    <w:sig w:usb0="00000003" w:usb1="00000000" w:usb2="00000000" w:usb3="00000000" w:csb0="00000001" w:csb1="00000000"/>
  </w:font>
  <w:font w:name="FranklinGothic-Book">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5303009"/>
      <w:docPartObj>
        <w:docPartGallery w:val="Page Numbers (Bottom of Page)"/>
        <w:docPartUnique/>
      </w:docPartObj>
    </w:sdtPr>
    <w:sdtEndPr/>
    <w:sdtContent>
      <w:p w14:paraId="5DB91789" w14:textId="77777777" w:rsidR="00C06260" w:rsidRDefault="00C06260">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20C8DA22" w14:textId="77777777" w:rsidR="00C06260" w:rsidRDefault="00C06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CAC8B" w14:textId="77777777" w:rsidR="00C06260" w:rsidRDefault="00C06260" w:rsidP="003405B0">
      <w:pPr>
        <w:spacing w:line="240" w:lineRule="auto"/>
      </w:pPr>
      <w:r>
        <w:separator/>
      </w:r>
    </w:p>
  </w:footnote>
  <w:footnote w:type="continuationSeparator" w:id="0">
    <w:p w14:paraId="61E20132" w14:textId="77777777" w:rsidR="00C06260" w:rsidRDefault="00C06260" w:rsidP="003405B0">
      <w:pPr>
        <w:spacing w:line="240" w:lineRule="auto"/>
      </w:pPr>
      <w:r>
        <w:continuationSeparator/>
      </w:r>
    </w:p>
  </w:footnote>
  <w:footnote w:id="1">
    <w:p w14:paraId="2C81B471" w14:textId="77777777" w:rsidR="00C06260" w:rsidRPr="0033690A" w:rsidRDefault="00C06260" w:rsidP="003405B0">
      <w:pPr>
        <w:spacing w:line="240" w:lineRule="auto"/>
        <w:jc w:val="both"/>
        <w:rPr>
          <w:rFonts w:ascii="Garamond" w:hAnsi="Garamond" w:cs="Times New Roman"/>
          <w:color w:val="FF0000"/>
          <w:sz w:val="18"/>
          <w:szCs w:val="18"/>
          <w:lang w:val="en-GB"/>
        </w:rPr>
      </w:pPr>
      <w:r w:rsidRPr="0033690A">
        <w:rPr>
          <w:rStyle w:val="FootnoteReference"/>
          <w:rFonts w:ascii="Garamond" w:hAnsi="Garamond" w:cs="Times New Roman"/>
          <w:sz w:val="18"/>
          <w:szCs w:val="18"/>
        </w:rPr>
        <w:footnoteRef/>
      </w:r>
      <w:r w:rsidRPr="0033690A">
        <w:rPr>
          <w:rFonts w:ascii="Garamond" w:hAnsi="Garamond" w:cs="Times New Roman"/>
          <w:sz w:val="18"/>
          <w:szCs w:val="18"/>
        </w:rPr>
        <w:t xml:space="preserve"> </w:t>
      </w:r>
      <w:r w:rsidRPr="0033690A">
        <w:rPr>
          <w:rFonts w:ascii="Garamond" w:hAnsi="Garamond" w:cs="Times New Roman"/>
          <w:sz w:val="18"/>
          <w:szCs w:val="18"/>
          <w:lang w:val="en-GB"/>
        </w:rPr>
        <w:t>Acknowledging that participants may be reluctant to disclose sexual experiences, questions on sexual experiences will be posed in an anonymous format, in addition to the face-to-face interview method. In the anonymous format, participants will be asked to report whether they have (a) ever had pre-marital sex; and (b) ever experienced forced pre- or extra-marital sex. They will be asked to record their responses on a separate form and place the form in an envelope and seal it and return it to the field research team. Respondents will be informed that the envelope will not be opened in the field, and that only the principal investigators would be able to link the information provided in the envelope with what is provided in the main body of the questionnaire. Envelopes will be opened only at the Council’s office in Delhi. We note that the PI of this study have successfully tested this method in previous studies (</w:t>
      </w:r>
      <w:bookmarkStart w:id="17" w:name="_Hlk517356431"/>
      <w:r w:rsidRPr="00984F66">
        <w:rPr>
          <w:rFonts w:ascii="Garamond" w:hAnsi="Garamond" w:cs="Times New Roman"/>
          <w:sz w:val="18"/>
          <w:szCs w:val="18"/>
          <w:lang w:val="en-GB"/>
        </w:rPr>
        <w:t>IIPS and Population Council, 2010</w:t>
      </w:r>
      <w:bookmarkEnd w:id="17"/>
      <w:r w:rsidRPr="0033690A">
        <w:rPr>
          <w:rFonts w:ascii="Garamond" w:hAnsi="Garamond" w:cs="Times New Roman"/>
          <w:sz w:val="18"/>
          <w:szCs w:val="18"/>
          <w:lang w:val="en-GB"/>
        </w:rPr>
        <w:t xml:space="preserve">). </w:t>
      </w:r>
    </w:p>
    <w:p w14:paraId="06F41AE9" w14:textId="77777777" w:rsidR="00C06260" w:rsidRPr="006B5D76" w:rsidRDefault="00C06260" w:rsidP="003405B0">
      <w:pPr>
        <w:pStyle w:val="FootnoteText"/>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2AE"/>
    <w:multiLevelType w:val="hybridMultilevel"/>
    <w:tmpl w:val="5ED45610"/>
    <w:lvl w:ilvl="0" w:tplc="BFFCCE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E63A2"/>
    <w:multiLevelType w:val="hybridMultilevel"/>
    <w:tmpl w:val="12BC0296"/>
    <w:lvl w:ilvl="0" w:tplc="933A9112">
      <w:start w:val="1"/>
      <w:numFmt w:val="bullet"/>
      <w:lvlText w:val=""/>
      <w:lvlJc w:val="left"/>
      <w:pPr>
        <w:tabs>
          <w:tab w:val="num" w:pos="720"/>
        </w:tabs>
        <w:ind w:left="720" w:hanging="360"/>
      </w:pPr>
      <w:rPr>
        <w:rFonts w:ascii="Wingdings" w:hAnsi="Wingdings" w:hint="default"/>
      </w:rPr>
    </w:lvl>
    <w:lvl w:ilvl="1" w:tplc="D5688EB6" w:tentative="1">
      <w:start w:val="1"/>
      <w:numFmt w:val="bullet"/>
      <w:lvlText w:val=""/>
      <w:lvlJc w:val="left"/>
      <w:pPr>
        <w:tabs>
          <w:tab w:val="num" w:pos="1440"/>
        </w:tabs>
        <w:ind w:left="1440" w:hanging="360"/>
      </w:pPr>
      <w:rPr>
        <w:rFonts w:ascii="Wingdings" w:hAnsi="Wingdings" w:hint="default"/>
      </w:rPr>
    </w:lvl>
    <w:lvl w:ilvl="2" w:tplc="65B662A2" w:tentative="1">
      <w:start w:val="1"/>
      <w:numFmt w:val="bullet"/>
      <w:lvlText w:val=""/>
      <w:lvlJc w:val="left"/>
      <w:pPr>
        <w:tabs>
          <w:tab w:val="num" w:pos="2160"/>
        </w:tabs>
        <w:ind w:left="2160" w:hanging="360"/>
      </w:pPr>
      <w:rPr>
        <w:rFonts w:ascii="Wingdings" w:hAnsi="Wingdings" w:hint="default"/>
      </w:rPr>
    </w:lvl>
    <w:lvl w:ilvl="3" w:tplc="4C9A04D0" w:tentative="1">
      <w:start w:val="1"/>
      <w:numFmt w:val="bullet"/>
      <w:lvlText w:val=""/>
      <w:lvlJc w:val="left"/>
      <w:pPr>
        <w:tabs>
          <w:tab w:val="num" w:pos="2880"/>
        </w:tabs>
        <w:ind w:left="2880" w:hanging="360"/>
      </w:pPr>
      <w:rPr>
        <w:rFonts w:ascii="Wingdings" w:hAnsi="Wingdings" w:hint="default"/>
      </w:rPr>
    </w:lvl>
    <w:lvl w:ilvl="4" w:tplc="E9AC19E4" w:tentative="1">
      <w:start w:val="1"/>
      <w:numFmt w:val="bullet"/>
      <w:lvlText w:val=""/>
      <w:lvlJc w:val="left"/>
      <w:pPr>
        <w:tabs>
          <w:tab w:val="num" w:pos="3600"/>
        </w:tabs>
        <w:ind w:left="3600" w:hanging="360"/>
      </w:pPr>
      <w:rPr>
        <w:rFonts w:ascii="Wingdings" w:hAnsi="Wingdings" w:hint="default"/>
      </w:rPr>
    </w:lvl>
    <w:lvl w:ilvl="5" w:tplc="80189B56" w:tentative="1">
      <w:start w:val="1"/>
      <w:numFmt w:val="bullet"/>
      <w:lvlText w:val=""/>
      <w:lvlJc w:val="left"/>
      <w:pPr>
        <w:tabs>
          <w:tab w:val="num" w:pos="4320"/>
        </w:tabs>
        <w:ind w:left="4320" w:hanging="360"/>
      </w:pPr>
      <w:rPr>
        <w:rFonts w:ascii="Wingdings" w:hAnsi="Wingdings" w:hint="default"/>
      </w:rPr>
    </w:lvl>
    <w:lvl w:ilvl="6" w:tplc="BE626A9A" w:tentative="1">
      <w:start w:val="1"/>
      <w:numFmt w:val="bullet"/>
      <w:lvlText w:val=""/>
      <w:lvlJc w:val="left"/>
      <w:pPr>
        <w:tabs>
          <w:tab w:val="num" w:pos="5040"/>
        </w:tabs>
        <w:ind w:left="5040" w:hanging="360"/>
      </w:pPr>
      <w:rPr>
        <w:rFonts w:ascii="Wingdings" w:hAnsi="Wingdings" w:hint="default"/>
      </w:rPr>
    </w:lvl>
    <w:lvl w:ilvl="7" w:tplc="0EECEE38" w:tentative="1">
      <w:start w:val="1"/>
      <w:numFmt w:val="bullet"/>
      <w:lvlText w:val=""/>
      <w:lvlJc w:val="left"/>
      <w:pPr>
        <w:tabs>
          <w:tab w:val="num" w:pos="5760"/>
        </w:tabs>
        <w:ind w:left="5760" w:hanging="360"/>
      </w:pPr>
      <w:rPr>
        <w:rFonts w:ascii="Wingdings" w:hAnsi="Wingdings" w:hint="default"/>
      </w:rPr>
    </w:lvl>
    <w:lvl w:ilvl="8" w:tplc="9AE23EB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A2E0A"/>
    <w:multiLevelType w:val="hybridMultilevel"/>
    <w:tmpl w:val="E3A6E022"/>
    <w:lvl w:ilvl="0" w:tplc="24066272">
      <w:start w:val="1"/>
      <w:numFmt w:val="bullet"/>
      <w:lvlText w:val=""/>
      <w:lvlJc w:val="left"/>
      <w:pPr>
        <w:tabs>
          <w:tab w:val="num" w:pos="720"/>
        </w:tabs>
        <w:ind w:left="720" w:hanging="360"/>
      </w:pPr>
      <w:rPr>
        <w:rFonts w:ascii="Wingdings" w:hAnsi="Wingdings" w:hint="default"/>
      </w:rPr>
    </w:lvl>
    <w:lvl w:ilvl="1" w:tplc="1D9A1EA0" w:tentative="1">
      <w:start w:val="1"/>
      <w:numFmt w:val="bullet"/>
      <w:lvlText w:val=""/>
      <w:lvlJc w:val="left"/>
      <w:pPr>
        <w:tabs>
          <w:tab w:val="num" w:pos="1440"/>
        </w:tabs>
        <w:ind w:left="1440" w:hanging="360"/>
      </w:pPr>
      <w:rPr>
        <w:rFonts w:ascii="Wingdings" w:hAnsi="Wingdings" w:hint="default"/>
      </w:rPr>
    </w:lvl>
    <w:lvl w:ilvl="2" w:tplc="58C280D2" w:tentative="1">
      <w:start w:val="1"/>
      <w:numFmt w:val="bullet"/>
      <w:lvlText w:val=""/>
      <w:lvlJc w:val="left"/>
      <w:pPr>
        <w:tabs>
          <w:tab w:val="num" w:pos="2160"/>
        </w:tabs>
        <w:ind w:left="2160" w:hanging="360"/>
      </w:pPr>
      <w:rPr>
        <w:rFonts w:ascii="Wingdings" w:hAnsi="Wingdings" w:hint="default"/>
      </w:rPr>
    </w:lvl>
    <w:lvl w:ilvl="3" w:tplc="8BB666EE" w:tentative="1">
      <w:start w:val="1"/>
      <w:numFmt w:val="bullet"/>
      <w:lvlText w:val=""/>
      <w:lvlJc w:val="left"/>
      <w:pPr>
        <w:tabs>
          <w:tab w:val="num" w:pos="2880"/>
        </w:tabs>
        <w:ind w:left="2880" w:hanging="360"/>
      </w:pPr>
      <w:rPr>
        <w:rFonts w:ascii="Wingdings" w:hAnsi="Wingdings" w:hint="default"/>
      </w:rPr>
    </w:lvl>
    <w:lvl w:ilvl="4" w:tplc="18D05C04" w:tentative="1">
      <w:start w:val="1"/>
      <w:numFmt w:val="bullet"/>
      <w:lvlText w:val=""/>
      <w:lvlJc w:val="left"/>
      <w:pPr>
        <w:tabs>
          <w:tab w:val="num" w:pos="3600"/>
        </w:tabs>
        <w:ind w:left="3600" w:hanging="360"/>
      </w:pPr>
      <w:rPr>
        <w:rFonts w:ascii="Wingdings" w:hAnsi="Wingdings" w:hint="default"/>
      </w:rPr>
    </w:lvl>
    <w:lvl w:ilvl="5" w:tplc="8D102D38" w:tentative="1">
      <w:start w:val="1"/>
      <w:numFmt w:val="bullet"/>
      <w:lvlText w:val=""/>
      <w:lvlJc w:val="left"/>
      <w:pPr>
        <w:tabs>
          <w:tab w:val="num" w:pos="4320"/>
        </w:tabs>
        <w:ind w:left="4320" w:hanging="360"/>
      </w:pPr>
      <w:rPr>
        <w:rFonts w:ascii="Wingdings" w:hAnsi="Wingdings" w:hint="default"/>
      </w:rPr>
    </w:lvl>
    <w:lvl w:ilvl="6" w:tplc="02328992" w:tentative="1">
      <w:start w:val="1"/>
      <w:numFmt w:val="bullet"/>
      <w:lvlText w:val=""/>
      <w:lvlJc w:val="left"/>
      <w:pPr>
        <w:tabs>
          <w:tab w:val="num" w:pos="5040"/>
        </w:tabs>
        <w:ind w:left="5040" w:hanging="360"/>
      </w:pPr>
      <w:rPr>
        <w:rFonts w:ascii="Wingdings" w:hAnsi="Wingdings" w:hint="default"/>
      </w:rPr>
    </w:lvl>
    <w:lvl w:ilvl="7" w:tplc="24982E6C" w:tentative="1">
      <w:start w:val="1"/>
      <w:numFmt w:val="bullet"/>
      <w:lvlText w:val=""/>
      <w:lvlJc w:val="left"/>
      <w:pPr>
        <w:tabs>
          <w:tab w:val="num" w:pos="5760"/>
        </w:tabs>
        <w:ind w:left="5760" w:hanging="360"/>
      </w:pPr>
      <w:rPr>
        <w:rFonts w:ascii="Wingdings" w:hAnsi="Wingdings" w:hint="default"/>
      </w:rPr>
    </w:lvl>
    <w:lvl w:ilvl="8" w:tplc="417EF20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42FE9"/>
    <w:multiLevelType w:val="hybridMultilevel"/>
    <w:tmpl w:val="4FF6E6E6"/>
    <w:lvl w:ilvl="0" w:tplc="96D6224C">
      <w:start w:val="1"/>
      <w:numFmt w:val="bullet"/>
      <w:lvlText w:val=""/>
      <w:lvlJc w:val="left"/>
      <w:pPr>
        <w:tabs>
          <w:tab w:val="num" w:pos="720"/>
        </w:tabs>
        <w:ind w:left="720" w:hanging="360"/>
      </w:pPr>
      <w:rPr>
        <w:rFonts w:ascii="Wingdings" w:hAnsi="Wingdings" w:hint="default"/>
      </w:rPr>
    </w:lvl>
    <w:lvl w:ilvl="1" w:tplc="0C020FC0">
      <w:start w:val="1369"/>
      <w:numFmt w:val="bullet"/>
      <w:lvlText w:val=""/>
      <w:lvlJc w:val="left"/>
      <w:pPr>
        <w:tabs>
          <w:tab w:val="num" w:pos="1440"/>
        </w:tabs>
        <w:ind w:left="1440" w:hanging="360"/>
      </w:pPr>
      <w:rPr>
        <w:rFonts w:ascii="Wingdings 2" w:hAnsi="Wingdings 2" w:hint="default"/>
      </w:rPr>
    </w:lvl>
    <w:lvl w:ilvl="2" w:tplc="853E0586" w:tentative="1">
      <w:start w:val="1"/>
      <w:numFmt w:val="bullet"/>
      <w:lvlText w:val=""/>
      <w:lvlJc w:val="left"/>
      <w:pPr>
        <w:tabs>
          <w:tab w:val="num" w:pos="2160"/>
        </w:tabs>
        <w:ind w:left="2160" w:hanging="360"/>
      </w:pPr>
      <w:rPr>
        <w:rFonts w:ascii="Wingdings" w:hAnsi="Wingdings" w:hint="default"/>
      </w:rPr>
    </w:lvl>
    <w:lvl w:ilvl="3" w:tplc="24D0CBCA" w:tentative="1">
      <w:start w:val="1"/>
      <w:numFmt w:val="bullet"/>
      <w:lvlText w:val=""/>
      <w:lvlJc w:val="left"/>
      <w:pPr>
        <w:tabs>
          <w:tab w:val="num" w:pos="2880"/>
        </w:tabs>
        <w:ind w:left="2880" w:hanging="360"/>
      </w:pPr>
      <w:rPr>
        <w:rFonts w:ascii="Wingdings" w:hAnsi="Wingdings" w:hint="default"/>
      </w:rPr>
    </w:lvl>
    <w:lvl w:ilvl="4" w:tplc="B1602B78" w:tentative="1">
      <w:start w:val="1"/>
      <w:numFmt w:val="bullet"/>
      <w:lvlText w:val=""/>
      <w:lvlJc w:val="left"/>
      <w:pPr>
        <w:tabs>
          <w:tab w:val="num" w:pos="3600"/>
        </w:tabs>
        <w:ind w:left="3600" w:hanging="360"/>
      </w:pPr>
      <w:rPr>
        <w:rFonts w:ascii="Wingdings" w:hAnsi="Wingdings" w:hint="default"/>
      </w:rPr>
    </w:lvl>
    <w:lvl w:ilvl="5" w:tplc="EBC21308" w:tentative="1">
      <w:start w:val="1"/>
      <w:numFmt w:val="bullet"/>
      <w:lvlText w:val=""/>
      <w:lvlJc w:val="left"/>
      <w:pPr>
        <w:tabs>
          <w:tab w:val="num" w:pos="4320"/>
        </w:tabs>
        <w:ind w:left="4320" w:hanging="360"/>
      </w:pPr>
      <w:rPr>
        <w:rFonts w:ascii="Wingdings" w:hAnsi="Wingdings" w:hint="default"/>
      </w:rPr>
    </w:lvl>
    <w:lvl w:ilvl="6" w:tplc="7DDE3968" w:tentative="1">
      <w:start w:val="1"/>
      <w:numFmt w:val="bullet"/>
      <w:lvlText w:val=""/>
      <w:lvlJc w:val="left"/>
      <w:pPr>
        <w:tabs>
          <w:tab w:val="num" w:pos="5040"/>
        </w:tabs>
        <w:ind w:left="5040" w:hanging="360"/>
      </w:pPr>
      <w:rPr>
        <w:rFonts w:ascii="Wingdings" w:hAnsi="Wingdings" w:hint="default"/>
      </w:rPr>
    </w:lvl>
    <w:lvl w:ilvl="7" w:tplc="D4C2C296" w:tentative="1">
      <w:start w:val="1"/>
      <w:numFmt w:val="bullet"/>
      <w:lvlText w:val=""/>
      <w:lvlJc w:val="left"/>
      <w:pPr>
        <w:tabs>
          <w:tab w:val="num" w:pos="5760"/>
        </w:tabs>
        <w:ind w:left="5760" w:hanging="360"/>
      </w:pPr>
      <w:rPr>
        <w:rFonts w:ascii="Wingdings" w:hAnsi="Wingdings" w:hint="default"/>
      </w:rPr>
    </w:lvl>
    <w:lvl w:ilvl="8" w:tplc="97B6C09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0C5AB7"/>
    <w:multiLevelType w:val="multilevel"/>
    <w:tmpl w:val="2EFE2CB6"/>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8B83AD9"/>
    <w:multiLevelType w:val="hybridMultilevel"/>
    <w:tmpl w:val="99B2F21E"/>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8F179DD"/>
    <w:multiLevelType w:val="hybridMultilevel"/>
    <w:tmpl w:val="43847AA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3A8A120A">
      <w:start w:val="1"/>
      <w:numFmt w:val="upperRoman"/>
      <w:lvlText w:val="%3."/>
      <w:lvlJc w:val="right"/>
      <w:pPr>
        <w:ind w:left="2160" w:hanging="180"/>
      </w:pPr>
      <w:rPr>
        <w:b w:val="0"/>
        <w:bCs w:val="0"/>
      </w:rPr>
    </w:lvl>
    <w:lvl w:ilvl="3" w:tplc="B4384430">
      <w:start w:val="1"/>
      <w:numFmt w:val="lowerLetter"/>
      <w:lvlText w:val="%4."/>
      <w:lvlJc w:val="left"/>
      <w:pPr>
        <w:ind w:left="2880" w:hanging="360"/>
      </w:pPr>
      <w:rPr>
        <w:b w:val="0"/>
        <w:bCs w:val="0"/>
      </w:rPr>
    </w:lvl>
    <w:lvl w:ilvl="4" w:tplc="0409001B">
      <w:start w:val="1"/>
      <w:numFmt w:val="lowerRoman"/>
      <w:lvlText w:val="%5."/>
      <w:lvlJc w:val="right"/>
      <w:pPr>
        <w:ind w:left="3600" w:hanging="360"/>
      </w:pPr>
    </w:lvl>
    <w:lvl w:ilvl="5" w:tplc="04090019">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2250C"/>
    <w:multiLevelType w:val="hybridMultilevel"/>
    <w:tmpl w:val="06A2B8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6927A4F"/>
    <w:multiLevelType w:val="hybridMultilevel"/>
    <w:tmpl w:val="0FCC53B6"/>
    <w:lvl w:ilvl="0" w:tplc="40566EC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27634C53"/>
    <w:multiLevelType w:val="hybridMultilevel"/>
    <w:tmpl w:val="C6A2C450"/>
    <w:lvl w:ilvl="0" w:tplc="A6524B24">
      <w:start w:val="1"/>
      <w:numFmt w:val="bullet"/>
      <w:lvlText w:val=""/>
      <w:lvlJc w:val="left"/>
      <w:pPr>
        <w:tabs>
          <w:tab w:val="num" w:pos="720"/>
        </w:tabs>
        <w:ind w:left="720" w:hanging="360"/>
      </w:pPr>
      <w:rPr>
        <w:rFonts w:ascii="Wingdings" w:hAnsi="Wingdings" w:hint="default"/>
      </w:rPr>
    </w:lvl>
    <w:lvl w:ilvl="1" w:tplc="F4F60288" w:tentative="1">
      <w:start w:val="1"/>
      <w:numFmt w:val="bullet"/>
      <w:lvlText w:val=""/>
      <w:lvlJc w:val="left"/>
      <w:pPr>
        <w:tabs>
          <w:tab w:val="num" w:pos="1440"/>
        </w:tabs>
        <w:ind w:left="1440" w:hanging="360"/>
      </w:pPr>
      <w:rPr>
        <w:rFonts w:ascii="Wingdings" w:hAnsi="Wingdings" w:hint="default"/>
      </w:rPr>
    </w:lvl>
    <w:lvl w:ilvl="2" w:tplc="74F8EA00">
      <w:start w:val="1860"/>
      <w:numFmt w:val="bullet"/>
      <w:lvlText w:val=""/>
      <w:lvlJc w:val="left"/>
      <w:pPr>
        <w:tabs>
          <w:tab w:val="num" w:pos="2160"/>
        </w:tabs>
        <w:ind w:left="2160" w:hanging="360"/>
      </w:pPr>
      <w:rPr>
        <w:rFonts w:ascii="Wingdings" w:hAnsi="Wingdings" w:hint="default"/>
      </w:rPr>
    </w:lvl>
    <w:lvl w:ilvl="3" w:tplc="871CC49C" w:tentative="1">
      <w:start w:val="1"/>
      <w:numFmt w:val="bullet"/>
      <w:lvlText w:val=""/>
      <w:lvlJc w:val="left"/>
      <w:pPr>
        <w:tabs>
          <w:tab w:val="num" w:pos="2880"/>
        </w:tabs>
        <w:ind w:left="2880" w:hanging="360"/>
      </w:pPr>
      <w:rPr>
        <w:rFonts w:ascii="Wingdings" w:hAnsi="Wingdings" w:hint="default"/>
      </w:rPr>
    </w:lvl>
    <w:lvl w:ilvl="4" w:tplc="3790DE98" w:tentative="1">
      <w:start w:val="1"/>
      <w:numFmt w:val="bullet"/>
      <w:lvlText w:val=""/>
      <w:lvlJc w:val="left"/>
      <w:pPr>
        <w:tabs>
          <w:tab w:val="num" w:pos="3600"/>
        </w:tabs>
        <w:ind w:left="3600" w:hanging="360"/>
      </w:pPr>
      <w:rPr>
        <w:rFonts w:ascii="Wingdings" w:hAnsi="Wingdings" w:hint="default"/>
      </w:rPr>
    </w:lvl>
    <w:lvl w:ilvl="5" w:tplc="24B49586" w:tentative="1">
      <w:start w:val="1"/>
      <w:numFmt w:val="bullet"/>
      <w:lvlText w:val=""/>
      <w:lvlJc w:val="left"/>
      <w:pPr>
        <w:tabs>
          <w:tab w:val="num" w:pos="4320"/>
        </w:tabs>
        <w:ind w:left="4320" w:hanging="360"/>
      </w:pPr>
      <w:rPr>
        <w:rFonts w:ascii="Wingdings" w:hAnsi="Wingdings" w:hint="default"/>
      </w:rPr>
    </w:lvl>
    <w:lvl w:ilvl="6" w:tplc="D9CAAB90" w:tentative="1">
      <w:start w:val="1"/>
      <w:numFmt w:val="bullet"/>
      <w:lvlText w:val=""/>
      <w:lvlJc w:val="left"/>
      <w:pPr>
        <w:tabs>
          <w:tab w:val="num" w:pos="5040"/>
        </w:tabs>
        <w:ind w:left="5040" w:hanging="360"/>
      </w:pPr>
      <w:rPr>
        <w:rFonts w:ascii="Wingdings" w:hAnsi="Wingdings" w:hint="default"/>
      </w:rPr>
    </w:lvl>
    <w:lvl w:ilvl="7" w:tplc="58901F30" w:tentative="1">
      <w:start w:val="1"/>
      <w:numFmt w:val="bullet"/>
      <w:lvlText w:val=""/>
      <w:lvlJc w:val="left"/>
      <w:pPr>
        <w:tabs>
          <w:tab w:val="num" w:pos="5760"/>
        </w:tabs>
        <w:ind w:left="5760" w:hanging="360"/>
      </w:pPr>
      <w:rPr>
        <w:rFonts w:ascii="Wingdings" w:hAnsi="Wingdings" w:hint="default"/>
      </w:rPr>
    </w:lvl>
    <w:lvl w:ilvl="8" w:tplc="FA5AF7B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381A71"/>
    <w:multiLevelType w:val="hybridMultilevel"/>
    <w:tmpl w:val="6C32223E"/>
    <w:lvl w:ilvl="0" w:tplc="BAE45EC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980BA3"/>
    <w:multiLevelType w:val="hybridMultilevel"/>
    <w:tmpl w:val="32BE252E"/>
    <w:lvl w:ilvl="0" w:tplc="DB7CCDB0">
      <w:start w:val="1"/>
      <w:numFmt w:val="bullet"/>
      <w:lvlText w:val=""/>
      <w:lvlJc w:val="left"/>
      <w:pPr>
        <w:tabs>
          <w:tab w:val="num" w:pos="720"/>
        </w:tabs>
        <w:ind w:left="720" w:hanging="360"/>
      </w:pPr>
      <w:rPr>
        <w:rFonts w:ascii="Wingdings" w:hAnsi="Wingdings" w:hint="default"/>
      </w:rPr>
    </w:lvl>
    <w:lvl w:ilvl="1" w:tplc="6A360E6E" w:tentative="1">
      <w:start w:val="1"/>
      <w:numFmt w:val="bullet"/>
      <w:lvlText w:val=""/>
      <w:lvlJc w:val="left"/>
      <w:pPr>
        <w:tabs>
          <w:tab w:val="num" w:pos="1440"/>
        </w:tabs>
        <w:ind w:left="1440" w:hanging="360"/>
      </w:pPr>
      <w:rPr>
        <w:rFonts w:ascii="Wingdings" w:hAnsi="Wingdings" w:hint="default"/>
      </w:rPr>
    </w:lvl>
    <w:lvl w:ilvl="2" w:tplc="E1E49816" w:tentative="1">
      <w:start w:val="1"/>
      <w:numFmt w:val="bullet"/>
      <w:lvlText w:val=""/>
      <w:lvlJc w:val="left"/>
      <w:pPr>
        <w:tabs>
          <w:tab w:val="num" w:pos="2160"/>
        </w:tabs>
        <w:ind w:left="2160" w:hanging="360"/>
      </w:pPr>
      <w:rPr>
        <w:rFonts w:ascii="Wingdings" w:hAnsi="Wingdings" w:hint="default"/>
      </w:rPr>
    </w:lvl>
    <w:lvl w:ilvl="3" w:tplc="04D81394" w:tentative="1">
      <w:start w:val="1"/>
      <w:numFmt w:val="bullet"/>
      <w:lvlText w:val=""/>
      <w:lvlJc w:val="left"/>
      <w:pPr>
        <w:tabs>
          <w:tab w:val="num" w:pos="2880"/>
        </w:tabs>
        <w:ind w:left="2880" w:hanging="360"/>
      </w:pPr>
      <w:rPr>
        <w:rFonts w:ascii="Wingdings" w:hAnsi="Wingdings" w:hint="default"/>
      </w:rPr>
    </w:lvl>
    <w:lvl w:ilvl="4" w:tplc="9ACC2E3C" w:tentative="1">
      <w:start w:val="1"/>
      <w:numFmt w:val="bullet"/>
      <w:lvlText w:val=""/>
      <w:lvlJc w:val="left"/>
      <w:pPr>
        <w:tabs>
          <w:tab w:val="num" w:pos="3600"/>
        </w:tabs>
        <w:ind w:left="3600" w:hanging="360"/>
      </w:pPr>
      <w:rPr>
        <w:rFonts w:ascii="Wingdings" w:hAnsi="Wingdings" w:hint="default"/>
      </w:rPr>
    </w:lvl>
    <w:lvl w:ilvl="5" w:tplc="F80EC196" w:tentative="1">
      <w:start w:val="1"/>
      <w:numFmt w:val="bullet"/>
      <w:lvlText w:val=""/>
      <w:lvlJc w:val="left"/>
      <w:pPr>
        <w:tabs>
          <w:tab w:val="num" w:pos="4320"/>
        </w:tabs>
        <w:ind w:left="4320" w:hanging="360"/>
      </w:pPr>
      <w:rPr>
        <w:rFonts w:ascii="Wingdings" w:hAnsi="Wingdings" w:hint="default"/>
      </w:rPr>
    </w:lvl>
    <w:lvl w:ilvl="6" w:tplc="29B6782A" w:tentative="1">
      <w:start w:val="1"/>
      <w:numFmt w:val="bullet"/>
      <w:lvlText w:val=""/>
      <w:lvlJc w:val="left"/>
      <w:pPr>
        <w:tabs>
          <w:tab w:val="num" w:pos="5040"/>
        </w:tabs>
        <w:ind w:left="5040" w:hanging="360"/>
      </w:pPr>
      <w:rPr>
        <w:rFonts w:ascii="Wingdings" w:hAnsi="Wingdings" w:hint="default"/>
      </w:rPr>
    </w:lvl>
    <w:lvl w:ilvl="7" w:tplc="4A24AE72" w:tentative="1">
      <w:start w:val="1"/>
      <w:numFmt w:val="bullet"/>
      <w:lvlText w:val=""/>
      <w:lvlJc w:val="left"/>
      <w:pPr>
        <w:tabs>
          <w:tab w:val="num" w:pos="5760"/>
        </w:tabs>
        <w:ind w:left="5760" w:hanging="360"/>
      </w:pPr>
      <w:rPr>
        <w:rFonts w:ascii="Wingdings" w:hAnsi="Wingdings" w:hint="default"/>
      </w:rPr>
    </w:lvl>
    <w:lvl w:ilvl="8" w:tplc="C5C6C59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5C35B3"/>
    <w:multiLevelType w:val="hybridMultilevel"/>
    <w:tmpl w:val="818200A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3" w15:restartNumberingAfterBreak="0">
    <w:nsid w:val="41CC6256"/>
    <w:multiLevelType w:val="hybridMultilevel"/>
    <w:tmpl w:val="81E0EF34"/>
    <w:lvl w:ilvl="0" w:tplc="43441162">
      <w:start w:val="1"/>
      <w:numFmt w:val="bullet"/>
      <w:lvlText w:val=""/>
      <w:lvlJc w:val="left"/>
      <w:pPr>
        <w:tabs>
          <w:tab w:val="num" w:pos="720"/>
        </w:tabs>
        <w:ind w:left="720" w:hanging="360"/>
      </w:pPr>
      <w:rPr>
        <w:rFonts w:ascii="Wingdings" w:hAnsi="Wingdings" w:hint="default"/>
      </w:rPr>
    </w:lvl>
    <w:lvl w:ilvl="1" w:tplc="432A0474" w:tentative="1">
      <w:start w:val="1"/>
      <w:numFmt w:val="bullet"/>
      <w:lvlText w:val=""/>
      <w:lvlJc w:val="left"/>
      <w:pPr>
        <w:tabs>
          <w:tab w:val="num" w:pos="1440"/>
        </w:tabs>
        <w:ind w:left="1440" w:hanging="360"/>
      </w:pPr>
      <w:rPr>
        <w:rFonts w:ascii="Wingdings" w:hAnsi="Wingdings" w:hint="default"/>
      </w:rPr>
    </w:lvl>
    <w:lvl w:ilvl="2" w:tplc="3DE01534" w:tentative="1">
      <w:start w:val="1"/>
      <w:numFmt w:val="bullet"/>
      <w:lvlText w:val=""/>
      <w:lvlJc w:val="left"/>
      <w:pPr>
        <w:tabs>
          <w:tab w:val="num" w:pos="2160"/>
        </w:tabs>
        <w:ind w:left="2160" w:hanging="360"/>
      </w:pPr>
      <w:rPr>
        <w:rFonts w:ascii="Wingdings" w:hAnsi="Wingdings" w:hint="default"/>
      </w:rPr>
    </w:lvl>
    <w:lvl w:ilvl="3" w:tplc="D4E25D8C" w:tentative="1">
      <w:start w:val="1"/>
      <w:numFmt w:val="bullet"/>
      <w:lvlText w:val=""/>
      <w:lvlJc w:val="left"/>
      <w:pPr>
        <w:tabs>
          <w:tab w:val="num" w:pos="2880"/>
        </w:tabs>
        <w:ind w:left="2880" w:hanging="360"/>
      </w:pPr>
      <w:rPr>
        <w:rFonts w:ascii="Wingdings" w:hAnsi="Wingdings" w:hint="default"/>
      </w:rPr>
    </w:lvl>
    <w:lvl w:ilvl="4" w:tplc="1A221348" w:tentative="1">
      <w:start w:val="1"/>
      <w:numFmt w:val="bullet"/>
      <w:lvlText w:val=""/>
      <w:lvlJc w:val="left"/>
      <w:pPr>
        <w:tabs>
          <w:tab w:val="num" w:pos="3600"/>
        </w:tabs>
        <w:ind w:left="3600" w:hanging="360"/>
      </w:pPr>
      <w:rPr>
        <w:rFonts w:ascii="Wingdings" w:hAnsi="Wingdings" w:hint="default"/>
      </w:rPr>
    </w:lvl>
    <w:lvl w:ilvl="5" w:tplc="022CCB98" w:tentative="1">
      <w:start w:val="1"/>
      <w:numFmt w:val="bullet"/>
      <w:lvlText w:val=""/>
      <w:lvlJc w:val="left"/>
      <w:pPr>
        <w:tabs>
          <w:tab w:val="num" w:pos="4320"/>
        </w:tabs>
        <w:ind w:left="4320" w:hanging="360"/>
      </w:pPr>
      <w:rPr>
        <w:rFonts w:ascii="Wingdings" w:hAnsi="Wingdings" w:hint="default"/>
      </w:rPr>
    </w:lvl>
    <w:lvl w:ilvl="6" w:tplc="0C22B36A" w:tentative="1">
      <w:start w:val="1"/>
      <w:numFmt w:val="bullet"/>
      <w:lvlText w:val=""/>
      <w:lvlJc w:val="left"/>
      <w:pPr>
        <w:tabs>
          <w:tab w:val="num" w:pos="5040"/>
        </w:tabs>
        <w:ind w:left="5040" w:hanging="360"/>
      </w:pPr>
      <w:rPr>
        <w:rFonts w:ascii="Wingdings" w:hAnsi="Wingdings" w:hint="default"/>
      </w:rPr>
    </w:lvl>
    <w:lvl w:ilvl="7" w:tplc="8DEAB31C" w:tentative="1">
      <w:start w:val="1"/>
      <w:numFmt w:val="bullet"/>
      <w:lvlText w:val=""/>
      <w:lvlJc w:val="left"/>
      <w:pPr>
        <w:tabs>
          <w:tab w:val="num" w:pos="5760"/>
        </w:tabs>
        <w:ind w:left="5760" w:hanging="360"/>
      </w:pPr>
      <w:rPr>
        <w:rFonts w:ascii="Wingdings" w:hAnsi="Wingdings" w:hint="default"/>
      </w:rPr>
    </w:lvl>
    <w:lvl w:ilvl="8" w:tplc="BCF48B0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2A69EA"/>
    <w:multiLevelType w:val="multilevel"/>
    <w:tmpl w:val="2EFE2CB6"/>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47357262"/>
    <w:multiLevelType w:val="hybridMultilevel"/>
    <w:tmpl w:val="CBC4D080"/>
    <w:lvl w:ilvl="0" w:tplc="322873E6">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79E4459"/>
    <w:multiLevelType w:val="hybridMultilevel"/>
    <w:tmpl w:val="ADD4173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7C22837"/>
    <w:multiLevelType w:val="hybridMultilevel"/>
    <w:tmpl w:val="F6CA4D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9BC66AC"/>
    <w:multiLevelType w:val="hybridMultilevel"/>
    <w:tmpl w:val="46A80E84"/>
    <w:lvl w:ilvl="0" w:tplc="57F496B0">
      <w:start w:val="1"/>
      <w:numFmt w:val="bullet"/>
      <w:lvlText w:val=""/>
      <w:lvlJc w:val="left"/>
      <w:pPr>
        <w:tabs>
          <w:tab w:val="num" w:pos="720"/>
        </w:tabs>
        <w:ind w:left="720" w:hanging="360"/>
      </w:pPr>
      <w:rPr>
        <w:rFonts w:ascii="Wingdings" w:hAnsi="Wingdings" w:hint="default"/>
      </w:rPr>
    </w:lvl>
    <w:lvl w:ilvl="1" w:tplc="6DE8E1B2" w:tentative="1">
      <w:start w:val="1"/>
      <w:numFmt w:val="bullet"/>
      <w:lvlText w:val=""/>
      <w:lvlJc w:val="left"/>
      <w:pPr>
        <w:tabs>
          <w:tab w:val="num" w:pos="1440"/>
        </w:tabs>
        <w:ind w:left="1440" w:hanging="360"/>
      </w:pPr>
      <w:rPr>
        <w:rFonts w:ascii="Wingdings" w:hAnsi="Wingdings" w:hint="default"/>
      </w:rPr>
    </w:lvl>
    <w:lvl w:ilvl="2" w:tplc="2DD803CC" w:tentative="1">
      <w:start w:val="1"/>
      <w:numFmt w:val="bullet"/>
      <w:lvlText w:val=""/>
      <w:lvlJc w:val="left"/>
      <w:pPr>
        <w:tabs>
          <w:tab w:val="num" w:pos="2160"/>
        </w:tabs>
        <w:ind w:left="2160" w:hanging="360"/>
      </w:pPr>
      <w:rPr>
        <w:rFonts w:ascii="Wingdings" w:hAnsi="Wingdings" w:hint="default"/>
      </w:rPr>
    </w:lvl>
    <w:lvl w:ilvl="3" w:tplc="E20C7042" w:tentative="1">
      <w:start w:val="1"/>
      <w:numFmt w:val="bullet"/>
      <w:lvlText w:val=""/>
      <w:lvlJc w:val="left"/>
      <w:pPr>
        <w:tabs>
          <w:tab w:val="num" w:pos="2880"/>
        </w:tabs>
        <w:ind w:left="2880" w:hanging="360"/>
      </w:pPr>
      <w:rPr>
        <w:rFonts w:ascii="Wingdings" w:hAnsi="Wingdings" w:hint="default"/>
      </w:rPr>
    </w:lvl>
    <w:lvl w:ilvl="4" w:tplc="08B6B24E" w:tentative="1">
      <w:start w:val="1"/>
      <w:numFmt w:val="bullet"/>
      <w:lvlText w:val=""/>
      <w:lvlJc w:val="left"/>
      <w:pPr>
        <w:tabs>
          <w:tab w:val="num" w:pos="3600"/>
        </w:tabs>
        <w:ind w:left="3600" w:hanging="360"/>
      </w:pPr>
      <w:rPr>
        <w:rFonts w:ascii="Wingdings" w:hAnsi="Wingdings" w:hint="default"/>
      </w:rPr>
    </w:lvl>
    <w:lvl w:ilvl="5" w:tplc="077C684C" w:tentative="1">
      <w:start w:val="1"/>
      <w:numFmt w:val="bullet"/>
      <w:lvlText w:val=""/>
      <w:lvlJc w:val="left"/>
      <w:pPr>
        <w:tabs>
          <w:tab w:val="num" w:pos="4320"/>
        </w:tabs>
        <w:ind w:left="4320" w:hanging="360"/>
      </w:pPr>
      <w:rPr>
        <w:rFonts w:ascii="Wingdings" w:hAnsi="Wingdings" w:hint="default"/>
      </w:rPr>
    </w:lvl>
    <w:lvl w:ilvl="6" w:tplc="C0AC2544" w:tentative="1">
      <w:start w:val="1"/>
      <w:numFmt w:val="bullet"/>
      <w:lvlText w:val=""/>
      <w:lvlJc w:val="left"/>
      <w:pPr>
        <w:tabs>
          <w:tab w:val="num" w:pos="5040"/>
        </w:tabs>
        <w:ind w:left="5040" w:hanging="360"/>
      </w:pPr>
      <w:rPr>
        <w:rFonts w:ascii="Wingdings" w:hAnsi="Wingdings" w:hint="default"/>
      </w:rPr>
    </w:lvl>
    <w:lvl w:ilvl="7" w:tplc="EDA8F98E" w:tentative="1">
      <w:start w:val="1"/>
      <w:numFmt w:val="bullet"/>
      <w:lvlText w:val=""/>
      <w:lvlJc w:val="left"/>
      <w:pPr>
        <w:tabs>
          <w:tab w:val="num" w:pos="5760"/>
        </w:tabs>
        <w:ind w:left="5760" w:hanging="360"/>
      </w:pPr>
      <w:rPr>
        <w:rFonts w:ascii="Wingdings" w:hAnsi="Wingdings" w:hint="default"/>
      </w:rPr>
    </w:lvl>
    <w:lvl w:ilvl="8" w:tplc="609487E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4A422A"/>
    <w:multiLevelType w:val="hybridMultilevel"/>
    <w:tmpl w:val="FEE4254C"/>
    <w:lvl w:ilvl="0" w:tplc="399EE204">
      <w:start w:val="1"/>
      <w:numFmt w:val="bullet"/>
      <w:lvlText w:val=""/>
      <w:lvlJc w:val="left"/>
      <w:pPr>
        <w:tabs>
          <w:tab w:val="num" w:pos="720"/>
        </w:tabs>
        <w:ind w:left="720" w:hanging="360"/>
      </w:pPr>
      <w:rPr>
        <w:rFonts w:ascii="Wingdings" w:hAnsi="Wingdings" w:hint="default"/>
      </w:rPr>
    </w:lvl>
    <w:lvl w:ilvl="1" w:tplc="630297BA" w:tentative="1">
      <w:start w:val="1"/>
      <w:numFmt w:val="bullet"/>
      <w:lvlText w:val=""/>
      <w:lvlJc w:val="left"/>
      <w:pPr>
        <w:tabs>
          <w:tab w:val="num" w:pos="1440"/>
        </w:tabs>
        <w:ind w:left="1440" w:hanging="360"/>
      </w:pPr>
      <w:rPr>
        <w:rFonts w:ascii="Wingdings" w:hAnsi="Wingdings" w:hint="default"/>
      </w:rPr>
    </w:lvl>
    <w:lvl w:ilvl="2" w:tplc="3336F9AE" w:tentative="1">
      <w:start w:val="1"/>
      <w:numFmt w:val="bullet"/>
      <w:lvlText w:val=""/>
      <w:lvlJc w:val="left"/>
      <w:pPr>
        <w:tabs>
          <w:tab w:val="num" w:pos="2160"/>
        </w:tabs>
        <w:ind w:left="2160" w:hanging="360"/>
      </w:pPr>
      <w:rPr>
        <w:rFonts w:ascii="Wingdings" w:hAnsi="Wingdings" w:hint="default"/>
      </w:rPr>
    </w:lvl>
    <w:lvl w:ilvl="3" w:tplc="4C8E77FA" w:tentative="1">
      <w:start w:val="1"/>
      <w:numFmt w:val="bullet"/>
      <w:lvlText w:val=""/>
      <w:lvlJc w:val="left"/>
      <w:pPr>
        <w:tabs>
          <w:tab w:val="num" w:pos="2880"/>
        </w:tabs>
        <w:ind w:left="2880" w:hanging="360"/>
      </w:pPr>
      <w:rPr>
        <w:rFonts w:ascii="Wingdings" w:hAnsi="Wingdings" w:hint="default"/>
      </w:rPr>
    </w:lvl>
    <w:lvl w:ilvl="4" w:tplc="54E687DE" w:tentative="1">
      <w:start w:val="1"/>
      <w:numFmt w:val="bullet"/>
      <w:lvlText w:val=""/>
      <w:lvlJc w:val="left"/>
      <w:pPr>
        <w:tabs>
          <w:tab w:val="num" w:pos="3600"/>
        </w:tabs>
        <w:ind w:left="3600" w:hanging="360"/>
      </w:pPr>
      <w:rPr>
        <w:rFonts w:ascii="Wingdings" w:hAnsi="Wingdings" w:hint="default"/>
      </w:rPr>
    </w:lvl>
    <w:lvl w:ilvl="5" w:tplc="F05CAABE" w:tentative="1">
      <w:start w:val="1"/>
      <w:numFmt w:val="bullet"/>
      <w:lvlText w:val=""/>
      <w:lvlJc w:val="left"/>
      <w:pPr>
        <w:tabs>
          <w:tab w:val="num" w:pos="4320"/>
        </w:tabs>
        <w:ind w:left="4320" w:hanging="360"/>
      </w:pPr>
      <w:rPr>
        <w:rFonts w:ascii="Wingdings" w:hAnsi="Wingdings" w:hint="default"/>
      </w:rPr>
    </w:lvl>
    <w:lvl w:ilvl="6" w:tplc="D39CB0CE" w:tentative="1">
      <w:start w:val="1"/>
      <w:numFmt w:val="bullet"/>
      <w:lvlText w:val=""/>
      <w:lvlJc w:val="left"/>
      <w:pPr>
        <w:tabs>
          <w:tab w:val="num" w:pos="5040"/>
        </w:tabs>
        <w:ind w:left="5040" w:hanging="360"/>
      </w:pPr>
      <w:rPr>
        <w:rFonts w:ascii="Wingdings" w:hAnsi="Wingdings" w:hint="default"/>
      </w:rPr>
    </w:lvl>
    <w:lvl w:ilvl="7" w:tplc="5B7C129A" w:tentative="1">
      <w:start w:val="1"/>
      <w:numFmt w:val="bullet"/>
      <w:lvlText w:val=""/>
      <w:lvlJc w:val="left"/>
      <w:pPr>
        <w:tabs>
          <w:tab w:val="num" w:pos="5760"/>
        </w:tabs>
        <w:ind w:left="5760" w:hanging="360"/>
      </w:pPr>
      <w:rPr>
        <w:rFonts w:ascii="Wingdings" w:hAnsi="Wingdings" w:hint="default"/>
      </w:rPr>
    </w:lvl>
    <w:lvl w:ilvl="8" w:tplc="FBB015E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212409"/>
    <w:multiLevelType w:val="hybridMultilevel"/>
    <w:tmpl w:val="6B6686AC"/>
    <w:lvl w:ilvl="0" w:tplc="E902B396">
      <w:start w:val="1"/>
      <w:numFmt w:val="bullet"/>
      <w:lvlText w:val=""/>
      <w:lvlJc w:val="left"/>
      <w:pPr>
        <w:tabs>
          <w:tab w:val="num" w:pos="720"/>
        </w:tabs>
        <w:ind w:left="720" w:hanging="360"/>
      </w:pPr>
      <w:rPr>
        <w:rFonts w:ascii="Wingdings" w:hAnsi="Wingdings" w:hint="default"/>
      </w:rPr>
    </w:lvl>
    <w:lvl w:ilvl="1" w:tplc="2BEA35F6" w:tentative="1">
      <w:start w:val="1"/>
      <w:numFmt w:val="bullet"/>
      <w:lvlText w:val=""/>
      <w:lvlJc w:val="left"/>
      <w:pPr>
        <w:tabs>
          <w:tab w:val="num" w:pos="1440"/>
        </w:tabs>
        <w:ind w:left="1440" w:hanging="360"/>
      </w:pPr>
      <w:rPr>
        <w:rFonts w:ascii="Wingdings" w:hAnsi="Wingdings" w:hint="default"/>
      </w:rPr>
    </w:lvl>
    <w:lvl w:ilvl="2" w:tplc="9F0E44F6" w:tentative="1">
      <w:start w:val="1"/>
      <w:numFmt w:val="bullet"/>
      <w:lvlText w:val=""/>
      <w:lvlJc w:val="left"/>
      <w:pPr>
        <w:tabs>
          <w:tab w:val="num" w:pos="2160"/>
        </w:tabs>
        <w:ind w:left="2160" w:hanging="360"/>
      </w:pPr>
      <w:rPr>
        <w:rFonts w:ascii="Wingdings" w:hAnsi="Wingdings" w:hint="default"/>
      </w:rPr>
    </w:lvl>
    <w:lvl w:ilvl="3" w:tplc="F8D21D64" w:tentative="1">
      <w:start w:val="1"/>
      <w:numFmt w:val="bullet"/>
      <w:lvlText w:val=""/>
      <w:lvlJc w:val="left"/>
      <w:pPr>
        <w:tabs>
          <w:tab w:val="num" w:pos="2880"/>
        </w:tabs>
        <w:ind w:left="2880" w:hanging="360"/>
      </w:pPr>
      <w:rPr>
        <w:rFonts w:ascii="Wingdings" w:hAnsi="Wingdings" w:hint="default"/>
      </w:rPr>
    </w:lvl>
    <w:lvl w:ilvl="4" w:tplc="E51AC89A" w:tentative="1">
      <w:start w:val="1"/>
      <w:numFmt w:val="bullet"/>
      <w:lvlText w:val=""/>
      <w:lvlJc w:val="left"/>
      <w:pPr>
        <w:tabs>
          <w:tab w:val="num" w:pos="3600"/>
        </w:tabs>
        <w:ind w:left="3600" w:hanging="360"/>
      </w:pPr>
      <w:rPr>
        <w:rFonts w:ascii="Wingdings" w:hAnsi="Wingdings" w:hint="default"/>
      </w:rPr>
    </w:lvl>
    <w:lvl w:ilvl="5" w:tplc="344257C8" w:tentative="1">
      <w:start w:val="1"/>
      <w:numFmt w:val="bullet"/>
      <w:lvlText w:val=""/>
      <w:lvlJc w:val="left"/>
      <w:pPr>
        <w:tabs>
          <w:tab w:val="num" w:pos="4320"/>
        </w:tabs>
        <w:ind w:left="4320" w:hanging="360"/>
      </w:pPr>
      <w:rPr>
        <w:rFonts w:ascii="Wingdings" w:hAnsi="Wingdings" w:hint="default"/>
      </w:rPr>
    </w:lvl>
    <w:lvl w:ilvl="6" w:tplc="05F29828" w:tentative="1">
      <w:start w:val="1"/>
      <w:numFmt w:val="bullet"/>
      <w:lvlText w:val=""/>
      <w:lvlJc w:val="left"/>
      <w:pPr>
        <w:tabs>
          <w:tab w:val="num" w:pos="5040"/>
        </w:tabs>
        <w:ind w:left="5040" w:hanging="360"/>
      </w:pPr>
      <w:rPr>
        <w:rFonts w:ascii="Wingdings" w:hAnsi="Wingdings" w:hint="default"/>
      </w:rPr>
    </w:lvl>
    <w:lvl w:ilvl="7" w:tplc="E444C656" w:tentative="1">
      <w:start w:val="1"/>
      <w:numFmt w:val="bullet"/>
      <w:lvlText w:val=""/>
      <w:lvlJc w:val="left"/>
      <w:pPr>
        <w:tabs>
          <w:tab w:val="num" w:pos="5760"/>
        </w:tabs>
        <w:ind w:left="5760" w:hanging="360"/>
      </w:pPr>
      <w:rPr>
        <w:rFonts w:ascii="Wingdings" w:hAnsi="Wingdings" w:hint="default"/>
      </w:rPr>
    </w:lvl>
    <w:lvl w:ilvl="8" w:tplc="4C34C63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E90F50"/>
    <w:multiLevelType w:val="hybridMultilevel"/>
    <w:tmpl w:val="495E2A42"/>
    <w:lvl w:ilvl="0" w:tplc="9ED4DB98">
      <w:start w:val="1"/>
      <w:numFmt w:val="bullet"/>
      <w:lvlText w:val=""/>
      <w:lvlJc w:val="left"/>
      <w:pPr>
        <w:tabs>
          <w:tab w:val="num" w:pos="720"/>
        </w:tabs>
        <w:ind w:left="720" w:hanging="360"/>
      </w:pPr>
      <w:rPr>
        <w:rFonts w:ascii="Wingdings" w:hAnsi="Wingdings" w:hint="default"/>
      </w:rPr>
    </w:lvl>
    <w:lvl w:ilvl="1" w:tplc="F23ED55E">
      <w:start w:val="2073"/>
      <w:numFmt w:val="bullet"/>
      <w:lvlText w:val=""/>
      <w:lvlJc w:val="left"/>
      <w:pPr>
        <w:tabs>
          <w:tab w:val="num" w:pos="1440"/>
        </w:tabs>
        <w:ind w:left="1440" w:hanging="360"/>
      </w:pPr>
      <w:rPr>
        <w:rFonts w:ascii="Wingdings 2" w:hAnsi="Wingdings 2" w:hint="default"/>
      </w:rPr>
    </w:lvl>
    <w:lvl w:ilvl="2" w:tplc="FA229BEE" w:tentative="1">
      <w:start w:val="1"/>
      <w:numFmt w:val="bullet"/>
      <w:lvlText w:val=""/>
      <w:lvlJc w:val="left"/>
      <w:pPr>
        <w:tabs>
          <w:tab w:val="num" w:pos="2160"/>
        </w:tabs>
        <w:ind w:left="2160" w:hanging="360"/>
      </w:pPr>
      <w:rPr>
        <w:rFonts w:ascii="Wingdings" w:hAnsi="Wingdings" w:hint="default"/>
      </w:rPr>
    </w:lvl>
    <w:lvl w:ilvl="3" w:tplc="6E1A5C62" w:tentative="1">
      <w:start w:val="1"/>
      <w:numFmt w:val="bullet"/>
      <w:lvlText w:val=""/>
      <w:lvlJc w:val="left"/>
      <w:pPr>
        <w:tabs>
          <w:tab w:val="num" w:pos="2880"/>
        </w:tabs>
        <w:ind w:left="2880" w:hanging="360"/>
      </w:pPr>
      <w:rPr>
        <w:rFonts w:ascii="Wingdings" w:hAnsi="Wingdings" w:hint="default"/>
      </w:rPr>
    </w:lvl>
    <w:lvl w:ilvl="4" w:tplc="B84021C6" w:tentative="1">
      <w:start w:val="1"/>
      <w:numFmt w:val="bullet"/>
      <w:lvlText w:val=""/>
      <w:lvlJc w:val="left"/>
      <w:pPr>
        <w:tabs>
          <w:tab w:val="num" w:pos="3600"/>
        </w:tabs>
        <w:ind w:left="3600" w:hanging="360"/>
      </w:pPr>
      <w:rPr>
        <w:rFonts w:ascii="Wingdings" w:hAnsi="Wingdings" w:hint="default"/>
      </w:rPr>
    </w:lvl>
    <w:lvl w:ilvl="5" w:tplc="EA7C426C" w:tentative="1">
      <w:start w:val="1"/>
      <w:numFmt w:val="bullet"/>
      <w:lvlText w:val=""/>
      <w:lvlJc w:val="left"/>
      <w:pPr>
        <w:tabs>
          <w:tab w:val="num" w:pos="4320"/>
        </w:tabs>
        <w:ind w:left="4320" w:hanging="360"/>
      </w:pPr>
      <w:rPr>
        <w:rFonts w:ascii="Wingdings" w:hAnsi="Wingdings" w:hint="default"/>
      </w:rPr>
    </w:lvl>
    <w:lvl w:ilvl="6" w:tplc="B8C01218" w:tentative="1">
      <w:start w:val="1"/>
      <w:numFmt w:val="bullet"/>
      <w:lvlText w:val=""/>
      <w:lvlJc w:val="left"/>
      <w:pPr>
        <w:tabs>
          <w:tab w:val="num" w:pos="5040"/>
        </w:tabs>
        <w:ind w:left="5040" w:hanging="360"/>
      </w:pPr>
      <w:rPr>
        <w:rFonts w:ascii="Wingdings" w:hAnsi="Wingdings" w:hint="default"/>
      </w:rPr>
    </w:lvl>
    <w:lvl w:ilvl="7" w:tplc="67E07718" w:tentative="1">
      <w:start w:val="1"/>
      <w:numFmt w:val="bullet"/>
      <w:lvlText w:val=""/>
      <w:lvlJc w:val="left"/>
      <w:pPr>
        <w:tabs>
          <w:tab w:val="num" w:pos="5760"/>
        </w:tabs>
        <w:ind w:left="5760" w:hanging="360"/>
      </w:pPr>
      <w:rPr>
        <w:rFonts w:ascii="Wingdings" w:hAnsi="Wingdings" w:hint="default"/>
      </w:rPr>
    </w:lvl>
    <w:lvl w:ilvl="8" w:tplc="4934DDD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A70C96"/>
    <w:multiLevelType w:val="hybridMultilevel"/>
    <w:tmpl w:val="0328848A"/>
    <w:lvl w:ilvl="0" w:tplc="07F22C80">
      <w:start w:val="1"/>
      <w:numFmt w:val="decimal"/>
      <w:lvlText w:val="%1."/>
      <w:lvlJc w:val="left"/>
      <w:pPr>
        <w:tabs>
          <w:tab w:val="num" w:pos="720"/>
        </w:tabs>
        <w:ind w:left="720" w:hanging="360"/>
      </w:pPr>
    </w:lvl>
    <w:lvl w:ilvl="1" w:tplc="7CAE7F92" w:tentative="1">
      <w:start w:val="1"/>
      <w:numFmt w:val="decimal"/>
      <w:lvlText w:val="%2."/>
      <w:lvlJc w:val="left"/>
      <w:pPr>
        <w:tabs>
          <w:tab w:val="num" w:pos="1440"/>
        </w:tabs>
        <w:ind w:left="1440" w:hanging="360"/>
      </w:pPr>
    </w:lvl>
    <w:lvl w:ilvl="2" w:tplc="7848D61A" w:tentative="1">
      <w:start w:val="1"/>
      <w:numFmt w:val="decimal"/>
      <w:lvlText w:val="%3."/>
      <w:lvlJc w:val="left"/>
      <w:pPr>
        <w:tabs>
          <w:tab w:val="num" w:pos="2160"/>
        </w:tabs>
        <w:ind w:left="2160" w:hanging="360"/>
      </w:pPr>
    </w:lvl>
    <w:lvl w:ilvl="3" w:tplc="62165A6A" w:tentative="1">
      <w:start w:val="1"/>
      <w:numFmt w:val="decimal"/>
      <w:lvlText w:val="%4."/>
      <w:lvlJc w:val="left"/>
      <w:pPr>
        <w:tabs>
          <w:tab w:val="num" w:pos="2880"/>
        </w:tabs>
        <w:ind w:left="2880" w:hanging="360"/>
      </w:pPr>
    </w:lvl>
    <w:lvl w:ilvl="4" w:tplc="0D0616CE" w:tentative="1">
      <w:start w:val="1"/>
      <w:numFmt w:val="decimal"/>
      <w:lvlText w:val="%5."/>
      <w:lvlJc w:val="left"/>
      <w:pPr>
        <w:tabs>
          <w:tab w:val="num" w:pos="3600"/>
        </w:tabs>
        <w:ind w:left="3600" w:hanging="360"/>
      </w:pPr>
    </w:lvl>
    <w:lvl w:ilvl="5" w:tplc="659C744C" w:tentative="1">
      <w:start w:val="1"/>
      <w:numFmt w:val="decimal"/>
      <w:lvlText w:val="%6."/>
      <w:lvlJc w:val="left"/>
      <w:pPr>
        <w:tabs>
          <w:tab w:val="num" w:pos="4320"/>
        </w:tabs>
        <w:ind w:left="4320" w:hanging="360"/>
      </w:pPr>
    </w:lvl>
    <w:lvl w:ilvl="6" w:tplc="E45A1098" w:tentative="1">
      <w:start w:val="1"/>
      <w:numFmt w:val="decimal"/>
      <w:lvlText w:val="%7."/>
      <w:lvlJc w:val="left"/>
      <w:pPr>
        <w:tabs>
          <w:tab w:val="num" w:pos="5040"/>
        </w:tabs>
        <w:ind w:left="5040" w:hanging="360"/>
      </w:pPr>
    </w:lvl>
    <w:lvl w:ilvl="7" w:tplc="0FB26A10" w:tentative="1">
      <w:start w:val="1"/>
      <w:numFmt w:val="decimal"/>
      <w:lvlText w:val="%8."/>
      <w:lvlJc w:val="left"/>
      <w:pPr>
        <w:tabs>
          <w:tab w:val="num" w:pos="5760"/>
        </w:tabs>
        <w:ind w:left="5760" w:hanging="360"/>
      </w:pPr>
    </w:lvl>
    <w:lvl w:ilvl="8" w:tplc="5F20A242" w:tentative="1">
      <w:start w:val="1"/>
      <w:numFmt w:val="decimal"/>
      <w:lvlText w:val="%9."/>
      <w:lvlJc w:val="left"/>
      <w:pPr>
        <w:tabs>
          <w:tab w:val="num" w:pos="6480"/>
        </w:tabs>
        <w:ind w:left="6480" w:hanging="360"/>
      </w:pPr>
    </w:lvl>
  </w:abstractNum>
  <w:abstractNum w:abstractNumId="23" w15:restartNumberingAfterBreak="0">
    <w:nsid w:val="59FB42D6"/>
    <w:multiLevelType w:val="multilevel"/>
    <w:tmpl w:val="2EFE2CB6"/>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5AB46CBB"/>
    <w:multiLevelType w:val="multilevel"/>
    <w:tmpl w:val="34A62274"/>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B406266"/>
    <w:multiLevelType w:val="hybridMultilevel"/>
    <w:tmpl w:val="831AF35E"/>
    <w:lvl w:ilvl="0" w:tplc="631A43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80136A"/>
    <w:multiLevelType w:val="hybridMultilevel"/>
    <w:tmpl w:val="EE12AEB0"/>
    <w:lvl w:ilvl="0" w:tplc="471C66C4">
      <w:start w:val="1"/>
      <w:numFmt w:val="bullet"/>
      <w:lvlText w:val=""/>
      <w:lvlJc w:val="left"/>
      <w:pPr>
        <w:tabs>
          <w:tab w:val="num" w:pos="720"/>
        </w:tabs>
        <w:ind w:left="720" w:hanging="360"/>
      </w:pPr>
      <w:rPr>
        <w:rFonts w:ascii="Wingdings" w:hAnsi="Wingdings" w:hint="default"/>
      </w:rPr>
    </w:lvl>
    <w:lvl w:ilvl="1" w:tplc="0AE41F82" w:tentative="1">
      <w:start w:val="1"/>
      <w:numFmt w:val="bullet"/>
      <w:lvlText w:val=""/>
      <w:lvlJc w:val="left"/>
      <w:pPr>
        <w:tabs>
          <w:tab w:val="num" w:pos="1440"/>
        </w:tabs>
        <w:ind w:left="1440" w:hanging="360"/>
      </w:pPr>
      <w:rPr>
        <w:rFonts w:ascii="Wingdings" w:hAnsi="Wingdings" w:hint="default"/>
      </w:rPr>
    </w:lvl>
    <w:lvl w:ilvl="2" w:tplc="075CA6D0" w:tentative="1">
      <w:start w:val="1"/>
      <w:numFmt w:val="bullet"/>
      <w:lvlText w:val=""/>
      <w:lvlJc w:val="left"/>
      <w:pPr>
        <w:tabs>
          <w:tab w:val="num" w:pos="2160"/>
        </w:tabs>
        <w:ind w:left="2160" w:hanging="360"/>
      </w:pPr>
      <w:rPr>
        <w:rFonts w:ascii="Wingdings" w:hAnsi="Wingdings" w:hint="default"/>
      </w:rPr>
    </w:lvl>
    <w:lvl w:ilvl="3" w:tplc="1F0A3E08" w:tentative="1">
      <w:start w:val="1"/>
      <w:numFmt w:val="bullet"/>
      <w:lvlText w:val=""/>
      <w:lvlJc w:val="left"/>
      <w:pPr>
        <w:tabs>
          <w:tab w:val="num" w:pos="2880"/>
        </w:tabs>
        <w:ind w:left="2880" w:hanging="360"/>
      </w:pPr>
      <w:rPr>
        <w:rFonts w:ascii="Wingdings" w:hAnsi="Wingdings" w:hint="default"/>
      </w:rPr>
    </w:lvl>
    <w:lvl w:ilvl="4" w:tplc="3CDADFCA" w:tentative="1">
      <w:start w:val="1"/>
      <w:numFmt w:val="bullet"/>
      <w:lvlText w:val=""/>
      <w:lvlJc w:val="left"/>
      <w:pPr>
        <w:tabs>
          <w:tab w:val="num" w:pos="3600"/>
        </w:tabs>
        <w:ind w:left="3600" w:hanging="360"/>
      </w:pPr>
      <w:rPr>
        <w:rFonts w:ascii="Wingdings" w:hAnsi="Wingdings" w:hint="default"/>
      </w:rPr>
    </w:lvl>
    <w:lvl w:ilvl="5" w:tplc="D77096C2" w:tentative="1">
      <w:start w:val="1"/>
      <w:numFmt w:val="bullet"/>
      <w:lvlText w:val=""/>
      <w:lvlJc w:val="left"/>
      <w:pPr>
        <w:tabs>
          <w:tab w:val="num" w:pos="4320"/>
        </w:tabs>
        <w:ind w:left="4320" w:hanging="360"/>
      </w:pPr>
      <w:rPr>
        <w:rFonts w:ascii="Wingdings" w:hAnsi="Wingdings" w:hint="default"/>
      </w:rPr>
    </w:lvl>
    <w:lvl w:ilvl="6" w:tplc="09429FAC" w:tentative="1">
      <w:start w:val="1"/>
      <w:numFmt w:val="bullet"/>
      <w:lvlText w:val=""/>
      <w:lvlJc w:val="left"/>
      <w:pPr>
        <w:tabs>
          <w:tab w:val="num" w:pos="5040"/>
        </w:tabs>
        <w:ind w:left="5040" w:hanging="360"/>
      </w:pPr>
      <w:rPr>
        <w:rFonts w:ascii="Wingdings" w:hAnsi="Wingdings" w:hint="default"/>
      </w:rPr>
    </w:lvl>
    <w:lvl w:ilvl="7" w:tplc="0F5A3264" w:tentative="1">
      <w:start w:val="1"/>
      <w:numFmt w:val="bullet"/>
      <w:lvlText w:val=""/>
      <w:lvlJc w:val="left"/>
      <w:pPr>
        <w:tabs>
          <w:tab w:val="num" w:pos="5760"/>
        </w:tabs>
        <w:ind w:left="5760" w:hanging="360"/>
      </w:pPr>
      <w:rPr>
        <w:rFonts w:ascii="Wingdings" w:hAnsi="Wingdings" w:hint="default"/>
      </w:rPr>
    </w:lvl>
    <w:lvl w:ilvl="8" w:tplc="A2CC09C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A73804"/>
    <w:multiLevelType w:val="multilevel"/>
    <w:tmpl w:val="6F801186"/>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8" w15:restartNumberingAfterBreak="0">
    <w:nsid w:val="632A1DDF"/>
    <w:multiLevelType w:val="hybridMultilevel"/>
    <w:tmpl w:val="4ACA9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291052"/>
    <w:multiLevelType w:val="hybridMultilevel"/>
    <w:tmpl w:val="B55E5758"/>
    <w:lvl w:ilvl="0" w:tplc="1E1A3120">
      <w:start w:val="1"/>
      <w:numFmt w:val="bullet"/>
      <w:lvlText w:val=""/>
      <w:lvlJc w:val="left"/>
      <w:pPr>
        <w:tabs>
          <w:tab w:val="num" w:pos="720"/>
        </w:tabs>
        <w:ind w:left="720" w:hanging="360"/>
      </w:pPr>
      <w:rPr>
        <w:rFonts w:ascii="Wingdings" w:hAnsi="Wingdings" w:hint="default"/>
      </w:rPr>
    </w:lvl>
    <w:lvl w:ilvl="1" w:tplc="EB06E7D0" w:tentative="1">
      <w:start w:val="1"/>
      <w:numFmt w:val="bullet"/>
      <w:lvlText w:val=""/>
      <w:lvlJc w:val="left"/>
      <w:pPr>
        <w:tabs>
          <w:tab w:val="num" w:pos="1440"/>
        </w:tabs>
        <w:ind w:left="1440" w:hanging="360"/>
      </w:pPr>
      <w:rPr>
        <w:rFonts w:ascii="Wingdings" w:hAnsi="Wingdings" w:hint="default"/>
      </w:rPr>
    </w:lvl>
    <w:lvl w:ilvl="2" w:tplc="98B6F760" w:tentative="1">
      <w:start w:val="1"/>
      <w:numFmt w:val="bullet"/>
      <w:lvlText w:val=""/>
      <w:lvlJc w:val="left"/>
      <w:pPr>
        <w:tabs>
          <w:tab w:val="num" w:pos="2160"/>
        </w:tabs>
        <w:ind w:left="2160" w:hanging="360"/>
      </w:pPr>
      <w:rPr>
        <w:rFonts w:ascii="Wingdings" w:hAnsi="Wingdings" w:hint="default"/>
      </w:rPr>
    </w:lvl>
    <w:lvl w:ilvl="3" w:tplc="B4F0F32A" w:tentative="1">
      <w:start w:val="1"/>
      <w:numFmt w:val="bullet"/>
      <w:lvlText w:val=""/>
      <w:lvlJc w:val="left"/>
      <w:pPr>
        <w:tabs>
          <w:tab w:val="num" w:pos="2880"/>
        </w:tabs>
        <w:ind w:left="2880" w:hanging="360"/>
      </w:pPr>
      <w:rPr>
        <w:rFonts w:ascii="Wingdings" w:hAnsi="Wingdings" w:hint="default"/>
      </w:rPr>
    </w:lvl>
    <w:lvl w:ilvl="4" w:tplc="25185390" w:tentative="1">
      <w:start w:val="1"/>
      <w:numFmt w:val="bullet"/>
      <w:lvlText w:val=""/>
      <w:lvlJc w:val="left"/>
      <w:pPr>
        <w:tabs>
          <w:tab w:val="num" w:pos="3600"/>
        </w:tabs>
        <w:ind w:left="3600" w:hanging="360"/>
      </w:pPr>
      <w:rPr>
        <w:rFonts w:ascii="Wingdings" w:hAnsi="Wingdings" w:hint="default"/>
      </w:rPr>
    </w:lvl>
    <w:lvl w:ilvl="5" w:tplc="4FC46700" w:tentative="1">
      <w:start w:val="1"/>
      <w:numFmt w:val="bullet"/>
      <w:lvlText w:val=""/>
      <w:lvlJc w:val="left"/>
      <w:pPr>
        <w:tabs>
          <w:tab w:val="num" w:pos="4320"/>
        </w:tabs>
        <w:ind w:left="4320" w:hanging="360"/>
      </w:pPr>
      <w:rPr>
        <w:rFonts w:ascii="Wingdings" w:hAnsi="Wingdings" w:hint="default"/>
      </w:rPr>
    </w:lvl>
    <w:lvl w:ilvl="6" w:tplc="FD4CEA84" w:tentative="1">
      <w:start w:val="1"/>
      <w:numFmt w:val="bullet"/>
      <w:lvlText w:val=""/>
      <w:lvlJc w:val="left"/>
      <w:pPr>
        <w:tabs>
          <w:tab w:val="num" w:pos="5040"/>
        </w:tabs>
        <w:ind w:left="5040" w:hanging="360"/>
      </w:pPr>
      <w:rPr>
        <w:rFonts w:ascii="Wingdings" w:hAnsi="Wingdings" w:hint="default"/>
      </w:rPr>
    </w:lvl>
    <w:lvl w:ilvl="7" w:tplc="81147E9A" w:tentative="1">
      <w:start w:val="1"/>
      <w:numFmt w:val="bullet"/>
      <w:lvlText w:val=""/>
      <w:lvlJc w:val="left"/>
      <w:pPr>
        <w:tabs>
          <w:tab w:val="num" w:pos="5760"/>
        </w:tabs>
        <w:ind w:left="5760" w:hanging="360"/>
      </w:pPr>
      <w:rPr>
        <w:rFonts w:ascii="Wingdings" w:hAnsi="Wingdings" w:hint="default"/>
      </w:rPr>
    </w:lvl>
    <w:lvl w:ilvl="8" w:tplc="5274BCC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3E3F28"/>
    <w:multiLevelType w:val="multilevel"/>
    <w:tmpl w:val="41A4A93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D73684"/>
    <w:multiLevelType w:val="multilevel"/>
    <w:tmpl w:val="4D80AAE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72B2777"/>
    <w:multiLevelType w:val="hybridMultilevel"/>
    <w:tmpl w:val="780E387A"/>
    <w:lvl w:ilvl="0" w:tplc="F5F0C1C6">
      <w:start w:val="1"/>
      <w:numFmt w:val="decimal"/>
      <w:lvlText w:val="%1."/>
      <w:lvlJc w:val="left"/>
      <w:pPr>
        <w:ind w:left="1200" w:hanging="360"/>
      </w:pPr>
      <w:rPr>
        <w:rFonts w:ascii="Times New Roman" w:hAnsi="Times New Roman" w:cs="Times New Roman" w:hint="default"/>
        <w:b w:val="0"/>
      </w:rPr>
    </w:lvl>
    <w:lvl w:ilvl="1" w:tplc="04090019">
      <w:start w:val="1"/>
      <w:numFmt w:val="lowerLetter"/>
      <w:lvlText w:val="%2."/>
      <w:lvlJc w:val="left"/>
      <w:pPr>
        <w:ind w:left="19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6D2F77FF"/>
    <w:multiLevelType w:val="hybridMultilevel"/>
    <w:tmpl w:val="5C8E1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D34040"/>
    <w:multiLevelType w:val="hybridMultilevel"/>
    <w:tmpl w:val="7E3E882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F6639E"/>
    <w:multiLevelType w:val="hybridMultilevel"/>
    <w:tmpl w:val="C1428544"/>
    <w:lvl w:ilvl="0" w:tplc="F3F20DA4">
      <w:start w:val="1"/>
      <w:numFmt w:val="decimal"/>
      <w:lvlText w:val="%1."/>
      <w:lvlJc w:val="left"/>
      <w:pPr>
        <w:tabs>
          <w:tab w:val="num" w:pos="720"/>
        </w:tabs>
        <w:ind w:left="720" w:hanging="360"/>
      </w:pPr>
    </w:lvl>
    <w:lvl w:ilvl="1" w:tplc="99DCFED2">
      <w:start w:val="974"/>
      <w:numFmt w:val="bullet"/>
      <w:lvlText w:val=""/>
      <w:lvlJc w:val="left"/>
      <w:pPr>
        <w:tabs>
          <w:tab w:val="num" w:pos="1440"/>
        </w:tabs>
        <w:ind w:left="1440" w:hanging="360"/>
      </w:pPr>
      <w:rPr>
        <w:rFonts w:ascii="Wingdings 2" w:hAnsi="Wingdings 2" w:hint="default"/>
      </w:rPr>
    </w:lvl>
    <w:lvl w:ilvl="2" w:tplc="8D0444E0" w:tentative="1">
      <w:start w:val="1"/>
      <w:numFmt w:val="decimal"/>
      <w:lvlText w:val="%3."/>
      <w:lvlJc w:val="left"/>
      <w:pPr>
        <w:tabs>
          <w:tab w:val="num" w:pos="2160"/>
        </w:tabs>
        <w:ind w:left="2160" w:hanging="360"/>
      </w:pPr>
    </w:lvl>
    <w:lvl w:ilvl="3" w:tplc="B212DD6C" w:tentative="1">
      <w:start w:val="1"/>
      <w:numFmt w:val="decimal"/>
      <w:lvlText w:val="%4."/>
      <w:lvlJc w:val="left"/>
      <w:pPr>
        <w:tabs>
          <w:tab w:val="num" w:pos="2880"/>
        </w:tabs>
        <w:ind w:left="2880" w:hanging="360"/>
      </w:pPr>
    </w:lvl>
    <w:lvl w:ilvl="4" w:tplc="12165080" w:tentative="1">
      <w:start w:val="1"/>
      <w:numFmt w:val="decimal"/>
      <w:lvlText w:val="%5."/>
      <w:lvlJc w:val="left"/>
      <w:pPr>
        <w:tabs>
          <w:tab w:val="num" w:pos="3600"/>
        </w:tabs>
        <w:ind w:left="3600" w:hanging="360"/>
      </w:pPr>
    </w:lvl>
    <w:lvl w:ilvl="5" w:tplc="BCC461C2" w:tentative="1">
      <w:start w:val="1"/>
      <w:numFmt w:val="decimal"/>
      <w:lvlText w:val="%6."/>
      <w:lvlJc w:val="left"/>
      <w:pPr>
        <w:tabs>
          <w:tab w:val="num" w:pos="4320"/>
        </w:tabs>
        <w:ind w:left="4320" w:hanging="360"/>
      </w:pPr>
    </w:lvl>
    <w:lvl w:ilvl="6" w:tplc="C5340E02" w:tentative="1">
      <w:start w:val="1"/>
      <w:numFmt w:val="decimal"/>
      <w:lvlText w:val="%7."/>
      <w:lvlJc w:val="left"/>
      <w:pPr>
        <w:tabs>
          <w:tab w:val="num" w:pos="5040"/>
        </w:tabs>
        <w:ind w:left="5040" w:hanging="360"/>
      </w:pPr>
    </w:lvl>
    <w:lvl w:ilvl="7" w:tplc="A79201EE" w:tentative="1">
      <w:start w:val="1"/>
      <w:numFmt w:val="decimal"/>
      <w:lvlText w:val="%8."/>
      <w:lvlJc w:val="left"/>
      <w:pPr>
        <w:tabs>
          <w:tab w:val="num" w:pos="5760"/>
        </w:tabs>
        <w:ind w:left="5760" w:hanging="360"/>
      </w:pPr>
    </w:lvl>
    <w:lvl w:ilvl="8" w:tplc="7EBECCF2" w:tentative="1">
      <w:start w:val="1"/>
      <w:numFmt w:val="decimal"/>
      <w:lvlText w:val="%9."/>
      <w:lvlJc w:val="left"/>
      <w:pPr>
        <w:tabs>
          <w:tab w:val="num" w:pos="6480"/>
        </w:tabs>
        <w:ind w:left="6480" w:hanging="360"/>
      </w:pPr>
    </w:lvl>
  </w:abstractNum>
  <w:abstractNum w:abstractNumId="36" w15:restartNumberingAfterBreak="0">
    <w:nsid w:val="77097403"/>
    <w:multiLevelType w:val="hybridMultilevel"/>
    <w:tmpl w:val="C1428544"/>
    <w:lvl w:ilvl="0" w:tplc="F3F20DA4">
      <w:start w:val="1"/>
      <w:numFmt w:val="decimal"/>
      <w:lvlText w:val="%1."/>
      <w:lvlJc w:val="left"/>
      <w:pPr>
        <w:tabs>
          <w:tab w:val="num" w:pos="720"/>
        </w:tabs>
        <w:ind w:left="720" w:hanging="360"/>
      </w:pPr>
    </w:lvl>
    <w:lvl w:ilvl="1" w:tplc="99DCFED2">
      <w:start w:val="974"/>
      <w:numFmt w:val="bullet"/>
      <w:lvlText w:val=""/>
      <w:lvlJc w:val="left"/>
      <w:pPr>
        <w:tabs>
          <w:tab w:val="num" w:pos="1440"/>
        </w:tabs>
        <w:ind w:left="1440" w:hanging="360"/>
      </w:pPr>
      <w:rPr>
        <w:rFonts w:ascii="Wingdings 2" w:hAnsi="Wingdings 2" w:hint="default"/>
      </w:rPr>
    </w:lvl>
    <w:lvl w:ilvl="2" w:tplc="8D0444E0" w:tentative="1">
      <w:start w:val="1"/>
      <w:numFmt w:val="decimal"/>
      <w:lvlText w:val="%3."/>
      <w:lvlJc w:val="left"/>
      <w:pPr>
        <w:tabs>
          <w:tab w:val="num" w:pos="2160"/>
        </w:tabs>
        <w:ind w:left="2160" w:hanging="360"/>
      </w:pPr>
    </w:lvl>
    <w:lvl w:ilvl="3" w:tplc="B212DD6C" w:tentative="1">
      <w:start w:val="1"/>
      <w:numFmt w:val="decimal"/>
      <w:lvlText w:val="%4."/>
      <w:lvlJc w:val="left"/>
      <w:pPr>
        <w:tabs>
          <w:tab w:val="num" w:pos="2880"/>
        </w:tabs>
        <w:ind w:left="2880" w:hanging="360"/>
      </w:pPr>
    </w:lvl>
    <w:lvl w:ilvl="4" w:tplc="12165080" w:tentative="1">
      <w:start w:val="1"/>
      <w:numFmt w:val="decimal"/>
      <w:lvlText w:val="%5."/>
      <w:lvlJc w:val="left"/>
      <w:pPr>
        <w:tabs>
          <w:tab w:val="num" w:pos="3600"/>
        </w:tabs>
        <w:ind w:left="3600" w:hanging="360"/>
      </w:pPr>
    </w:lvl>
    <w:lvl w:ilvl="5" w:tplc="BCC461C2" w:tentative="1">
      <w:start w:val="1"/>
      <w:numFmt w:val="decimal"/>
      <w:lvlText w:val="%6."/>
      <w:lvlJc w:val="left"/>
      <w:pPr>
        <w:tabs>
          <w:tab w:val="num" w:pos="4320"/>
        </w:tabs>
        <w:ind w:left="4320" w:hanging="360"/>
      </w:pPr>
    </w:lvl>
    <w:lvl w:ilvl="6" w:tplc="C5340E02" w:tentative="1">
      <w:start w:val="1"/>
      <w:numFmt w:val="decimal"/>
      <w:lvlText w:val="%7."/>
      <w:lvlJc w:val="left"/>
      <w:pPr>
        <w:tabs>
          <w:tab w:val="num" w:pos="5040"/>
        </w:tabs>
        <w:ind w:left="5040" w:hanging="360"/>
      </w:pPr>
    </w:lvl>
    <w:lvl w:ilvl="7" w:tplc="A79201EE" w:tentative="1">
      <w:start w:val="1"/>
      <w:numFmt w:val="decimal"/>
      <w:lvlText w:val="%8."/>
      <w:lvlJc w:val="left"/>
      <w:pPr>
        <w:tabs>
          <w:tab w:val="num" w:pos="5760"/>
        </w:tabs>
        <w:ind w:left="5760" w:hanging="360"/>
      </w:pPr>
    </w:lvl>
    <w:lvl w:ilvl="8" w:tplc="7EBECCF2" w:tentative="1">
      <w:start w:val="1"/>
      <w:numFmt w:val="decimal"/>
      <w:lvlText w:val="%9."/>
      <w:lvlJc w:val="left"/>
      <w:pPr>
        <w:tabs>
          <w:tab w:val="num" w:pos="6480"/>
        </w:tabs>
        <w:ind w:left="6480" w:hanging="360"/>
      </w:pPr>
    </w:lvl>
  </w:abstractNum>
  <w:abstractNum w:abstractNumId="37" w15:restartNumberingAfterBreak="0">
    <w:nsid w:val="78C61A11"/>
    <w:multiLevelType w:val="hybridMultilevel"/>
    <w:tmpl w:val="560A1C9A"/>
    <w:lvl w:ilvl="0" w:tplc="B240D38E">
      <w:start w:val="1"/>
      <w:numFmt w:val="decimal"/>
      <w:lvlText w:val="%1."/>
      <w:lvlJc w:val="left"/>
      <w:pPr>
        <w:tabs>
          <w:tab w:val="num" w:pos="720"/>
        </w:tabs>
        <w:ind w:left="720" w:hanging="360"/>
      </w:pPr>
    </w:lvl>
    <w:lvl w:ilvl="1" w:tplc="AC604DA6" w:tentative="1">
      <w:start w:val="1"/>
      <w:numFmt w:val="decimal"/>
      <w:lvlText w:val="%2."/>
      <w:lvlJc w:val="left"/>
      <w:pPr>
        <w:tabs>
          <w:tab w:val="num" w:pos="1440"/>
        </w:tabs>
        <w:ind w:left="1440" w:hanging="360"/>
      </w:pPr>
    </w:lvl>
    <w:lvl w:ilvl="2" w:tplc="490A8CEA" w:tentative="1">
      <w:start w:val="1"/>
      <w:numFmt w:val="decimal"/>
      <w:lvlText w:val="%3."/>
      <w:lvlJc w:val="left"/>
      <w:pPr>
        <w:tabs>
          <w:tab w:val="num" w:pos="2160"/>
        </w:tabs>
        <w:ind w:left="2160" w:hanging="360"/>
      </w:pPr>
    </w:lvl>
    <w:lvl w:ilvl="3" w:tplc="8A6AA77A" w:tentative="1">
      <w:start w:val="1"/>
      <w:numFmt w:val="decimal"/>
      <w:lvlText w:val="%4."/>
      <w:lvlJc w:val="left"/>
      <w:pPr>
        <w:tabs>
          <w:tab w:val="num" w:pos="2880"/>
        </w:tabs>
        <w:ind w:left="2880" w:hanging="360"/>
      </w:pPr>
    </w:lvl>
    <w:lvl w:ilvl="4" w:tplc="8F4602BC" w:tentative="1">
      <w:start w:val="1"/>
      <w:numFmt w:val="decimal"/>
      <w:lvlText w:val="%5."/>
      <w:lvlJc w:val="left"/>
      <w:pPr>
        <w:tabs>
          <w:tab w:val="num" w:pos="3600"/>
        </w:tabs>
        <w:ind w:left="3600" w:hanging="360"/>
      </w:pPr>
    </w:lvl>
    <w:lvl w:ilvl="5" w:tplc="41D04780" w:tentative="1">
      <w:start w:val="1"/>
      <w:numFmt w:val="decimal"/>
      <w:lvlText w:val="%6."/>
      <w:lvlJc w:val="left"/>
      <w:pPr>
        <w:tabs>
          <w:tab w:val="num" w:pos="4320"/>
        </w:tabs>
        <w:ind w:left="4320" w:hanging="360"/>
      </w:pPr>
    </w:lvl>
    <w:lvl w:ilvl="6" w:tplc="63FAFC28" w:tentative="1">
      <w:start w:val="1"/>
      <w:numFmt w:val="decimal"/>
      <w:lvlText w:val="%7."/>
      <w:lvlJc w:val="left"/>
      <w:pPr>
        <w:tabs>
          <w:tab w:val="num" w:pos="5040"/>
        </w:tabs>
        <w:ind w:left="5040" w:hanging="360"/>
      </w:pPr>
    </w:lvl>
    <w:lvl w:ilvl="7" w:tplc="16644214" w:tentative="1">
      <w:start w:val="1"/>
      <w:numFmt w:val="decimal"/>
      <w:lvlText w:val="%8."/>
      <w:lvlJc w:val="left"/>
      <w:pPr>
        <w:tabs>
          <w:tab w:val="num" w:pos="5760"/>
        </w:tabs>
        <w:ind w:left="5760" w:hanging="360"/>
      </w:pPr>
    </w:lvl>
    <w:lvl w:ilvl="8" w:tplc="6B10B42E" w:tentative="1">
      <w:start w:val="1"/>
      <w:numFmt w:val="decimal"/>
      <w:lvlText w:val="%9."/>
      <w:lvlJc w:val="left"/>
      <w:pPr>
        <w:tabs>
          <w:tab w:val="num" w:pos="6480"/>
        </w:tabs>
        <w:ind w:left="6480" w:hanging="360"/>
      </w:pPr>
    </w:lvl>
  </w:abstractNum>
  <w:abstractNum w:abstractNumId="38" w15:restartNumberingAfterBreak="0">
    <w:nsid w:val="7B7A4051"/>
    <w:multiLevelType w:val="hybridMultilevel"/>
    <w:tmpl w:val="41744B7C"/>
    <w:lvl w:ilvl="0" w:tplc="399EE20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AC3FF2"/>
    <w:multiLevelType w:val="hybridMultilevel"/>
    <w:tmpl w:val="E3EEB198"/>
    <w:lvl w:ilvl="0" w:tplc="C1C40CF0">
      <w:start w:val="1"/>
      <w:numFmt w:val="decimal"/>
      <w:lvlText w:val="%1."/>
      <w:lvlJc w:val="left"/>
      <w:pPr>
        <w:tabs>
          <w:tab w:val="num" w:pos="720"/>
        </w:tabs>
        <w:ind w:left="720" w:hanging="360"/>
      </w:pPr>
    </w:lvl>
    <w:lvl w:ilvl="1" w:tplc="A2BA3440" w:tentative="1">
      <w:start w:val="1"/>
      <w:numFmt w:val="decimal"/>
      <w:lvlText w:val="%2."/>
      <w:lvlJc w:val="left"/>
      <w:pPr>
        <w:tabs>
          <w:tab w:val="num" w:pos="1440"/>
        </w:tabs>
        <w:ind w:left="1440" w:hanging="360"/>
      </w:pPr>
    </w:lvl>
    <w:lvl w:ilvl="2" w:tplc="D62002C0" w:tentative="1">
      <w:start w:val="1"/>
      <w:numFmt w:val="decimal"/>
      <w:lvlText w:val="%3."/>
      <w:lvlJc w:val="left"/>
      <w:pPr>
        <w:tabs>
          <w:tab w:val="num" w:pos="2160"/>
        </w:tabs>
        <w:ind w:left="2160" w:hanging="360"/>
      </w:pPr>
    </w:lvl>
    <w:lvl w:ilvl="3" w:tplc="F6AE17CC" w:tentative="1">
      <w:start w:val="1"/>
      <w:numFmt w:val="decimal"/>
      <w:lvlText w:val="%4."/>
      <w:lvlJc w:val="left"/>
      <w:pPr>
        <w:tabs>
          <w:tab w:val="num" w:pos="2880"/>
        </w:tabs>
        <w:ind w:left="2880" w:hanging="360"/>
      </w:pPr>
    </w:lvl>
    <w:lvl w:ilvl="4" w:tplc="382E93D8" w:tentative="1">
      <w:start w:val="1"/>
      <w:numFmt w:val="decimal"/>
      <w:lvlText w:val="%5."/>
      <w:lvlJc w:val="left"/>
      <w:pPr>
        <w:tabs>
          <w:tab w:val="num" w:pos="3600"/>
        </w:tabs>
        <w:ind w:left="3600" w:hanging="360"/>
      </w:pPr>
    </w:lvl>
    <w:lvl w:ilvl="5" w:tplc="5F2C769A" w:tentative="1">
      <w:start w:val="1"/>
      <w:numFmt w:val="decimal"/>
      <w:lvlText w:val="%6."/>
      <w:lvlJc w:val="left"/>
      <w:pPr>
        <w:tabs>
          <w:tab w:val="num" w:pos="4320"/>
        </w:tabs>
        <w:ind w:left="4320" w:hanging="360"/>
      </w:pPr>
    </w:lvl>
    <w:lvl w:ilvl="6" w:tplc="65C4AF64" w:tentative="1">
      <w:start w:val="1"/>
      <w:numFmt w:val="decimal"/>
      <w:lvlText w:val="%7."/>
      <w:lvlJc w:val="left"/>
      <w:pPr>
        <w:tabs>
          <w:tab w:val="num" w:pos="5040"/>
        </w:tabs>
        <w:ind w:left="5040" w:hanging="360"/>
      </w:pPr>
    </w:lvl>
    <w:lvl w:ilvl="7" w:tplc="2FBE0D8E" w:tentative="1">
      <w:start w:val="1"/>
      <w:numFmt w:val="decimal"/>
      <w:lvlText w:val="%8."/>
      <w:lvlJc w:val="left"/>
      <w:pPr>
        <w:tabs>
          <w:tab w:val="num" w:pos="5760"/>
        </w:tabs>
        <w:ind w:left="5760" w:hanging="360"/>
      </w:pPr>
    </w:lvl>
    <w:lvl w:ilvl="8" w:tplc="75BAC38A" w:tentative="1">
      <w:start w:val="1"/>
      <w:numFmt w:val="decimal"/>
      <w:lvlText w:val="%9."/>
      <w:lvlJc w:val="left"/>
      <w:pPr>
        <w:tabs>
          <w:tab w:val="num" w:pos="6480"/>
        </w:tabs>
        <w:ind w:left="6480" w:hanging="360"/>
      </w:pPr>
    </w:lvl>
  </w:abstractNum>
  <w:abstractNum w:abstractNumId="40" w15:restartNumberingAfterBreak="0">
    <w:nsid w:val="7D753461"/>
    <w:multiLevelType w:val="hybridMultilevel"/>
    <w:tmpl w:val="6ADAA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18"/>
  </w:num>
  <w:num w:numId="4">
    <w:abstractNumId w:val="19"/>
  </w:num>
  <w:num w:numId="5">
    <w:abstractNumId w:val="3"/>
  </w:num>
  <w:num w:numId="6">
    <w:abstractNumId w:val="2"/>
  </w:num>
  <w:num w:numId="7">
    <w:abstractNumId w:val="11"/>
  </w:num>
  <w:num w:numId="8">
    <w:abstractNumId w:val="26"/>
  </w:num>
  <w:num w:numId="9">
    <w:abstractNumId w:val="21"/>
  </w:num>
  <w:num w:numId="10">
    <w:abstractNumId w:val="13"/>
  </w:num>
  <w:num w:numId="11">
    <w:abstractNumId w:val="20"/>
  </w:num>
  <w:num w:numId="12">
    <w:abstractNumId w:val="9"/>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5"/>
  </w:num>
  <w:num w:numId="16">
    <w:abstractNumId w:val="28"/>
  </w:num>
  <w:num w:numId="17">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25"/>
  </w:num>
  <w:num w:numId="20">
    <w:abstractNumId w:val="38"/>
  </w:num>
  <w:num w:numId="21">
    <w:abstractNumId w:val="5"/>
  </w:num>
  <w:num w:numId="22">
    <w:abstractNumId w:val="34"/>
  </w:num>
  <w:num w:numId="23">
    <w:abstractNumId w:val="15"/>
  </w:num>
  <w:num w:numId="24">
    <w:abstractNumId w:val="33"/>
  </w:num>
  <w:num w:numId="25">
    <w:abstractNumId w:val="12"/>
  </w:num>
  <w:num w:numId="26">
    <w:abstractNumId w:val="8"/>
  </w:num>
  <w:num w:numId="27">
    <w:abstractNumId w:val="17"/>
  </w:num>
  <w:num w:numId="28">
    <w:abstractNumId w:val="7"/>
  </w:num>
  <w:num w:numId="29">
    <w:abstractNumId w:val="16"/>
  </w:num>
  <w:num w:numId="30">
    <w:abstractNumId w:val="1"/>
  </w:num>
  <w:num w:numId="31">
    <w:abstractNumId w:val="14"/>
  </w:num>
  <w:num w:numId="32">
    <w:abstractNumId w:val="23"/>
  </w:num>
  <w:num w:numId="33">
    <w:abstractNumId w:val="4"/>
  </w:num>
  <w:num w:numId="34">
    <w:abstractNumId w:val="31"/>
  </w:num>
  <w:num w:numId="35">
    <w:abstractNumId w:val="22"/>
  </w:num>
  <w:num w:numId="36">
    <w:abstractNumId w:val="39"/>
  </w:num>
  <w:num w:numId="37">
    <w:abstractNumId w:val="37"/>
  </w:num>
  <w:num w:numId="38">
    <w:abstractNumId w:val="24"/>
  </w:num>
  <w:num w:numId="39">
    <w:abstractNumId w:val="27"/>
  </w:num>
  <w:num w:numId="40">
    <w:abstractNumId w:val="30"/>
  </w:num>
  <w:num w:numId="41">
    <w:abstractNumId w:val="10"/>
  </w:num>
  <w:num w:numId="4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hika Dayal">
    <w15:presenceInfo w15:providerId="None" w15:userId="Radhika Day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537C2"/>
    <w:rsid w:val="0000341F"/>
    <w:rsid w:val="00027177"/>
    <w:rsid w:val="00065472"/>
    <w:rsid w:val="000C2798"/>
    <w:rsid w:val="000C4DA4"/>
    <w:rsid w:val="000C5EC6"/>
    <w:rsid w:val="000F1839"/>
    <w:rsid w:val="00123965"/>
    <w:rsid w:val="0014146D"/>
    <w:rsid w:val="00163A1D"/>
    <w:rsid w:val="001B13FA"/>
    <w:rsid w:val="001B1C99"/>
    <w:rsid w:val="001C5AE3"/>
    <w:rsid w:val="002269B4"/>
    <w:rsid w:val="00263CA4"/>
    <w:rsid w:val="00276B48"/>
    <w:rsid w:val="003405B0"/>
    <w:rsid w:val="00346A68"/>
    <w:rsid w:val="00350D0B"/>
    <w:rsid w:val="0037344F"/>
    <w:rsid w:val="00385912"/>
    <w:rsid w:val="00397962"/>
    <w:rsid w:val="004A3629"/>
    <w:rsid w:val="0051392A"/>
    <w:rsid w:val="005169CB"/>
    <w:rsid w:val="005545BF"/>
    <w:rsid w:val="00560401"/>
    <w:rsid w:val="005660E8"/>
    <w:rsid w:val="0057487F"/>
    <w:rsid w:val="00584DDC"/>
    <w:rsid w:val="00585A98"/>
    <w:rsid w:val="00586219"/>
    <w:rsid w:val="005915D1"/>
    <w:rsid w:val="00591800"/>
    <w:rsid w:val="005A6919"/>
    <w:rsid w:val="005C11B6"/>
    <w:rsid w:val="005D0ACD"/>
    <w:rsid w:val="005F70F5"/>
    <w:rsid w:val="006174CE"/>
    <w:rsid w:val="006538D8"/>
    <w:rsid w:val="00665B76"/>
    <w:rsid w:val="006B1605"/>
    <w:rsid w:val="006E6FBE"/>
    <w:rsid w:val="007054F2"/>
    <w:rsid w:val="00734A11"/>
    <w:rsid w:val="007537C2"/>
    <w:rsid w:val="007762A9"/>
    <w:rsid w:val="00777ADC"/>
    <w:rsid w:val="008133D9"/>
    <w:rsid w:val="00826480"/>
    <w:rsid w:val="00843CA3"/>
    <w:rsid w:val="008B6994"/>
    <w:rsid w:val="008F6C5E"/>
    <w:rsid w:val="00935117"/>
    <w:rsid w:val="00967D04"/>
    <w:rsid w:val="00973E22"/>
    <w:rsid w:val="00984A40"/>
    <w:rsid w:val="009912E6"/>
    <w:rsid w:val="0099235C"/>
    <w:rsid w:val="009E14B0"/>
    <w:rsid w:val="009F2C13"/>
    <w:rsid w:val="00A57884"/>
    <w:rsid w:val="00A87C55"/>
    <w:rsid w:val="00AB6A63"/>
    <w:rsid w:val="00B53E4B"/>
    <w:rsid w:val="00B91371"/>
    <w:rsid w:val="00BA0E01"/>
    <w:rsid w:val="00BB502D"/>
    <w:rsid w:val="00BF29AF"/>
    <w:rsid w:val="00C06260"/>
    <w:rsid w:val="00C62A3C"/>
    <w:rsid w:val="00C779B1"/>
    <w:rsid w:val="00C8475C"/>
    <w:rsid w:val="00CA0B68"/>
    <w:rsid w:val="00CD1FF5"/>
    <w:rsid w:val="00D936E2"/>
    <w:rsid w:val="00DB4CD6"/>
    <w:rsid w:val="00DC19F5"/>
    <w:rsid w:val="00DD3EA5"/>
    <w:rsid w:val="00DF2FE8"/>
    <w:rsid w:val="00DF5B68"/>
    <w:rsid w:val="00E045DB"/>
    <w:rsid w:val="00E05F1A"/>
    <w:rsid w:val="00E73AFC"/>
    <w:rsid w:val="00E91AAA"/>
    <w:rsid w:val="00E92B93"/>
    <w:rsid w:val="00E97181"/>
    <w:rsid w:val="00ED241C"/>
    <w:rsid w:val="00F005D1"/>
    <w:rsid w:val="00F10289"/>
    <w:rsid w:val="00F172AE"/>
    <w:rsid w:val="00F34718"/>
    <w:rsid w:val="00F37B09"/>
    <w:rsid w:val="00F8618C"/>
    <w:rsid w:val="00F96B97"/>
    <w:rsid w:val="00FF738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456A9"/>
  <w15:chartTrackingRefBased/>
  <w15:docId w15:val="{4DBFF998-AE36-43A1-904A-BE55D141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5B0"/>
    <w:pPr>
      <w:spacing w:after="0"/>
    </w:pPr>
    <w:rPr>
      <w:lang w:val="en-US"/>
    </w:rPr>
  </w:style>
  <w:style w:type="paragraph" w:styleId="Heading1">
    <w:name w:val="heading 1"/>
    <w:basedOn w:val="Normal"/>
    <w:next w:val="Normal"/>
    <w:link w:val="Heading1Char"/>
    <w:uiPriority w:val="9"/>
    <w:qFormat/>
    <w:rsid w:val="003405B0"/>
    <w:pPr>
      <w:keepNext/>
      <w:keepLines/>
      <w:spacing w:before="240"/>
      <w:outlineLvl w:val="0"/>
    </w:pPr>
    <w:rPr>
      <w:rFonts w:asciiTheme="majorHAnsi" w:eastAsiaTheme="majorEastAsia" w:hAnsiTheme="majorHAnsi" w:cstheme="majorBidi"/>
      <w:color w:val="365F91" w:themeColor="accent1" w:themeShade="BF"/>
      <w:sz w:val="24"/>
      <w:szCs w:val="32"/>
    </w:rPr>
  </w:style>
  <w:style w:type="paragraph" w:styleId="Heading2">
    <w:name w:val="heading 2"/>
    <w:basedOn w:val="Normal"/>
    <w:next w:val="Normal"/>
    <w:link w:val="Heading2Char"/>
    <w:uiPriority w:val="9"/>
    <w:unhideWhenUsed/>
    <w:qFormat/>
    <w:rsid w:val="003405B0"/>
    <w:pPr>
      <w:keepNext/>
      <w:keepLines/>
      <w:spacing w:before="40"/>
      <w:outlineLvl w:val="1"/>
    </w:pPr>
    <w:rPr>
      <w:rFonts w:asciiTheme="majorHAnsi" w:eastAsiaTheme="majorEastAsia" w:hAnsiTheme="majorHAnsi" w:cstheme="majorBidi"/>
      <w:color w:val="365F91"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5B0"/>
    <w:rPr>
      <w:rFonts w:asciiTheme="majorHAnsi" w:eastAsiaTheme="majorEastAsia" w:hAnsiTheme="majorHAnsi" w:cstheme="majorBidi"/>
      <w:color w:val="365F91" w:themeColor="accent1" w:themeShade="BF"/>
      <w:sz w:val="24"/>
      <w:szCs w:val="32"/>
      <w:lang w:val="en-US"/>
    </w:rPr>
  </w:style>
  <w:style w:type="character" w:customStyle="1" w:styleId="Heading2Char">
    <w:name w:val="Heading 2 Char"/>
    <w:basedOn w:val="DefaultParagraphFont"/>
    <w:link w:val="Heading2"/>
    <w:uiPriority w:val="9"/>
    <w:rsid w:val="003405B0"/>
    <w:rPr>
      <w:rFonts w:asciiTheme="majorHAnsi" w:eastAsiaTheme="majorEastAsia" w:hAnsiTheme="majorHAnsi" w:cstheme="majorBidi"/>
      <w:color w:val="365F91" w:themeColor="accent1" w:themeShade="BF"/>
      <w:sz w:val="24"/>
      <w:szCs w:val="26"/>
      <w:lang w:val="en-US"/>
    </w:rPr>
  </w:style>
  <w:style w:type="table" w:styleId="TableGrid">
    <w:name w:val="Table Grid"/>
    <w:basedOn w:val="TableNormal"/>
    <w:uiPriority w:val="59"/>
    <w:rsid w:val="003405B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05B0"/>
    <w:rPr>
      <w:color w:val="0000FF" w:themeColor="hyperlink"/>
      <w:u w:val="single"/>
    </w:rPr>
  </w:style>
  <w:style w:type="paragraph" w:styleId="Header">
    <w:name w:val="header"/>
    <w:basedOn w:val="Normal"/>
    <w:link w:val="HeaderChar"/>
    <w:uiPriority w:val="99"/>
    <w:semiHidden/>
    <w:unhideWhenUsed/>
    <w:rsid w:val="003405B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405B0"/>
    <w:rPr>
      <w:lang w:val="en-US"/>
    </w:rPr>
  </w:style>
  <w:style w:type="paragraph" w:styleId="Footer">
    <w:name w:val="footer"/>
    <w:basedOn w:val="Normal"/>
    <w:link w:val="FooterChar"/>
    <w:uiPriority w:val="99"/>
    <w:unhideWhenUsed/>
    <w:rsid w:val="003405B0"/>
    <w:pPr>
      <w:tabs>
        <w:tab w:val="center" w:pos="4680"/>
        <w:tab w:val="right" w:pos="9360"/>
      </w:tabs>
      <w:spacing w:line="240" w:lineRule="auto"/>
    </w:pPr>
  </w:style>
  <w:style w:type="character" w:customStyle="1" w:styleId="FooterChar">
    <w:name w:val="Footer Char"/>
    <w:basedOn w:val="DefaultParagraphFont"/>
    <w:link w:val="Footer"/>
    <w:uiPriority w:val="99"/>
    <w:rsid w:val="003405B0"/>
    <w:rPr>
      <w:lang w:val="en-US"/>
    </w:rPr>
  </w:style>
  <w:style w:type="paragraph" w:styleId="BalloonText">
    <w:name w:val="Balloon Text"/>
    <w:basedOn w:val="Normal"/>
    <w:link w:val="BalloonTextChar"/>
    <w:uiPriority w:val="99"/>
    <w:semiHidden/>
    <w:unhideWhenUsed/>
    <w:rsid w:val="003405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5B0"/>
    <w:rPr>
      <w:rFonts w:ascii="Tahoma" w:hAnsi="Tahoma" w:cs="Tahoma"/>
      <w:sz w:val="16"/>
      <w:szCs w:val="16"/>
      <w:lang w:val="en-US"/>
    </w:rPr>
  </w:style>
  <w:style w:type="character" w:styleId="CommentReference">
    <w:name w:val="annotation reference"/>
    <w:basedOn w:val="DefaultParagraphFont"/>
    <w:uiPriority w:val="99"/>
    <w:semiHidden/>
    <w:unhideWhenUsed/>
    <w:rsid w:val="003405B0"/>
    <w:rPr>
      <w:sz w:val="16"/>
      <w:szCs w:val="16"/>
    </w:rPr>
  </w:style>
  <w:style w:type="paragraph" w:styleId="CommentText">
    <w:name w:val="annotation text"/>
    <w:basedOn w:val="Normal"/>
    <w:link w:val="CommentTextChar"/>
    <w:uiPriority w:val="99"/>
    <w:unhideWhenUsed/>
    <w:rsid w:val="003405B0"/>
    <w:pPr>
      <w:spacing w:line="240" w:lineRule="auto"/>
    </w:pPr>
    <w:rPr>
      <w:sz w:val="20"/>
      <w:szCs w:val="20"/>
    </w:rPr>
  </w:style>
  <w:style w:type="character" w:customStyle="1" w:styleId="CommentTextChar">
    <w:name w:val="Comment Text Char"/>
    <w:basedOn w:val="DefaultParagraphFont"/>
    <w:link w:val="CommentText"/>
    <w:uiPriority w:val="99"/>
    <w:rsid w:val="003405B0"/>
    <w:rPr>
      <w:sz w:val="20"/>
      <w:szCs w:val="20"/>
      <w:lang w:val="en-US"/>
    </w:rPr>
  </w:style>
  <w:style w:type="paragraph" w:styleId="CommentSubject">
    <w:name w:val="annotation subject"/>
    <w:basedOn w:val="CommentText"/>
    <w:next w:val="CommentText"/>
    <w:link w:val="CommentSubjectChar"/>
    <w:uiPriority w:val="99"/>
    <w:semiHidden/>
    <w:unhideWhenUsed/>
    <w:rsid w:val="003405B0"/>
    <w:rPr>
      <w:b/>
      <w:bCs/>
    </w:rPr>
  </w:style>
  <w:style w:type="character" w:customStyle="1" w:styleId="CommentSubjectChar">
    <w:name w:val="Comment Subject Char"/>
    <w:basedOn w:val="CommentTextChar"/>
    <w:link w:val="CommentSubject"/>
    <w:uiPriority w:val="99"/>
    <w:semiHidden/>
    <w:rsid w:val="003405B0"/>
    <w:rPr>
      <w:b/>
      <w:bCs/>
      <w:sz w:val="20"/>
      <w:szCs w:val="20"/>
      <w:lang w:val="en-US"/>
    </w:rPr>
  </w:style>
  <w:style w:type="paragraph" w:styleId="PlainText">
    <w:name w:val="Plain Text"/>
    <w:basedOn w:val="Normal"/>
    <w:link w:val="PlainTextChar"/>
    <w:uiPriority w:val="99"/>
    <w:semiHidden/>
    <w:unhideWhenUsed/>
    <w:rsid w:val="003405B0"/>
    <w:pPr>
      <w:spacing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3405B0"/>
    <w:rPr>
      <w:rFonts w:ascii="Courier New" w:eastAsia="Times New Roman" w:hAnsi="Courier New" w:cs="Courier New"/>
      <w:sz w:val="20"/>
      <w:szCs w:val="20"/>
      <w:lang w:val="en-US"/>
    </w:rPr>
  </w:style>
  <w:style w:type="paragraph" w:styleId="ListParagraph">
    <w:name w:val="List Paragraph"/>
    <w:basedOn w:val="Normal"/>
    <w:uiPriority w:val="34"/>
    <w:qFormat/>
    <w:rsid w:val="003405B0"/>
    <w:pPr>
      <w:ind w:left="720"/>
      <w:contextualSpacing/>
    </w:pPr>
  </w:style>
  <w:style w:type="paragraph" w:styleId="Title">
    <w:name w:val="Title"/>
    <w:basedOn w:val="Normal"/>
    <w:link w:val="TitleChar"/>
    <w:qFormat/>
    <w:rsid w:val="003405B0"/>
    <w:pPr>
      <w:spacing w:line="240" w:lineRule="auto"/>
      <w:jc w:val="center"/>
    </w:pPr>
    <w:rPr>
      <w:rFonts w:ascii="Times New Roman" w:eastAsia="Times New Roman" w:hAnsi="Times New Roman" w:cs="Times New Roman"/>
      <w:b/>
      <w:sz w:val="24"/>
      <w:szCs w:val="24"/>
      <w:lang w:val="en-IN" w:eastAsia="en-IN"/>
    </w:rPr>
  </w:style>
  <w:style w:type="character" w:customStyle="1" w:styleId="TitleChar">
    <w:name w:val="Title Char"/>
    <w:basedOn w:val="DefaultParagraphFont"/>
    <w:link w:val="Title"/>
    <w:rsid w:val="003405B0"/>
    <w:rPr>
      <w:rFonts w:ascii="Times New Roman" w:eastAsia="Times New Roman" w:hAnsi="Times New Roman" w:cs="Times New Roman"/>
      <w:b/>
      <w:sz w:val="24"/>
      <w:szCs w:val="24"/>
      <w:lang w:eastAsia="en-IN"/>
    </w:rPr>
  </w:style>
  <w:style w:type="paragraph" w:styleId="FootnoteText">
    <w:name w:val="footnote text"/>
    <w:basedOn w:val="Normal"/>
    <w:link w:val="FootnoteTextChar"/>
    <w:uiPriority w:val="99"/>
    <w:unhideWhenUsed/>
    <w:rsid w:val="003405B0"/>
    <w:pPr>
      <w:spacing w:line="240" w:lineRule="auto"/>
    </w:pPr>
    <w:rPr>
      <w:rFonts w:eastAsiaTheme="minorEastAsia"/>
      <w:sz w:val="20"/>
      <w:szCs w:val="20"/>
      <w:lang w:val="en-IN" w:eastAsia="en-IN"/>
    </w:rPr>
  </w:style>
  <w:style w:type="character" w:customStyle="1" w:styleId="FootnoteTextChar">
    <w:name w:val="Footnote Text Char"/>
    <w:basedOn w:val="DefaultParagraphFont"/>
    <w:link w:val="FootnoteText"/>
    <w:uiPriority w:val="99"/>
    <w:rsid w:val="003405B0"/>
    <w:rPr>
      <w:rFonts w:eastAsiaTheme="minorEastAsia"/>
      <w:sz w:val="20"/>
      <w:szCs w:val="20"/>
      <w:lang w:eastAsia="en-IN"/>
    </w:rPr>
  </w:style>
  <w:style w:type="character" w:styleId="FootnoteReference">
    <w:name w:val="footnote reference"/>
    <w:basedOn w:val="DefaultParagraphFont"/>
    <w:unhideWhenUsed/>
    <w:rsid w:val="003405B0"/>
    <w:rPr>
      <w:vertAlign w:val="superscript"/>
    </w:rPr>
  </w:style>
  <w:style w:type="character" w:styleId="FollowedHyperlink">
    <w:name w:val="FollowedHyperlink"/>
    <w:basedOn w:val="DefaultParagraphFont"/>
    <w:uiPriority w:val="99"/>
    <w:semiHidden/>
    <w:unhideWhenUsed/>
    <w:rsid w:val="003405B0"/>
    <w:rPr>
      <w:color w:val="800080" w:themeColor="followedHyperlink"/>
      <w:u w:val="single"/>
    </w:rPr>
  </w:style>
  <w:style w:type="paragraph" w:styleId="BodyText2">
    <w:name w:val="Body Text 2"/>
    <w:basedOn w:val="Normal"/>
    <w:link w:val="BodyText2Char"/>
    <w:semiHidden/>
    <w:rsid w:val="003405B0"/>
    <w:pPr>
      <w:spacing w:line="240" w:lineRule="auto"/>
    </w:pPr>
    <w:rPr>
      <w:rFonts w:ascii="Times New Roman" w:eastAsia="Times New Roman" w:hAnsi="Times New Roman" w:cs="Times New Roman"/>
      <w:szCs w:val="20"/>
      <w:lang w:val="en-GB" w:eastAsia="en-IN"/>
    </w:rPr>
  </w:style>
  <w:style w:type="character" w:customStyle="1" w:styleId="BodyText2Char">
    <w:name w:val="Body Text 2 Char"/>
    <w:basedOn w:val="DefaultParagraphFont"/>
    <w:link w:val="BodyText2"/>
    <w:semiHidden/>
    <w:rsid w:val="003405B0"/>
    <w:rPr>
      <w:rFonts w:ascii="Times New Roman" w:eastAsia="Times New Roman" w:hAnsi="Times New Roman" w:cs="Times New Roman"/>
      <w:szCs w:val="20"/>
      <w:lang w:val="en-GB" w:eastAsia="en-IN"/>
    </w:rPr>
  </w:style>
  <w:style w:type="character" w:customStyle="1" w:styleId="UnresolvedMention1">
    <w:name w:val="Unresolved Mention1"/>
    <w:basedOn w:val="DefaultParagraphFont"/>
    <w:uiPriority w:val="99"/>
    <w:semiHidden/>
    <w:unhideWhenUsed/>
    <w:rsid w:val="003405B0"/>
    <w:rPr>
      <w:color w:val="808080"/>
      <w:shd w:val="clear" w:color="auto" w:fill="E6E6E6"/>
    </w:rPr>
  </w:style>
  <w:style w:type="paragraph" w:styleId="TOCHeading">
    <w:name w:val="TOC Heading"/>
    <w:basedOn w:val="Heading1"/>
    <w:next w:val="Normal"/>
    <w:uiPriority w:val="39"/>
    <w:unhideWhenUsed/>
    <w:qFormat/>
    <w:rsid w:val="003405B0"/>
    <w:pPr>
      <w:spacing w:line="259" w:lineRule="auto"/>
      <w:outlineLvl w:val="9"/>
    </w:pPr>
    <w:rPr>
      <w:sz w:val="32"/>
    </w:rPr>
  </w:style>
  <w:style w:type="paragraph" w:styleId="TOC1">
    <w:name w:val="toc 1"/>
    <w:basedOn w:val="Normal"/>
    <w:next w:val="Normal"/>
    <w:autoRedefine/>
    <w:uiPriority w:val="39"/>
    <w:unhideWhenUsed/>
    <w:rsid w:val="003405B0"/>
    <w:pPr>
      <w:spacing w:after="100"/>
    </w:pPr>
  </w:style>
  <w:style w:type="paragraph" w:styleId="TOC2">
    <w:name w:val="toc 2"/>
    <w:basedOn w:val="Normal"/>
    <w:next w:val="Normal"/>
    <w:autoRedefine/>
    <w:uiPriority w:val="39"/>
    <w:unhideWhenUsed/>
    <w:rsid w:val="003405B0"/>
    <w:pPr>
      <w:spacing w:after="100"/>
      <w:ind w:left="220"/>
    </w:pPr>
  </w:style>
  <w:style w:type="paragraph" w:customStyle="1" w:styleId="Default">
    <w:name w:val="Default"/>
    <w:rsid w:val="003405B0"/>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3405B0"/>
    <w:pPr>
      <w:spacing w:after="0" w:line="240" w:lineRule="auto"/>
    </w:pPr>
    <w:rPr>
      <w:lang w:val="en-US"/>
    </w:rPr>
  </w:style>
  <w:style w:type="paragraph" w:customStyle="1" w:styleId="PCBodyText">
    <w:name w:val="PC Body Text"/>
    <w:qFormat/>
    <w:rsid w:val="003405B0"/>
    <w:pPr>
      <w:spacing w:before="120" w:after="0" w:line="264" w:lineRule="auto"/>
    </w:pPr>
    <w:rPr>
      <w:rFonts w:ascii="Franklin Gothic Book" w:hAnsi="Franklin Gothic Book"/>
      <w:sz w:val="20"/>
      <w:szCs w:val="20"/>
      <w:lang w:val="en-US"/>
    </w:rPr>
  </w:style>
  <w:style w:type="paragraph" w:styleId="EndnoteText">
    <w:name w:val="endnote text"/>
    <w:basedOn w:val="Normal"/>
    <w:link w:val="EndnoteTextChar"/>
    <w:uiPriority w:val="99"/>
    <w:unhideWhenUsed/>
    <w:rsid w:val="003405B0"/>
    <w:pPr>
      <w:spacing w:line="240" w:lineRule="auto"/>
    </w:pPr>
    <w:rPr>
      <w:sz w:val="20"/>
      <w:szCs w:val="20"/>
    </w:rPr>
  </w:style>
  <w:style w:type="character" w:customStyle="1" w:styleId="EndnoteTextChar">
    <w:name w:val="Endnote Text Char"/>
    <w:basedOn w:val="DefaultParagraphFont"/>
    <w:link w:val="EndnoteText"/>
    <w:uiPriority w:val="99"/>
    <w:rsid w:val="003405B0"/>
    <w:rPr>
      <w:sz w:val="20"/>
      <w:szCs w:val="20"/>
      <w:lang w:val="en-US"/>
    </w:rPr>
  </w:style>
  <w:style w:type="character" w:styleId="EndnoteReference">
    <w:name w:val="endnote reference"/>
    <w:basedOn w:val="DefaultParagraphFont"/>
    <w:uiPriority w:val="99"/>
    <w:semiHidden/>
    <w:unhideWhenUsed/>
    <w:rsid w:val="003405B0"/>
    <w:rPr>
      <w:vertAlign w:val="superscript"/>
    </w:rPr>
  </w:style>
  <w:style w:type="paragraph" w:customStyle="1" w:styleId="Body">
    <w:name w:val="Body"/>
    <w:rsid w:val="003405B0"/>
    <w:pPr>
      <w:pBdr>
        <w:top w:val="nil"/>
        <w:left w:val="nil"/>
        <w:bottom w:val="nil"/>
        <w:right w:val="nil"/>
        <w:between w:val="nil"/>
        <w:bar w:val="nil"/>
      </w:pBdr>
      <w:spacing w:after="0" w:line="240" w:lineRule="auto"/>
    </w:pPr>
    <w:rPr>
      <w:rFonts w:ascii="Helvetica" w:eastAsia="Helvetica" w:hAnsi="Helvetica" w:cs="Helvetica"/>
      <w:color w:val="000000"/>
      <w:bdr w:val="nil"/>
      <w:lang w:val="en-US" w:bidi="hi-IN"/>
    </w:rPr>
  </w:style>
  <w:style w:type="character" w:customStyle="1" w:styleId="apple-style-span">
    <w:name w:val="apple-style-span"/>
    <w:basedOn w:val="DefaultParagraphFont"/>
    <w:rsid w:val="003405B0"/>
  </w:style>
  <w:style w:type="paragraph" w:styleId="NormalWeb">
    <w:name w:val="Normal (Web)"/>
    <w:basedOn w:val="Normal"/>
    <w:rsid w:val="003405B0"/>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rhm-mis.nic.in/SitePages/Home.aspx" TargetMode="External"/><Relationship Id="rId4" Type="http://schemas.openxmlformats.org/officeDocument/2006/relationships/settings" Target="settings.xml"/><Relationship Id="rId9" Type="http://schemas.openxmlformats.org/officeDocument/2006/relationships/hyperlink" Target="https://www.pma2020.org/program-countries/ind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E52C5-3485-49F7-BADA-323C7FA8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22</Pages>
  <Words>9701</Words>
  <Characters>55299</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 Dayal</dc:creator>
  <cp:keywords/>
  <dc:description/>
  <cp:lastModifiedBy>Radhika Dayal</cp:lastModifiedBy>
  <cp:revision>101</cp:revision>
  <dcterms:created xsi:type="dcterms:W3CDTF">2018-10-16T09:07:00Z</dcterms:created>
  <dcterms:modified xsi:type="dcterms:W3CDTF">2018-10-22T09:38:00Z</dcterms:modified>
</cp:coreProperties>
</file>